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F59" w:rsidRPr="00D73F59" w:rsidRDefault="00D73F59" w:rsidP="0080066B">
      <w:pPr>
        <w:pStyle w:val="Vyizujeadresadaldky"/>
        <w:tabs>
          <w:tab w:val="clear" w:pos="4536"/>
          <w:tab w:val="left" w:pos="2268"/>
        </w:tabs>
        <w:spacing w:before="240" w:line="264" w:lineRule="auto"/>
        <w:ind w:left="851" w:hanging="851"/>
        <w:rPr>
          <w:rFonts w:cs="Segoe UI"/>
        </w:rPr>
      </w:pPr>
      <w:bookmarkStart w:id="0" w:name="_GoBack"/>
      <w:bookmarkEnd w:id="0"/>
      <w:r w:rsidRPr="007C5BBC">
        <w:rPr>
          <w:rFonts w:cs="Segoe UI"/>
        </w:rPr>
        <w:t xml:space="preserve">Č. </w:t>
      </w:r>
      <w:r w:rsidR="00A65EA0">
        <w:rPr>
          <w:rFonts w:cs="Segoe UI"/>
        </w:rPr>
        <w:t>Dohody</w:t>
      </w:r>
      <w:r w:rsidRPr="007C5BBC">
        <w:rPr>
          <w:rFonts w:cs="Segoe UI"/>
        </w:rPr>
        <w:t>:</w:t>
      </w:r>
      <w:r w:rsidRPr="007C5BBC">
        <w:rPr>
          <w:rFonts w:cs="Segoe UI"/>
        </w:rPr>
        <w:tab/>
      </w:r>
      <w:r w:rsidRPr="00D73F59">
        <w:rPr>
          <w:rFonts w:cs="Segoe UI"/>
          <w:caps/>
          <w:highlight w:val="lightGray"/>
        </w:rPr>
        <w:t xml:space="preserve">[DOPLNÍ </w:t>
      </w:r>
      <w:r w:rsidR="003733EF">
        <w:rPr>
          <w:rFonts w:cs="Segoe UI"/>
          <w:caps/>
          <w:highlight w:val="lightGray"/>
        </w:rPr>
        <w:t>OBJEDNATEL</w:t>
      </w:r>
      <w:r w:rsidRPr="00D73F59">
        <w:rPr>
          <w:rFonts w:cs="Segoe UI"/>
          <w:caps/>
          <w:highlight w:val="lightGray"/>
        </w:rPr>
        <w:t xml:space="preserve"> PŘED PODPISEM </w:t>
      </w:r>
      <w:r w:rsidR="0018331C">
        <w:rPr>
          <w:rFonts w:cs="Segoe UI"/>
          <w:caps/>
          <w:highlight w:val="lightGray"/>
        </w:rPr>
        <w:t>DOHODY</w:t>
      </w:r>
      <w:r w:rsidRPr="00D73F59">
        <w:rPr>
          <w:rFonts w:cs="Segoe UI"/>
          <w:caps/>
          <w:highlight w:val="lightGray"/>
        </w:rPr>
        <w:t>]</w:t>
      </w:r>
    </w:p>
    <w:p w:rsidR="00D73F59" w:rsidRPr="007C5BBC" w:rsidRDefault="00D73F59" w:rsidP="00165C32">
      <w:pPr>
        <w:pStyle w:val="Vyizujeadresadaldky"/>
        <w:tabs>
          <w:tab w:val="clear" w:pos="4536"/>
          <w:tab w:val="left" w:pos="2268"/>
          <w:tab w:val="left" w:pos="3480"/>
        </w:tabs>
        <w:spacing w:line="264" w:lineRule="auto"/>
        <w:rPr>
          <w:rFonts w:cs="Segoe UI"/>
        </w:rPr>
      </w:pPr>
      <w:r w:rsidRPr="007C5BBC">
        <w:rPr>
          <w:rFonts w:cs="Segoe UI"/>
        </w:rPr>
        <w:t>Pořadové č. VZ:</w:t>
      </w:r>
      <w:r w:rsidRPr="007C5BBC">
        <w:rPr>
          <w:rFonts w:cs="Segoe UI"/>
        </w:rPr>
        <w:tab/>
      </w:r>
      <w:r w:rsidR="00BF305C">
        <w:rPr>
          <w:rFonts w:cs="Segoe UI"/>
        </w:rPr>
        <w:t>3/2017</w:t>
      </w:r>
      <w:r>
        <w:rPr>
          <w:rFonts w:cs="Segoe UI"/>
        </w:rPr>
        <w:tab/>
      </w:r>
    </w:p>
    <w:p w:rsidR="00D73F59" w:rsidRPr="00D73F59" w:rsidRDefault="00D73F59" w:rsidP="00165C32">
      <w:pPr>
        <w:pStyle w:val="Vyizujeadresadaldky"/>
        <w:tabs>
          <w:tab w:val="clear" w:pos="4536"/>
          <w:tab w:val="left" w:pos="2268"/>
        </w:tabs>
        <w:spacing w:line="264" w:lineRule="auto"/>
        <w:rPr>
          <w:rFonts w:cs="Segoe UI"/>
        </w:rPr>
      </w:pPr>
      <w:r w:rsidRPr="007C5BBC">
        <w:rPr>
          <w:rFonts w:cs="Segoe UI"/>
        </w:rPr>
        <w:t>Systémové č. VZ:</w:t>
      </w:r>
      <w:r w:rsidRPr="007C5BBC">
        <w:rPr>
          <w:rFonts w:cs="Segoe UI"/>
        </w:rPr>
        <w:tab/>
      </w:r>
      <w:r w:rsidR="00E7087A" w:rsidRPr="00E7087A">
        <w:t>P17V00000925</w:t>
      </w:r>
    </w:p>
    <w:p w:rsidR="007F3A00" w:rsidRPr="00003098" w:rsidRDefault="00B53016" w:rsidP="00C84551">
      <w:pPr>
        <w:pStyle w:val="Hlavninadpis"/>
        <w:spacing w:before="360" w:after="120" w:line="240" w:lineRule="auto"/>
        <w:jc w:val="both"/>
        <w:rPr>
          <w:rFonts w:cs="Segoe UI"/>
          <w:caps/>
          <w:sz w:val="28"/>
          <w:szCs w:val="28"/>
        </w:rPr>
      </w:pPr>
      <w:r>
        <w:rPr>
          <w:rFonts w:cs="Segoe UI"/>
          <w:caps/>
          <w:sz w:val="28"/>
          <w:szCs w:val="28"/>
        </w:rPr>
        <w:t>Rámcová dohoda</w:t>
      </w:r>
      <w:r w:rsidR="006D4105">
        <w:rPr>
          <w:rFonts w:cs="Segoe UI"/>
          <w:caps/>
          <w:sz w:val="28"/>
          <w:szCs w:val="28"/>
        </w:rPr>
        <w:t xml:space="preserve"> na agendový informační systém SFŽP ČR</w:t>
      </w:r>
    </w:p>
    <w:p w:rsidR="007F3A00" w:rsidRDefault="007F3A00" w:rsidP="00165C32">
      <w:pPr>
        <w:spacing w:after="360" w:line="264" w:lineRule="auto"/>
        <w:jc w:val="both"/>
        <w:rPr>
          <w:rFonts w:ascii="Segoe UI" w:hAnsi="Segoe UI" w:cs="Segoe UI"/>
          <w:i w:val="0"/>
          <w:iCs w:val="0"/>
        </w:rPr>
      </w:pPr>
      <w:r w:rsidRPr="00CD27EC">
        <w:rPr>
          <w:rFonts w:ascii="Segoe UI" w:hAnsi="Segoe UI" w:cs="Segoe UI"/>
          <w:i w:val="0"/>
          <w:iCs w:val="0"/>
        </w:rPr>
        <w:t xml:space="preserve">uzavřená podle zákona č. 89/2012 Sb., občanský zákoník, </w:t>
      </w:r>
      <w:r w:rsidR="00286A44">
        <w:rPr>
          <w:rFonts w:ascii="Segoe UI" w:hAnsi="Segoe UI" w:cs="Segoe UI"/>
          <w:i w:val="0"/>
          <w:iCs w:val="0"/>
        </w:rPr>
        <w:t>v účinném znění</w:t>
      </w:r>
      <w:r w:rsidR="00D73F59">
        <w:rPr>
          <w:rFonts w:ascii="Segoe UI" w:hAnsi="Segoe UI" w:cs="Segoe UI"/>
          <w:i w:val="0"/>
          <w:iCs w:val="0"/>
        </w:rPr>
        <w:t xml:space="preserve"> (dále též </w:t>
      </w:r>
      <w:r w:rsidRPr="00CD27EC">
        <w:rPr>
          <w:rFonts w:ascii="Segoe UI" w:hAnsi="Segoe UI" w:cs="Segoe UI"/>
          <w:i w:val="0"/>
          <w:iCs w:val="0"/>
        </w:rPr>
        <w:t>jen</w:t>
      </w:r>
      <w:r w:rsidR="00D73F59">
        <w:rPr>
          <w:rFonts w:ascii="Segoe UI" w:hAnsi="Segoe UI" w:cs="Segoe UI"/>
          <w:i w:val="0"/>
          <w:iCs w:val="0"/>
        </w:rPr>
        <w:t xml:space="preserve"> </w:t>
      </w:r>
      <w:r w:rsidRPr="00CD27EC">
        <w:rPr>
          <w:rFonts w:ascii="Segoe UI" w:hAnsi="Segoe UI" w:cs="Segoe UI"/>
          <w:i w:val="0"/>
          <w:iCs w:val="0"/>
        </w:rPr>
        <w:t>„občanský</w:t>
      </w:r>
      <w:r w:rsidR="00D73F59">
        <w:rPr>
          <w:rFonts w:ascii="Segoe UI" w:hAnsi="Segoe UI" w:cs="Segoe UI"/>
          <w:i w:val="0"/>
          <w:iCs w:val="0"/>
        </w:rPr>
        <w:t xml:space="preserve"> </w:t>
      </w:r>
      <w:r w:rsidRPr="00CD27EC">
        <w:rPr>
          <w:rFonts w:ascii="Segoe UI" w:hAnsi="Segoe UI" w:cs="Segoe UI"/>
          <w:i w:val="0"/>
          <w:iCs w:val="0"/>
        </w:rPr>
        <w:t>zákoník“)</w:t>
      </w:r>
    </w:p>
    <w:p w:rsidR="007F3A00" w:rsidRPr="00CD27EC" w:rsidRDefault="0018331C" w:rsidP="001E6E5F">
      <w:pPr>
        <w:pStyle w:val="rove1"/>
        <w:numPr>
          <w:ilvl w:val="0"/>
          <w:numId w:val="0"/>
        </w:numPr>
        <w:spacing w:before="0"/>
      </w:pPr>
      <w:r>
        <w:t>strany uzavírající dohodu</w:t>
      </w:r>
      <w:r w:rsidR="00D73F59">
        <w:t>:</w:t>
      </w:r>
    </w:p>
    <w:p w:rsidR="007F3A00" w:rsidRPr="00CD27EC" w:rsidRDefault="00944348" w:rsidP="00165C32">
      <w:pPr>
        <w:spacing w:line="264" w:lineRule="auto"/>
        <w:rPr>
          <w:rFonts w:ascii="Segoe UI" w:hAnsi="Segoe UI" w:cs="Segoe UI"/>
          <w:b/>
          <w:i w:val="0"/>
        </w:rPr>
      </w:pPr>
      <w:r>
        <w:rPr>
          <w:rFonts w:ascii="Segoe UI" w:hAnsi="Segoe UI" w:cs="Segoe UI"/>
          <w:b/>
          <w:i w:val="0"/>
          <w:highlight w:val="yellow"/>
        </w:rPr>
        <w:t xml:space="preserve">Název </w:t>
      </w:r>
      <w:r w:rsidRPr="00944348">
        <w:rPr>
          <w:rFonts w:ascii="Segoe UI" w:hAnsi="Segoe UI" w:cs="Segoe UI"/>
          <w:b/>
          <w:i w:val="0"/>
          <w:highlight w:val="yellow"/>
        </w:rPr>
        <w:t xml:space="preserve">[DOPLNÍ </w:t>
      </w:r>
      <w:r w:rsidR="00DC056B">
        <w:rPr>
          <w:rFonts w:ascii="Segoe UI" w:hAnsi="Segoe UI" w:cs="Segoe UI"/>
          <w:b/>
          <w:i w:val="0"/>
          <w:highlight w:val="yellow"/>
        </w:rPr>
        <w:t>DODAVATEL</w:t>
      </w:r>
      <w:r w:rsidRPr="00944348">
        <w:rPr>
          <w:rFonts w:ascii="Segoe UI" w:hAnsi="Segoe UI" w:cs="Segoe UI"/>
          <w:b/>
          <w:i w:val="0"/>
          <w:highlight w:val="yellow"/>
        </w:rPr>
        <w:t>]</w:t>
      </w:r>
    </w:p>
    <w:p w:rsidR="007F3A00" w:rsidRPr="00CD27EC" w:rsidRDefault="007F3A00" w:rsidP="00165C32">
      <w:pPr>
        <w:spacing w:line="264" w:lineRule="auto"/>
        <w:rPr>
          <w:rFonts w:ascii="Segoe UI" w:hAnsi="Segoe UI" w:cs="Segoe UI"/>
          <w:i w:val="0"/>
        </w:rPr>
      </w:pPr>
      <w:r w:rsidRPr="00CD27EC">
        <w:rPr>
          <w:rFonts w:ascii="Segoe UI" w:hAnsi="Segoe UI" w:cs="Segoe UI"/>
          <w:i w:val="0"/>
        </w:rPr>
        <w:t>se sídlem</w:t>
      </w:r>
      <w:r w:rsidR="00944348">
        <w:rPr>
          <w:rFonts w:ascii="Segoe UI" w:hAnsi="Segoe UI" w:cs="Segoe UI"/>
          <w:i w:val="0"/>
        </w:rPr>
        <w:t>:</w:t>
      </w:r>
      <w:r w:rsidRPr="00CD27EC">
        <w:rPr>
          <w:rFonts w:ascii="Segoe UI" w:hAnsi="Segoe UI" w:cs="Segoe UI"/>
          <w:i w:val="0"/>
        </w:rPr>
        <w:t xml:space="preserve"> </w:t>
      </w:r>
      <w:r w:rsidR="00944348" w:rsidRPr="00944348">
        <w:rPr>
          <w:rFonts w:ascii="Segoe UI" w:hAnsi="Segoe UI" w:cs="Segoe UI"/>
          <w:i w:val="0"/>
          <w:highlight w:val="yellow"/>
        </w:rPr>
        <w:t xml:space="preserve">[DOPLNÍ </w:t>
      </w:r>
      <w:r w:rsidR="00DC056B">
        <w:rPr>
          <w:rFonts w:ascii="Segoe UI" w:hAnsi="Segoe UI" w:cs="Segoe UI"/>
          <w:i w:val="0"/>
          <w:highlight w:val="yellow"/>
        </w:rPr>
        <w:t>DODAVATEL</w:t>
      </w:r>
      <w:r w:rsidR="00944348" w:rsidRPr="00944348">
        <w:rPr>
          <w:rFonts w:ascii="Segoe UI" w:hAnsi="Segoe UI" w:cs="Segoe UI"/>
          <w:i w:val="0"/>
          <w:highlight w:val="yellow"/>
        </w:rPr>
        <w:t>]</w:t>
      </w:r>
    </w:p>
    <w:p w:rsidR="007F3A00" w:rsidRPr="00CD27EC" w:rsidRDefault="007F3A00" w:rsidP="00165C32">
      <w:pPr>
        <w:spacing w:line="264" w:lineRule="auto"/>
        <w:rPr>
          <w:rFonts w:ascii="Segoe UI" w:hAnsi="Segoe UI" w:cs="Segoe UI"/>
          <w:i w:val="0"/>
        </w:rPr>
      </w:pPr>
      <w:r w:rsidRPr="00CD27EC">
        <w:rPr>
          <w:rFonts w:ascii="Segoe UI" w:hAnsi="Segoe UI" w:cs="Segoe UI"/>
          <w:i w:val="0"/>
        </w:rPr>
        <w:t xml:space="preserve">IČ: </w:t>
      </w:r>
      <w:r w:rsidR="00944348" w:rsidRPr="00944348">
        <w:rPr>
          <w:rFonts w:ascii="Segoe UI" w:hAnsi="Segoe UI" w:cs="Segoe UI"/>
          <w:i w:val="0"/>
          <w:highlight w:val="yellow"/>
        </w:rPr>
        <w:t xml:space="preserve">[DOPLNÍ </w:t>
      </w:r>
      <w:r w:rsidR="00DC056B">
        <w:rPr>
          <w:rFonts w:ascii="Segoe UI" w:hAnsi="Segoe UI" w:cs="Segoe UI"/>
          <w:i w:val="0"/>
          <w:highlight w:val="yellow"/>
        </w:rPr>
        <w:t>DODAVATEL</w:t>
      </w:r>
      <w:r w:rsidR="00944348" w:rsidRPr="00944348">
        <w:rPr>
          <w:rFonts w:ascii="Segoe UI" w:hAnsi="Segoe UI" w:cs="Segoe UI"/>
          <w:i w:val="0"/>
          <w:highlight w:val="yellow"/>
        </w:rPr>
        <w:t>]</w:t>
      </w:r>
    </w:p>
    <w:p w:rsidR="00BA43FC" w:rsidRDefault="007F3A00" w:rsidP="00165C32">
      <w:pPr>
        <w:spacing w:line="264" w:lineRule="auto"/>
        <w:rPr>
          <w:rFonts w:ascii="Segoe UI" w:hAnsi="Segoe UI" w:cs="Segoe UI"/>
          <w:i w:val="0"/>
        </w:rPr>
      </w:pPr>
      <w:r w:rsidRPr="00CD27EC">
        <w:rPr>
          <w:rFonts w:ascii="Segoe UI" w:hAnsi="Segoe UI" w:cs="Segoe UI"/>
          <w:i w:val="0"/>
        </w:rPr>
        <w:t xml:space="preserve">DIČ: </w:t>
      </w:r>
      <w:r w:rsidR="00944348" w:rsidRPr="00944348">
        <w:rPr>
          <w:rFonts w:ascii="Segoe UI" w:hAnsi="Segoe UI" w:cs="Segoe UI"/>
          <w:i w:val="0"/>
          <w:highlight w:val="yellow"/>
        </w:rPr>
        <w:t xml:space="preserve">[DOPLNÍ </w:t>
      </w:r>
      <w:r w:rsidR="00DC056B">
        <w:rPr>
          <w:rFonts w:ascii="Segoe UI" w:hAnsi="Segoe UI" w:cs="Segoe UI"/>
          <w:i w:val="0"/>
          <w:highlight w:val="yellow"/>
        </w:rPr>
        <w:t>DODAVATEL</w:t>
      </w:r>
      <w:r w:rsidR="00944348" w:rsidRPr="00944348">
        <w:rPr>
          <w:rFonts w:ascii="Segoe UI" w:hAnsi="Segoe UI" w:cs="Segoe UI"/>
          <w:i w:val="0"/>
          <w:highlight w:val="yellow"/>
        </w:rPr>
        <w:t>]</w:t>
      </w:r>
    </w:p>
    <w:p w:rsidR="008F7F62" w:rsidRDefault="008F7F62" w:rsidP="00165C32">
      <w:pPr>
        <w:spacing w:line="264" w:lineRule="auto"/>
        <w:rPr>
          <w:rFonts w:ascii="Segoe UI" w:hAnsi="Segoe UI" w:cs="Segoe UI"/>
          <w:i w:val="0"/>
        </w:rPr>
      </w:pPr>
      <w:r>
        <w:rPr>
          <w:rFonts w:ascii="Segoe UI" w:hAnsi="Segoe UI" w:cs="Segoe UI"/>
          <w:i w:val="0"/>
        </w:rPr>
        <w:t xml:space="preserve">společnost zapsaná v obchodním rejstříku vedeném </w:t>
      </w:r>
      <w:r w:rsidRPr="00944348">
        <w:rPr>
          <w:rFonts w:ascii="Segoe UI" w:hAnsi="Segoe UI" w:cs="Segoe UI"/>
          <w:i w:val="0"/>
          <w:highlight w:val="yellow"/>
        </w:rPr>
        <w:t xml:space="preserve">[DOPLNÍ </w:t>
      </w:r>
      <w:r w:rsidR="00DC056B">
        <w:rPr>
          <w:rFonts w:ascii="Segoe UI" w:hAnsi="Segoe UI" w:cs="Segoe UI"/>
          <w:i w:val="0"/>
          <w:highlight w:val="yellow"/>
        </w:rPr>
        <w:t>DODAVATEL</w:t>
      </w:r>
      <w:r w:rsidRPr="00944348">
        <w:rPr>
          <w:rFonts w:ascii="Segoe UI" w:hAnsi="Segoe UI" w:cs="Segoe UI"/>
          <w:i w:val="0"/>
          <w:highlight w:val="yellow"/>
        </w:rPr>
        <w:t>]</w:t>
      </w:r>
    </w:p>
    <w:p w:rsidR="007F3A00" w:rsidRPr="00CD27EC" w:rsidRDefault="00C46C8E" w:rsidP="00165C32">
      <w:pPr>
        <w:tabs>
          <w:tab w:val="left" w:pos="851"/>
        </w:tabs>
        <w:spacing w:line="264" w:lineRule="auto"/>
        <w:rPr>
          <w:rFonts w:ascii="Segoe UI" w:hAnsi="Segoe UI" w:cs="Segoe UI"/>
          <w:i w:val="0"/>
        </w:rPr>
      </w:pPr>
      <w:r>
        <w:rPr>
          <w:rFonts w:ascii="Segoe UI" w:hAnsi="Segoe UI" w:cs="Segoe UI"/>
          <w:i w:val="0"/>
        </w:rPr>
        <w:t>zast</w:t>
      </w:r>
      <w:r w:rsidR="003E7F27">
        <w:rPr>
          <w:rFonts w:ascii="Segoe UI" w:hAnsi="Segoe UI" w:cs="Segoe UI"/>
          <w:i w:val="0"/>
        </w:rPr>
        <w:t>o</w:t>
      </w:r>
      <w:r>
        <w:rPr>
          <w:rFonts w:ascii="Segoe UI" w:hAnsi="Segoe UI" w:cs="Segoe UI"/>
          <w:i w:val="0"/>
        </w:rPr>
        <w:t>upena</w:t>
      </w:r>
      <w:r w:rsidR="00BA43FC">
        <w:rPr>
          <w:rFonts w:ascii="Segoe UI" w:hAnsi="Segoe UI" w:cs="Segoe UI"/>
          <w:i w:val="0"/>
        </w:rPr>
        <w:t>:</w:t>
      </w:r>
      <w:r>
        <w:rPr>
          <w:rFonts w:ascii="Segoe UI" w:hAnsi="Segoe UI" w:cs="Segoe UI"/>
          <w:i w:val="0"/>
        </w:rPr>
        <w:t xml:space="preserve"> </w:t>
      </w:r>
      <w:r w:rsidR="006D7BC9" w:rsidRPr="006D7BC9">
        <w:rPr>
          <w:rFonts w:ascii="Segoe UI" w:hAnsi="Segoe UI" w:cs="Segoe UI"/>
          <w:i w:val="0"/>
          <w:highlight w:val="yellow"/>
          <w:lang w:val="en-US"/>
        </w:rPr>
        <w:t>[</w:t>
      </w:r>
      <w:r w:rsidR="006D7BC9" w:rsidRPr="006D7BC9">
        <w:rPr>
          <w:rFonts w:ascii="Segoe UI" w:hAnsi="Segoe UI" w:cs="Segoe UI"/>
          <w:i w:val="0"/>
          <w:highlight w:val="yellow"/>
        </w:rPr>
        <w:t xml:space="preserve">DOPLNÍ </w:t>
      </w:r>
      <w:r w:rsidR="00DC056B">
        <w:rPr>
          <w:rFonts w:ascii="Segoe UI" w:hAnsi="Segoe UI" w:cs="Segoe UI"/>
          <w:i w:val="0"/>
          <w:highlight w:val="yellow"/>
        </w:rPr>
        <w:t>DODAVATEL</w:t>
      </w:r>
      <w:r w:rsidR="006D7BC9" w:rsidRPr="006D7BC9">
        <w:rPr>
          <w:rFonts w:ascii="Segoe UI" w:hAnsi="Segoe UI" w:cs="Segoe UI"/>
          <w:i w:val="0"/>
          <w:highlight w:val="yellow"/>
        </w:rPr>
        <w:t>]</w:t>
      </w:r>
      <w:r>
        <w:rPr>
          <w:rFonts w:ascii="Segoe UI" w:hAnsi="Segoe UI" w:cs="Segoe UI"/>
          <w:i w:val="0"/>
        </w:rPr>
        <w:t xml:space="preserve">, </w:t>
      </w:r>
      <w:r w:rsidR="008F7F62" w:rsidRPr="00944348">
        <w:rPr>
          <w:rFonts w:ascii="Segoe UI" w:hAnsi="Segoe UI" w:cs="Segoe UI"/>
          <w:i w:val="0"/>
          <w:highlight w:val="yellow"/>
        </w:rPr>
        <w:t xml:space="preserve">[DOPLNÍ </w:t>
      </w:r>
      <w:r w:rsidR="00DC056B">
        <w:rPr>
          <w:rFonts w:ascii="Segoe UI" w:hAnsi="Segoe UI" w:cs="Segoe UI"/>
          <w:i w:val="0"/>
          <w:highlight w:val="yellow"/>
        </w:rPr>
        <w:t>DODAVATEL</w:t>
      </w:r>
      <w:r w:rsidR="008F7F62" w:rsidRPr="00944348">
        <w:rPr>
          <w:rFonts w:ascii="Segoe UI" w:hAnsi="Segoe UI" w:cs="Segoe UI"/>
          <w:i w:val="0"/>
          <w:highlight w:val="yellow"/>
        </w:rPr>
        <w:t>]</w:t>
      </w:r>
    </w:p>
    <w:p w:rsidR="00C46C8E" w:rsidRDefault="00C46C8E" w:rsidP="00165C32">
      <w:pPr>
        <w:tabs>
          <w:tab w:val="left" w:pos="1560"/>
        </w:tabs>
        <w:spacing w:line="264" w:lineRule="auto"/>
        <w:jc w:val="both"/>
        <w:rPr>
          <w:rFonts w:ascii="Segoe UI" w:hAnsi="Segoe UI" w:cs="Segoe UI"/>
          <w:i w:val="0"/>
          <w:iCs w:val="0"/>
          <w:snapToGrid w:val="0"/>
          <w:highlight w:val="yellow"/>
        </w:rPr>
      </w:pPr>
      <w:r w:rsidRPr="00C46C8E">
        <w:rPr>
          <w:rFonts w:ascii="Segoe UI" w:hAnsi="Segoe UI" w:cs="Segoe UI"/>
          <w:i w:val="0"/>
          <w:iCs w:val="0"/>
          <w:snapToGrid w:val="0"/>
        </w:rPr>
        <w:t>kontaktní osoba:</w:t>
      </w:r>
      <w:r>
        <w:rPr>
          <w:rFonts w:ascii="Segoe UI" w:hAnsi="Segoe UI" w:cs="Segoe UI"/>
          <w:i w:val="0"/>
          <w:iCs w:val="0"/>
          <w:snapToGrid w:val="0"/>
        </w:rPr>
        <w:t xml:space="preserve"> </w:t>
      </w:r>
      <w:r>
        <w:rPr>
          <w:rFonts w:ascii="Segoe UI" w:hAnsi="Segoe UI" w:cs="Segoe UI"/>
          <w:i w:val="0"/>
          <w:iCs w:val="0"/>
          <w:snapToGrid w:val="0"/>
        </w:rPr>
        <w:tab/>
      </w:r>
      <w:r w:rsidR="006D7BC9" w:rsidRPr="006D7BC9">
        <w:rPr>
          <w:rFonts w:ascii="Segoe UI" w:hAnsi="Segoe UI" w:cs="Segoe UI"/>
          <w:i w:val="0"/>
          <w:highlight w:val="yellow"/>
          <w:lang w:val="en-US"/>
        </w:rPr>
        <w:t>[</w:t>
      </w:r>
      <w:r w:rsidR="006D7BC9" w:rsidRPr="006D7BC9">
        <w:rPr>
          <w:rFonts w:ascii="Segoe UI" w:hAnsi="Segoe UI" w:cs="Segoe UI"/>
          <w:i w:val="0"/>
          <w:highlight w:val="yellow"/>
        </w:rPr>
        <w:t xml:space="preserve">DOPLNÍ </w:t>
      </w:r>
      <w:r w:rsidR="00DC056B">
        <w:rPr>
          <w:rFonts w:ascii="Segoe UI" w:hAnsi="Segoe UI" w:cs="Segoe UI"/>
          <w:i w:val="0"/>
          <w:highlight w:val="yellow"/>
        </w:rPr>
        <w:t>DODAVATEL</w:t>
      </w:r>
      <w:r w:rsidR="006D7BC9" w:rsidRPr="006D7BC9">
        <w:rPr>
          <w:rFonts w:ascii="Segoe UI" w:hAnsi="Segoe UI" w:cs="Segoe UI"/>
          <w:i w:val="0"/>
          <w:highlight w:val="yellow"/>
        </w:rPr>
        <w:t>]</w:t>
      </w:r>
    </w:p>
    <w:p w:rsidR="007F3A00" w:rsidRPr="00C46C8E" w:rsidRDefault="00C46C8E" w:rsidP="00165C32">
      <w:pPr>
        <w:tabs>
          <w:tab w:val="left" w:pos="1560"/>
        </w:tabs>
        <w:spacing w:line="264" w:lineRule="auto"/>
        <w:jc w:val="both"/>
        <w:rPr>
          <w:rFonts w:ascii="Segoe UI" w:hAnsi="Segoe UI" w:cs="Segoe UI"/>
          <w:i w:val="0"/>
        </w:rPr>
      </w:pPr>
      <w:r w:rsidRPr="00C46C8E">
        <w:rPr>
          <w:rFonts w:ascii="Segoe UI" w:hAnsi="Segoe UI" w:cs="Segoe UI"/>
          <w:i w:val="0"/>
          <w:iCs w:val="0"/>
          <w:snapToGrid w:val="0"/>
        </w:rPr>
        <w:tab/>
      </w:r>
      <w:r w:rsidR="007F3A00" w:rsidRPr="00C46C8E">
        <w:rPr>
          <w:rFonts w:ascii="Segoe UI" w:hAnsi="Segoe UI" w:cs="Segoe UI"/>
          <w:i w:val="0"/>
          <w:iCs w:val="0"/>
          <w:snapToGrid w:val="0"/>
        </w:rPr>
        <w:t>e-mail:</w:t>
      </w:r>
      <w:r>
        <w:rPr>
          <w:rFonts w:ascii="Segoe UI" w:hAnsi="Segoe UI" w:cs="Segoe UI"/>
          <w:i w:val="0"/>
          <w:iCs w:val="0"/>
          <w:snapToGrid w:val="0"/>
        </w:rPr>
        <w:t xml:space="preserve"> </w:t>
      </w:r>
      <w:r w:rsidR="006D7BC9" w:rsidRPr="006D7BC9">
        <w:rPr>
          <w:rFonts w:ascii="Segoe UI" w:hAnsi="Segoe UI" w:cs="Segoe UI"/>
          <w:i w:val="0"/>
          <w:highlight w:val="yellow"/>
          <w:lang w:val="en-US"/>
        </w:rPr>
        <w:t>[</w:t>
      </w:r>
      <w:r w:rsidR="006D7BC9" w:rsidRPr="006D7BC9">
        <w:rPr>
          <w:rFonts w:ascii="Segoe UI" w:hAnsi="Segoe UI" w:cs="Segoe UI"/>
          <w:i w:val="0"/>
          <w:highlight w:val="yellow"/>
        </w:rPr>
        <w:t xml:space="preserve">DOPLNÍ </w:t>
      </w:r>
      <w:r w:rsidR="00DC056B">
        <w:rPr>
          <w:rFonts w:ascii="Segoe UI" w:hAnsi="Segoe UI" w:cs="Segoe UI"/>
          <w:i w:val="0"/>
          <w:highlight w:val="yellow"/>
        </w:rPr>
        <w:t>DODAVATEL</w:t>
      </w:r>
      <w:r w:rsidR="006D7BC9" w:rsidRPr="006D7BC9">
        <w:rPr>
          <w:rFonts w:ascii="Segoe UI" w:hAnsi="Segoe UI" w:cs="Segoe UI"/>
          <w:i w:val="0"/>
          <w:highlight w:val="yellow"/>
        </w:rPr>
        <w:t>]</w:t>
      </w:r>
      <w:r>
        <w:rPr>
          <w:rFonts w:ascii="Segoe UI" w:hAnsi="Segoe UI" w:cs="Segoe UI"/>
          <w:i w:val="0"/>
          <w:iCs w:val="0"/>
          <w:snapToGrid w:val="0"/>
        </w:rPr>
        <w:t>,</w:t>
      </w:r>
      <w:r w:rsidR="007F3A00" w:rsidRPr="00C46C8E">
        <w:rPr>
          <w:rFonts w:ascii="Segoe UI" w:hAnsi="Segoe UI" w:cs="Segoe UI"/>
          <w:i w:val="0"/>
          <w:iCs w:val="0"/>
          <w:snapToGrid w:val="0"/>
        </w:rPr>
        <w:t xml:space="preserve"> tel.:</w:t>
      </w:r>
      <w:r>
        <w:rPr>
          <w:rFonts w:ascii="Segoe UI" w:hAnsi="Segoe UI" w:cs="Segoe UI"/>
          <w:i w:val="0"/>
          <w:iCs w:val="0"/>
          <w:snapToGrid w:val="0"/>
        </w:rPr>
        <w:t xml:space="preserve"> +420 </w:t>
      </w:r>
      <w:r w:rsidR="006D7BC9" w:rsidRPr="006D7BC9">
        <w:rPr>
          <w:rFonts w:ascii="Segoe UI" w:hAnsi="Segoe UI" w:cs="Segoe UI"/>
          <w:i w:val="0"/>
          <w:highlight w:val="yellow"/>
          <w:lang w:val="en-US"/>
        </w:rPr>
        <w:t>[</w:t>
      </w:r>
      <w:r w:rsidR="006D7BC9" w:rsidRPr="006D7BC9">
        <w:rPr>
          <w:rFonts w:ascii="Segoe UI" w:hAnsi="Segoe UI" w:cs="Segoe UI"/>
          <w:i w:val="0"/>
          <w:highlight w:val="yellow"/>
        </w:rPr>
        <w:t xml:space="preserve">DOPLNÍ </w:t>
      </w:r>
      <w:r w:rsidR="00DC056B">
        <w:rPr>
          <w:rFonts w:ascii="Segoe UI" w:hAnsi="Segoe UI" w:cs="Segoe UI"/>
          <w:i w:val="0"/>
          <w:highlight w:val="yellow"/>
        </w:rPr>
        <w:t>DODAVATEL</w:t>
      </w:r>
      <w:r w:rsidR="006D7BC9" w:rsidRPr="006D7BC9">
        <w:rPr>
          <w:rFonts w:ascii="Segoe UI" w:hAnsi="Segoe UI" w:cs="Segoe UI"/>
          <w:i w:val="0"/>
          <w:highlight w:val="yellow"/>
        </w:rPr>
        <w:t>]</w:t>
      </w:r>
    </w:p>
    <w:p w:rsidR="007F3A00" w:rsidRPr="00CD27EC" w:rsidRDefault="007F3A00" w:rsidP="00165C32">
      <w:pPr>
        <w:spacing w:line="264" w:lineRule="auto"/>
        <w:jc w:val="both"/>
        <w:rPr>
          <w:rFonts w:ascii="Segoe UI" w:hAnsi="Segoe UI" w:cs="Segoe UI"/>
          <w:i w:val="0"/>
          <w:iCs w:val="0"/>
          <w:snapToGrid w:val="0"/>
        </w:rPr>
      </w:pPr>
      <w:r w:rsidRPr="00C46C8E">
        <w:rPr>
          <w:rFonts w:ascii="Segoe UI" w:hAnsi="Segoe UI" w:cs="Segoe UI"/>
          <w:i w:val="0"/>
        </w:rPr>
        <w:t>bankovní spojení</w:t>
      </w:r>
      <w:r w:rsidR="00C46C8E">
        <w:rPr>
          <w:rFonts w:ascii="Segoe UI" w:hAnsi="Segoe UI" w:cs="Segoe UI"/>
          <w:i w:val="0"/>
        </w:rPr>
        <w:t xml:space="preserve">: </w:t>
      </w:r>
      <w:r w:rsidR="006D7BC9" w:rsidRPr="006D7BC9">
        <w:rPr>
          <w:rFonts w:ascii="Segoe UI" w:hAnsi="Segoe UI" w:cs="Segoe UI"/>
          <w:i w:val="0"/>
          <w:highlight w:val="yellow"/>
          <w:lang w:val="en-US"/>
        </w:rPr>
        <w:t>[</w:t>
      </w:r>
      <w:r w:rsidR="006D7BC9" w:rsidRPr="006D7BC9">
        <w:rPr>
          <w:rFonts w:ascii="Segoe UI" w:hAnsi="Segoe UI" w:cs="Segoe UI"/>
          <w:i w:val="0"/>
          <w:highlight w:val="yellow"/>
        </w:rPr>
        <w:t xml:space="preserve">DOPLNÍ </w:t>
      </w:r>
      <w:r w:rsidR="00DC056B">
        <w:rPr>
          <w:rFonts w:ascii="Segoe UI" w:hAnsi="Segoe UI" w:cs="Segoe UI"/>
          <w:i w:val="0"/>
          <w:highlight w:val="yellow"/>
        </w:rPr>
        <w:t>DODAVATEL</w:t>
      </w:r>
      <w:r w:rsidR="006D7BC9" w:rsidRPr="006D7BC9">
        <w:rPr>
          <w:rFonts w:ascii="Segoe UI" w:hAnsi="Segoe UI" w:cs="Segoe UI"/>
          <w:i w:val="0"/>
          <w:highlight w:val="yellow"/>
        </w:rPr>
        <w:t>]</w:t>
      </w:r>
      <w:r w:rsidR="00C46C8E">
        <w:rPr>
          <w:rFonts w:ascii="Segoe UI" w:hAnsi="Segoe UI" w:cs="Segoe UI"/>
          <w:i w:val="0"/>
        </w:rPr>
        <w:t>,</w:t>
      </w:r>
      <w:r w:rsidRPr="00C46C8E">
        <w:rPr>
          <w:rFonts w:ascii="Segoe UI" w:hAnsi="Segoe UI" w:cs="Segoe UI"/>
          <w:i w:val="0"/>
        </w:rPr>
        <w:t xml:space="preserve"> č. účtu:</w:t>
      </w:r>
      <w:r w:rsidRPr="00CD27EC">
        <w:rPr>
          <w:rFonts w:ascii="Segoe UI" w:hAnsi="Segoe UI" w:cs="Segoe UI"/>
          <w:i w:val="0"/>
        </w:rPr>
        <w:t xml:space="preserve"> </w:t>
      </w:r>
      <w:r w:rsidR="006D7BC9" w:rsidRPr="006D7BC9">
        <w:rPr>
          <w:rFonts w:ascii="Segoe UI" w:hAnsi="Segoe UI" w:cs="Segoe UI"/>
          <w:i w:val="0"/>
          <w:highlight w:val="yellow"/>
          <w:lang w:val="en-US"/>
        </w:rPr>
        <w:t>[</w:t>
      </w:r>
      <w:r w:rsidR="006D7BC9" w:rsidRPr="006D7BC9">
        <w:rPr>
          <w:rFonts w:ascii="Segoe UI" w:hAnsi="Segoe UI" w:cs="Segoe UI"/>
          <w:i w:val="0"/>
          <w:highlight w:val="yellow"/>
        </w:rPr>
        <w:t xml:space="preserve">DOPLNÍ </w:t>
      </w:r>
      <w:r w:rsidR="00DC056B">
        <w:rPr>
          <w:rFonts w:ascii="Segoe UI" w:hAnsi="Segoe UI" w:cs="Segoe UI"/>
          <w:i w:val="0"/>
          <w:highlight w:val="yellow"/>
        </w:rPr>
        <w:t>DODAVATEL</w:t>
      </w:r>
      <w:r w:rsidR="006D7BC9" w:rsidRPr="006D7BC9">
        <w:rPr>
          <w:rFonts w:ascii="Segoe UI" w:hAnsi="Segoe UI" w:cs="Segoe UI"/>
          <w:i w:val="0"/>
          <w:highlight w:val="yellow"/>
        </w:rPr>
        <w:t>]</w:t>
      </w:r>
    </w:p>
    <w:p w:rsidR="007F3A00" w:rsidRPr="00CD27EC" w:rsidRDefault="007F3A00" w:rsidP="00165C32">
      <w:pPr>
        <w:spacing w:line="264" w:lineRule="auto"/>
        <w:jc w:val="both"/>
        <w:rPr>
          <w:rFonts w:ascii="Segoe UI" w:hAnsi="Segoe UI" w:cs="Segoe UI"/>
          <w:i w:val="0"/>
          <w:iCs w:val="0"/>
        </w:rPr>
      </w:pPr>
      <w:r w:rsidRPr="00CD27EC">
        <w:rPr>
          <w:rFonts w:ascii="Segoe UI" w:hAnsi="Segoe UI" w:cs="Segoe UI"/>
          <w:i w:val="0"/>
          <w:iCs w:val="0"/>
        </w:rPr>
        <w:t xml:space="preserve">(dále jen </w:t>
      </w:r>
      <w:r w:rsidRPr="00CD27EC">
        <w:rPr>
          <w:rFonts w:ascii="Segoe UI" w:hAnsi="Segoe UI" w:cs="Segoe UI"/>
          <w:b/>
          <w:i w:val="0"/>
          <w:iCs w:val="0"/>
        </w:rPr>
        <w:t>„</w:t>
      </w:r>
      <w:r w:rsidR="00DC056B">
        <w:rPr>
          <w:rFonts w:ascii="Segoe UI" w:hAnsi="Segoe UI" w:cs="Segoe UI"/>
          <w:b/>
          <w:i w:val="0"/>
          <w:iCs w:val="0"/>
        </w:rPr>
        <w:t>Dodavatel</w:t>
      </w:r>
      <w:r w:rsidRPr="00CD27EC">
        <w:rPr>
          <w:rFonts w:ascii="Segoe UI" w:hAnsi="Segoe UI" w:cs="Segoe UI"/>
          <w:b/>
          <w:i w:val="0"/>
          <w:iCs w:val="0"/>
        </w:rPr>
        <w:t>“</w:t>
      </w:r>
      <w:r w:rsidRPr="00CD27EC">
        <w:rPr>
          <w:rFonts w:ascii="Segoe UI" w:hAnsi="Segoe UI" w:cs="Segoe UI"/>
          <w:i w:val="0"/>
          <w:iCs w:val="0"/>
        </w:rPr>
        <w:t>)</w:t>
      </w:r>
    </w:p>
    <w:p w:rsidR="007F3A00" w:rsidRPr="00CD27EC" w:rsidRDefault="007F3A00" w:rsidP="001E6E5F">
      <w:pPr>
        <w:spacing w:before="120" w:after="120" w:line="264" w:lineRule="auto"/>
        <w:rPr>
          <w:rFonts w:ascii="Segoe UI" w:hAnsi="Segoe UI" w:cs="Segoe UI"/>
          <w:i w:val="0"/>
        </w:rPr>
      </w:pPr>
      <w:r w:rsidRPr="00CD27EC">
        <w:rPr>
          <w:rFonts w:ascii="Segoe UI" w:hAnsi="Segoe UI" w:cs="Segoe UI"/>
          <w:i w:val="0"/>
        </w:rPr>
        <w:t>a</w:t>
      </w:r>
    </w:p>
    <w:p w:rsidR="007F3A00" w:rsidRPr="00CD27EC" w:rsidRDefault="007F3A00" w:rsidP="00165C32">
      <w:pPr>
        <w:spacing w:line="264" w:lineRule="auto"/>
        <w:jc w:val="both"/>
        <w:rPr>
          <w:rFonts w:ascii="Segoe UI" w:hAnsi="Segoe UI" w:cs="Segoe UI"/>
          <w:b/>
          <w:i w:val="0"/>
          <w:iCs w:val="0"/>
        </w:rPr>
      </w:pPr>
      <w:r w:rsidRPr="00CD27EC">
        <w:rPr>
          <w:rFonts w:ascii="Segoe UI" w:hAnsi="Segoe UI" w:cs="Segoe UI"/>
          <w:b/>
          <w:i w:val="0"/>
          <w:iCs w:val="0"/>
        </w:rPr>
        <w:t>Státní fond životního prostředí České republiky</w:t>
      </w:r>
    </w:p>
    <w:p w:rsidR="007F3A00" w:rsidRPr="00CD27EC" w:rsidRDefault="00C46C8E" w:rsidP="00165C32">
      <w:pPr>
        <w:spacing w:line="264" w:lineRule="auto"/>
        <w:jc w:val="both"/>
        <w:rPr>
          <w:rFonts w:ascii="Segoe UI" w:hAnsi="Segoe UI" w:cs="Segoe UI"/>
          <w:i w:val="0"/>
          <w:iCs w:val="0"/>
        </w:rPr>
      </w:pPr>
      <w:r>
        <w:rPr>
          <w:rFonts w:ascii="Segoe UI" w:hAnsi="Segoe UI" w:cs="Segoe UI"/>
          <w:i w:val="0"/>
          <w:iCs w:val="0"/>
        </w:rPr>
        <w:t>se sídlem</w:t>
      </w:r>
      <w:r w:rsidR="007F3A00" w:rsidRPr="00CD27EC">
        <w:rPr>
          <w:rFonts w:ascii="Segoe UI" w:hAnsi="Segoe UI" w:cs="Segoe UI"/>
          <w:i w:val="0"/>
          <w:iCs w:val="0"/>
        </w:rPr>
        <w:t xml:space="preserve"> Kaplanova 1931/1, 148 00 Praha 11 – Chodov</w:t>
      </w:r>
    </w:p>
    <w:p w:rsidR="007F3A00" w:rsidRPr="00CD27EC" w:rsidRDefault="007F3A00" w:rsidP="00165C32">
      <w:pPr>
        <w:spacing w:line="264" w:lineRule="auto"/>
        <w:jc w:val="both"/>
        <w:rPr>
          <w:rFonts w:ascii="Segoe UI" w:hAnsi="Segoe UI" w:cs="Segoe UI"/>
          <w:i w:val="0"/>
          <w:iCs w:val="0"/>
        </w:rPr>
      </w:pPr>
      <w:r w:rsidRPr="00CD27EC">
        <w:rPr>
          <w:rFonts w:ascii="Segoe UI" w:hAnsi="Segoe UI" w:cs="Segoe UI"/>
          <w:i w:val="0"/>
          <w:iCs w:val="0"/>
        </w:rPr>
        <w:t xml:space="preserve">korespondenční adresa: Olbrachtova 2006/9, 140 00 Praha 4 </w:t>
      </w:r>
      <w:r w:rsidR="00A2506C">
        <w:rPr>
          <w:rFonts w:ascii="Segoe UI" w:hAnsi="Segoe UI" w:cs="Segoe UI"/>
          <w:i w:val="0"/>
          <w:iCs w:val="0"/>
        </w:rPr>
        <w:t>–</w:t>
      </w:r>
      <w:r w:rsidRPr="00CD27EC">
        <w:rPr>
          <w:rFonts w:ascii="Segoe UI" w:hAnsi="Segoe UI" w:cs="Segoe UI"/>
          <w:i w:val="0"/>
          <w:iCs w:val="0"/>
        </w:rPr>
        <w:t xml:space="preserve"> Krč</w:t>
      </w:r>
    </w:p>
    <w:p w:rsidR="007F3A00" w:rsidRDefault="00D75A36" w:rsidP="00165C32">
      <w:pPr>
        <w:spacing w:line="264" w:lineRule="auto"/>
        <w:jc w:val="both"/>
        <w:rPr>
          <w:rFonts w:ascii="Segoe UI" w:hAnsi="Segoe UI" w:cs="Segoe UI"/>
          <w:i w:val="0"/>
          <w:iCs w:val="0"/>
        </w:rPr>
      </w:pPr>
      <w:r w:rsidRPr="00CD27EC">
        <w:rPr>
          <w:rFonts w:ascii="Segoe UI" w:hAnsi="Segoe UI" w:cs="Segoe UI"/>
          <w:i w:val="0"/>
          <w:iCs w:val="0"/>
        </w:rPr>
        <w:t>IČ</w:t>
      </w:r>
      <w:r w:rsidR="007F3A00" w:rsidRPr="00CD27EC">
        <w:rPr>
          <w:rFonts w:ascii="Segoe UI" w:hAnsi="Segoe UI" w:cs="Segoe UI"/>
          <w:i w:val="0"/>
          <w:iCs w:val="0"/>
        </w:rPr>
        <w:t>: 00020729</w:t>
      </w:r>
    </w:p>
    <w:p w:rsidR="00C46C8E" w:rsidRDefault="00C46C8E" w:rsidP="00165C32">
      <w:pPr>
        <w:spacing w:line="264" w:lineRule="auto"/>
        <w:jc w:val="both"/>
        <w:rPr>
          <w:rFonts w:ascii="Segoe UI" w:hAnsi="Segoe UI" w:cs="Segoe UI"/>
          <w:i w:val="0"/>
          <w:iCs w:val="0"/>
        </w:rPr>
      </w:pPr>
      <w:r>
        <w:rPr>
          <w:rFonts w:ascii="Segoe UI" w:hAnsi="Segoe UI" w:cs="Segoe UI"/>
          <w:i w:val="0"/>
          <w:iCs w:val="0"/>
        </w:rPr>
        <w:t>DIČ: není plátcem DPH</w:t>
      </w:r>
    </w:p>
    <w:p w:rsidR="00C46C8E" w:rsidRPr="00CD27EC" w:rsidRDefault="00C46C8E" w:rsidP="00165C32">
      <w:pPr>
        <w:spacing w:line="264" w:lineRule="auto"/>
        <w:jc w:val="both"/>
        <w:rPr>
          <w:rFonts w:ascii="Segoe UI" w:hAnsi="Segoe UI" w:cs="Segoe UI"/>
          <w:i w:val="0"/>
          <w:iCs w:val="0"/>
        </w:rPr>
      </w:pPr>
      <w:r w:rsidRPr="00CD27EC">
        <w:rPr>
          <w:rFonts w:ascii="Segoe UI" w:hAnsi="Segoe UI" w:cs="Segoe UI"/>
          <w:i w:val="0"/>
          <w:iCs w:val="0"/>
        </w:rPr>
        <w:t>zastoupen: Ing. Petrem Valdmanem, ředitelem Státního fondu životního prostředí České republiky</w:t>
      </w:r>
    </w:p>
    <w:p w:rsidR="007F3A00" w:rsidRPr="00E50317" w:rsidRDefault="003B1682" w:rsidP="00165C32">
      <w:pPr>
        <w:tabs>
          <w:tab w:val="left" w:pos="1560"/>
        </w:tabs>
        <w:spacing w:line="264" w:lineRule="auto"/>
        <w:jc w:val="both"/>
        <w:rPr>
          <w:rFonts w:ascii="Segoe UI" w:hAnsi="Segoe UI" w:cs="Segoe UI"/>
          <w:i w:val="0"/>
          <w:iCs w:val="0"/>
        </w:rPr>
      </w:pPr>
      <w:r>
        <w:rPr>
          <w:rFonts w:ascii="Segoe UI" w:hAnsi="Segoe UI" w:cs="Segoe UI"/>
          <w:i w:val="0"/>
          <w:iCs w:val="0"/>
        </w:rPr>
        <w:t>kontaktní osoby</w:t>
      </w:r>
      <w:r w:rsidR="007F3A00" w:rsidRPr="00E50317">
        <w:rPr>
          <w:rFonts w:ascii="Segoe UI" w:hAnsi="Segoe UI" w:cs="Segoe UI"/>
          <w:i w:val="0"/>
          <w:iCs w:val="0"/>
        </w:rPr>
        <w:t xml:space="preserve">: </w:t>
      </w:r>
      <w:r w:rsidR="00AC0C80">
        <w:rPr>
          <w:rFonts w:ascii="Segoe UI" w:hAnsi="Segoe UI" w:cs="Segoe UI"/>
          <w:i w:val="0"/>
          <w:iCs w:val="0"/>
        </w:rPr>
        <w:tab/>
      </w:r>
      <w:r w:rsidR="00456E52">
        <w:rPr>
          <w:rFonts w:ascii="Segoe UI" w:hAnsi="Segoe UI" w:cs="Segoe UI"/>
          <w:i w:val="0"/>
          <w:iCs w:val="0"/>
        </w:rPr>
        <w:t>Mgr. Peter Safko</w:t>
      </w:r>
    </w:p>
    <w:p w:rsidR="00E50317" w:rsidRDefault="00AC0C80" w:rsidP="00165C32">
      <w:pPr>
        <w:tabs>
          <w:tab w:val="left" w:pos="1560"/>
        </w:tabs>
        <w:spacing w:line="264" w:lineRule="auto"/>
        <w:jc w:val="both"/>
        <w:rPr>
          <w:rFonts w:ascii="Segoe UI" w:hAnsi="Segoe UI" w:cs="Segoe UI"/>
          <w:i w:val="0"/>
          <w:iCs w:val="0"/>
        </w:rPr>
      </w:pPr>
      <w:r>
        <w:rPr>
          <w:rFonts w:ascii="Segoe UI" w:hAnsi="Segoe UI" w:cs="Segoe UI"/>
          <w:i w:val="0"/>
          <w:iCs w:val="0"/>
        </w:rPr>
        <w:tab/>
      </w:r>
      <w:r w:rsidR="007F3A00" w:rsidRPr="00E50317">
        <w:rPr>
          <w:rFonts w:ascii="Segoe UI" w:hAnsi="Segoe UI" w:cs="Segoe UI"/>
          <w:i w:val="0"/>
          <w:iCs w:val="0"/>
        </w:rPr>
        <w:t>e-mail:</w:t>
      </w:r>
      <w:r>
        <w:rPr>
          <w:rFonts w:ascii="Segoe UI" w:hAnsi="Segoe UI" w:cs="Segoe UI"/>
          <w:i w:val="0"/>
          <w:iCs w:val="0"/>
        </w:rPr>
        <w:t xml:space="preserve"> </w:t>
      </w:r>
      <w:r w:rsidR="00456E52">
        <w:rPr>
          <w:rFonts w:ascii="Segoe UI" w:hAnsi="Segoe UI" w:cs="Segoe UI"/>
          <w:i w:val="0"/>
          <w:iCs w:val="0"/>
        </w:rPr>
        <w:t>peter.safko</w:t>
      </w:r>
      <w:r>
        <w:rPr>
          <w:rFonts w:ascii="Segoe UI" w:hAnsi="Segoe UI" w:cs="Segoe UI"/>
          <w:i w:val="0"/>
          <w:iCs w:val="0"/>
        </w:rPr>
        <w:t>@sfzp.cz</w:t>
      </w:r>
      <w:r w:rsidR="007F3A00" w:rsidRPr="00E50317">
        <w:rPr>
          <w:rFonts w:ascii="Segoe UI" w:hAnsi="Segoe UI" w:cs="Segoe UI"/>
          <w:i w:val="0"/>
          <w:iCs w:val="0"/>
        </w:rPr>
        <w:t>, tel.:</w:t>
      </w:r>
      <w:r>
        <w:rPr>
          <w:rFonts w:ascii="Segoe UI" w:hAnsi="Segoe UI" w:cs="Segoe UI"/>
          <w:i w:val="0"/>
          <w:iCs w:val="0"/>
        </w:rPr>
        <w:t xml:space="preserve"> +420 267</w:t>
      </w:r>
      <w:r w:rsidR="00E50317">
        <w:rPr>
          <w:rFonts w:ascii="Segoe UI" w:hAnsi="Segoe UI" w:cs="Segoe UI"/>
          <w:i w:val="0"/>
          <w:iCs w:val="0"/>
        </w:rPr>
        <w:t> </w:t>
      </w:r>
      <w:r>
        <w:rPr>
          <w:rFonts w:ascii="Segoe UI" w:hAnsi="Segoe UI" w:cs="Segoe UI"/>
          <w:i w:val="0"/>
          <w:iCs w:val="0"/>
        </w:rPr>
        <w:t>994</w:t>
      </w:r>
      <w:r w:rsidR="003B2A12">
        <w:rPr>
          <w:rFonts w:ascii="Segoe UI" w:hAnsi="Segoe UI" w:cs="Segoe UI"/>
          <w:i w:val="0"/>
          <w:iCs w:val="0"/>
        </w:rPr>
        <w:t> </w:t>
      </w:r>
      <w:r w:rsidR="00456E52">
        <w:rPr>
          <w:rFonts w:ascii="Segoe UI" w:hAnsi="Segoe UI" w:cs="Segoe UI"/>
          <w:i w:val="0"/>
          <w:iCs w:val="0"/>
        </w:rPr>
        <w:t>475</w:t>
      </w:r>
    </w:p>
    <w:p w:rsidR="00456E52" w:rsidRDefault="00456E52" w:rsidP="00165C32">
      <w:pPr>
        <w:tabs>
          <w:tab w:val="left" w:pos="1560"/>
        </w:tabs>
        <w:spacing w:line="264" w:lineRule="auto"/>
        <w:jc w:val="both"/>
        <w:rPr>
          <w:rFonts w:ascii="Segoe UI" w:hAnsi="Segoe UI" w:cs="Segoe UI"/>
          <w:i w:val="0"/>
          <w:iCs w:val="0"/>
        </w:rPr>
      </w:pPr>
      <w:r>
        <w:rPr>
          <w:rFonts w:ascii="Segoe UI" w:hAnsi="Segoe UI" w:cs="Segoe UI"/>
          <w:i w:val="0"/>
          <w:iCs w:val="0"/>
        </w:rPr>
        <w:tab/>
        <w:t xml:space="preserve">Ing. Miloslav Vinter </w:t>
      </w:r>
    </w:p>
    <w:p w:rsidR="00456E52" w:rsidRDefault="00456E52" w:rsidP="00165C32">
      <w:pPr>
        <w:tabs>
          <w:tab w:val="left" w:pos="1560"/>
        </w:tabs>
        <w:spacing w:line="264" w:lineRule="auto"/>
        <w:jc w:val="both"/>
        <w:rPr>
          <w:rFonts w:ascii="Segoe UI" w:hAnsi="Segoe UI" w:cs="Segoe UI"/>
          <w:i w:val="0"/>
          <w:iCs w:val="0"/>
        </w:rPr>
      </w:pPr>
      <w:r>
        <w:rPr>
          <w:rFonts w:ascii="Segoe UI" w:hAnsi="Segoe UI" w:cs="Segoe UI"/>
          <w:i w:val="0"/>
          <w:iCs w:val="0"/>
        </w:rPr>
        <w:tab/>
      </w:r>
      <w:r w:rsidRPr="00456E52">
        <w:rPr>
          <w:rFonts w:ascii="Segoe UI" w:hAnsi="Segoe UI" w:cs="Segoe UI"/>
          <w:i w:val="0"/>
          <w:iCs w:val="0"/>
        </w:rPr>
        <w:t xml:space="preserve">e-mail: </w:t>
      </w:r>
      <w:r>
        <w:rPr>
          <w:rFonts w:ascii="Segoe UI" w:hAnsi="Segoe UI" w:cs="Segoe UI"/>
          <w:i w:val="0"/>
          <w:iCs w:val="0"/>
        </w:rPr>
        <w:t>miloslav.vinter</w:t>
      </w:r>
      <w:r w:rsidRPr="00456E52">
        <w:rPr>
          <w:rFonts w:ascii="Segoe UI" w:hAnsi="Segoe UI" w:cs="Segoe UI"/>
          <w:i w:val="0"/>
          <w:iCs w:val="0"/>
        </w:rPr>
        <w:t xml:space="preserve">@sfzp.cz, tel.: +420 267 994 </w:t>
      </w:r>
      <w:r>
        <w:rPr>
          <w:rFonts w:ascii="Segoe UI" w:hAnsi="Segoe UI" w:cs="Segoe UI"/>
          <w:i w:val="0"/>
          <w:iCs w:val="0"/>
        </w:rPr>
        <w:t>308</w:t>
      </w:r>
    </w:p>
    <w:p w:rsidR="007F3A00" w:rsidRPr="00CD27EC" w:rsidRDefault="007F3A00" w:rsidP="00165C32">
      <w:pPr>
        <w:spacing w:line="264" w:lineRule="auto"/>
        <w:jc w:val="both"/>
        <w:rPr>
          <w:rFonts w:ascii="Segoe UI" w:hAnsi="Segoe UI" w:cs="Segoe UI"/>
          <w:i w:val="0"/>
          <w:iCs w:val="0"/>
        </w:rPr>
      </w:pPr>
      <w:r w:rsidRPr="00CD27EC">
        <w:rPr>
          <w:rFonts w:ascii="Segoe UI" w:hAnsi="Segoe UI" w:cs="Segoe UI"/>
          <w:i w:val="0"/>
        </w:rPr>
        <w:t>bankovní spojení: ČNB, č. účtu: 210008-9025001/0710</w:t>
      </w:r>
    </w:p>
    <w:p w:rsidR="007F3A00" w:rsidRPr="00CD27EC" w:rsidRDefault="007F3A00" w:rsidP="00165C32">
      <w:pPr>
        <w:spacing w:line="264" w:lineRule="auto"/>
        <w:rPr>
          <w:rFonts w:ascii="Segoe UI" w:hAnsi="Segoe UI" w:cs="Segoe UI"/>
          <w:i w:val="0"/>
          <w:iCs w:val="0"/>
        </w:rPr>
      </w:pPr>
      <w:r w:rsidRPr="00CD27EC">
        <w:rPr>
          <w:rFonts w:ascii="Segoe UI" w:hAnsi="Segoe UI" w:cs="Segoe UI"/>
          <w:i w:val="0"/>
          <w:iCs w:val="0"/>
        </w:rPr>
        <w:t xml:space="preserve">(dále jen </w:t>
      </w:r>
      <w:r w:rsidRPr="00CD27EC">
        <w:rPr>
          <w:rFonts w:ascii="Segoe UI" w:hAnsi="Segoe UI" w:cs="Segoe UI"/>
          <w:b/>
          <w:i w:val="0"/>
          <w:iCs w:val="0"/>
        </w:rPr>
        <w:t>„</w:t>
      </w:r>
      <w:r w:rsidR="00CC06B8">
        <w:rPr>
          <w:rFonts w:ascii="Segoe UI" w:hAnsi="Segoe UI" w:cs="Segoe UI"/>
          <w:b/>
          <w:i w:val="0"/>
          <w:iCs w:val="0"/>
        </w:rPr>
        <w:t xml:space="preserve">SFŽP ČR nebo také </w:t>
      </w:r>
      <w:r w:rsidR="003733EF">
        <w:rPr>
          <w:rFonts w:ascii="Segoe UI" w:hAnsi="Segoe UI" w:cs="Segoe UI"/>
          <w:b/>
          <w:i w:val="0"/>
          <w:iCs w:val="0"/>
        </w:rPr>
        <w:t>Objednatel</w:t>
      </w:r>
      <w:r w:rsidRPr="00CD27EC">
        <w:rPr>
          <w:rFonts w:ascii="Segoe UI" w:hAnsi="Segoe UI" w:cs="Segoe UI"/>
          <w:b/>
          <w:i w:val="0"/>
          <w:iCs w:val="0"/>
        </w:rPr>
        <w:t>“</w:t>
      </w:r>
      <w:r w:rsidRPr="00CD27EC">
        <w:rPr>
          <w:rFonts w:ascii="Segoe UI" w:hAnsi="Segoe UI" w:cs="Segoe UI"/>
          <w:i w:val="0"/>
          <w:iCs w:val="0"/>
        </w:rPr>
        <w:t>)</w:t>
      </w:r>
    </w:p>
    <w:p w:rsidR="007F3A00" w:rsidRPr="00CD27EC" w:rsidRDefault="007F3A00" w:rsidP="00165C32">
      <w:pPr>
        <w:spacing w:line="264" w:lineRule="auto"/>
        <w:rPr>
          <w:rFonts w:ascii="Segoe UI" w:hAnsi="Segoe UI" w:cs="Segoe UI"/>
          <w:i w:val="0"/>
          <w:iCs w:val="0"/>
        </w:rPr>
      </w:pPr>
    </w:p>
    <w:p w:rsidR="007F3A00" w:rsidRPr="00CD27EC" w:rsidRDefault="007F3A00" w:rsidP="00165C32">
      <w:pPr>
        <w:spacing w:line="264" w:lineRule="auto"/>
        <w:jc w:val="both"/>
        <w:rPr>
          <w:rFonts w:ascii="Segoe UI" w:hAnsi="Segoe UI" w:cs="Segoe UI"/>
          <w:i w:val="0"/>
          <w:iCs w:val="0"/>
        </w:rPr>
      </w:pPr>
      <w:r w:rsidRPr="00CD27EC">
        <w:rPr>
          <w:rFonts w:ascii="Segoe UI" w:hAnsi="Segoe UI" w:cs="Segoe UI"/>
          <w:i w:val="0"/>
          <w:iCs w:val="0"/>
        </w:rPr>
        <w:t>(dále společně též „</w:t>
      </w:r>
      <w:r w:rsidRPr="00CD27EC">
        <w:rPr>
          <w:rFonts w:ascii="Segoe UI" w:hAnsi="Segoe UI" w:cs="Segoe UI"/>
          <w:b/>
          <w:i w:val="0"/>
          <w:iCs w:val="0"/>
        </w:rPr>
        <w:t>strany</w:t>
      </w:r>
      <w:r w:rsidRPr="00CD27EC">
        <w:rPr>
          <w:rFonts w:ascii="Segoe UI" w:hAnsi="Segoe UI" w:cs="Segoe UI"/>
          <w:i w:val="0"/>
          <w:iCs w:val="0"/>
        </w:rPr>
        <w:t>“</w:t>
      </w:r>
      <w:r w:rsidR="002421C8" w:rsidRPr="00CD27EC">
        <w:rPr>
          <w:rFonts w:ascii="Segoe UI" w:hAnsi="Segoe UI" w:cs="Segoe UI"/>
          <w:i w:val="0"/>
          <w:iCs w:val="0"/>
        </w:rPr>
        <w:t>, nebo</w:t>
      </w:r>
      <w:r w:rsidR="00D75A36" w:rsidRPr="00CD27EC">
        <w:rPr>
          <w:rFonts w:ascii="Segoe UI" w:hAnsi="Segoe UI" w:cs="Segoe UI"/>
          <w:i w:val="0"/>
          <w:iCs w:val="0"/>
        </w:rPr>
        <w:t xml:space="preserve"> samostatně</w:t>
      </w:r>
      <w:r w:rsidR="002421C8" w:rsidRPr="00CD27EC">
        <w:rPr>
          <w:rFonts w:ascii="Segoe UI" w:hAnsi="Segoe UI" w:cs="Segoe UI"/>
          <w:i w:val="0"/>
          <w:iCs w:val="0"/>
        </w:rPr>
        <w:t xml:space="preserve"> „</w:t>
      </w:r>
      <w:r w:rsidR="002421C8" w:rsidRPr="00CD27EC">
        <w:rPr>
          <w:rFonts w:ascii="Segoe UI" w:hAnsi="Segoe UI" w:cs="Segoe UI"/>
          <w:b/>
          <w:i w:val="0"/>
          <w:iCs w:val="0"/>
        </w:rPr>
        <w:t>strana“</w:t>
      </w:r>
      <w:r w:rsidRPr="00CD27EC">
        <w:rPr>
          <w:rFonts w:ascii="Segoe UI" w:hAnsi="Segoe UI" w:cs="Segoe UI"/>
          <w:i w:val="0"/>
          <w:iCs w:val="0"/>
        </w:rPr>
        <w:t>)</w:t>
      </w:r>
    </w:p>
    <w:p w:rsidR="007F3A00" w:rsidRPr="00CD27EC" w:rsidRDefault="007F3A00" w:rsidP="00165C32">
      <w:pPr>
        <w:pStyle w:val="Normlnodsazen1"/>
        <w:spacing w:line="264" w:lineRule="auto"/>
        <w:rPr>
          <w:rFonts w:ascii="Segoe UI" w:hAnsi="Segoe UI" w:cs="Segoe UI"/>
          <w:szCs w:val="20"/>
        </w:rPr>
      </w:pPr>
    </w:p>
    <w:p w:rsidR="007F3A00" w:rsidRPr="00CD27EC" w:rsidRDefault="007F3A00" w:rsidP="00C52576">
      <w:pPr>
        <w:spacing w:line="264" w:lineRule="auto"/>
        <w:jc w:val="both"/>
        <w:rPr>
          <w:rFonts w:ascii="Segoe UI" w:hAnsi="Segoe UI" w:cs="Segoe UI"/>
          <w:i w:val="0"/>
        </w:rPr>
      </w:pPr>
      <w:r w:rsidRPr="00CD27EC">
        <w:rPr>
          <w:rFonts w:ascii="Segoe UI" w:hAnsi="Segoe UI" w:cs="Segoe UI"/>
          <w:i w:val="0"/>
        </w:rPr>
        <w:t>uzavřeli níže</w:t>
      </w:r>
      <w:r w:rsidR="00D75A36" w:rsidRPr="00CD27EC">
        <w:rPr>
          <w:rFonts w:ascii="Segoe UI" w:hAnsi="Segoe UI" w:cs="Segoe UI"/>
          <w:i w:val="0"/>
        </w:rPr>
        <w:t xml:space="preserve"> uvedeného dne, měsíce a roku</w:t>
      </w:r>
      <w:r w:rsidRPr="00CD27EC">
        <w:rPr>
          <w:rFonts w:ascii="Segoe UI" w:hAnsi="Segoe UI" w:cs="Segoe UI"/>
          <w:i w:val="0"/>
        </w:rPr>
        <w:t xml:space="preserve"> tuto </w:t>
      </w:r>
      <w:r w:rsidR="003733EF">
        <w:rPr>
          <w:rFonts w:ascii="Segoe UI" w:hAnsi="Segoe UI" w:cs="Segoe UI"/>
          <w:i w:val="0"/>
        </w:rPr>
        <w:t>rámcovou</w:t>
      </w:r>
      <w:r w:rsidR="00341B15">
        <w:rPr>
          <w:rFonts w:ascii="Segoe UI" w:hAnsi="Segoe UI" w:cs="Segoe UI"/>
          <w:i w:val="0"/>
        </w:rPr>
        <w:t xml:space="preserve"> </w:t>
      </w:r>
      <w:r w:rsidR="003733EF">
        <w:rPr>
          <w:rFonts w:ascii="Segoe UI" w:hAnsi="Segoe UI" w:cs="Segoe UI"/>
          <w:i w:val="0"/>
        </w:rPr>
        <w:t>dohodu</w:t>
      </w:r>
      <w:r w:rsidR="00341B15">
        <w:rPr>
          <w:rFonts w:ascii="Segoe UI" w:hAnsi="Segoe UI" w:cs="Segoe UI"/>
          <w:i w:val="0"/>
        </w:rPr>
        <w:t xml:space="preserve"> </w:t>
      </w:r>
      <w:r w:rsidRPr="00CD27EC">
        <w:rPr>
          <w:rFonts w:ascii="Segoe UI" w:hAnsi="Segoe UI" w:cs="Segoe UI"/>
          <w:i w:val="0"/>
        </w:rPr>
        <w:t>(dále též jen „</w:t>
      </w:r>
      <w:r w:rsidR="003733EF">
        <w:rPr>
          <w:rFonts w:ascii="Segoe UI" w:hAnsi="Segoe UI" w:cs="Segoe UI"/>
          <w:b/>
          <w:i w:val="0"/>
        </w:rPr>
        <w:t>Dohoda</w:t>
      </w:r>
      <w:r w:rsidRPr="00CD27EC">
        <w:rPr>
          <w:rFonts w:ascii="Segoe UI" w:hAnsi="Segoe UI" w:cs="Segoe UI"/>
          <w:i w:val="0"/>
        </w:rPr>
        <w:t>“)</w:t>
      </w:r>
      <w:r w:rsidR="00401B0D">
        <w:rPr>
          <w:rFonts w:ascii="Segoe UI" w:hAnsi="Segoe UI" w:cs="Segoe UI"/>
          <w:i w:val="0"/>
        </w:rPr>
        <w:t>,</w:t>
      </w:r>
      <w:r w:rsidR="00B96EF0">
        <w:rPr>
          <w:rFonts w:ascii="Segoe UI" w:hAnsi="Segoe UI" w:cs="Segoe UI"/>
          <w:i w:val="0"/>
        </w:rPr>
        <w:br/>
      </w:r>
      <w:r w:rsidR="00401B0D">
        <w:rPr>
          <w:rFonts w:ascii="Segoe UI" w:hAnsi="Segoe UI" w:cs="Segoe UI"/>
          <w:i w:val="0"/>
        </w:rPr>
        <w:t xml:space="preserve">a to na základě </w:t>
      </w:r>
      <w:r w:rsidR="00CB3867">
        <w:rPr>
          <w:rFonts w:ascii="Segoe UI" w:hAnsi="Segoe UI" w:cs="Segoe UI"/>
          <w:i w:val="0"/>
        </w:rPr>
        <w:t xml:space="preserve">výsledků </w:t>
      </w:r>
      <w:r w:rsidR="00DC056B">
        <w:rPr>
          <w:rFonts w:ascii="Segoe UI" w:hAnsi="Segoe UI" w:cs="Segoe UI"/>
          <w:i w:val="0"/>
        </w:rPr>
        <w:t>zadávacího</w:t>
      </w:r>
      <w:r w:rsidR="00401B0D">
        <w:rPr>
          <w:rFonts w:ascii="Segoe UI" w:hAnsi="Segoe UI" w:cs="Segoe UI"/>
          <w:i w:val="0"/>
        </w:rPr>
        <w:t xml:space="preserve"> řízení k veřejné zakázce s názvem „</w:t>
      </w:r>
      <w:r w:rsidR="00DC056B">
        <w:rPr>
          <w:rFonts w:ascii="Segoe UI" w:hAnsi="Segoe UI" w:cs="Segoe UI"/>
        </w:rPr>
        <w:t>Agendový informační systém</w:t>
      </w:r>
      <w:r w:rsidR="003733EF" w:rsidRPr="003733EF">
        <w:rPr>
          <w:rFonts w:ascii="Segoe UI" w:hAnsi="Segoe UI" w:cs="Segoe UI"/>
        </w:rPr>
        <w:t xml:space="preserve"> SFŽP ČR</w:t>
      </w:r>
      <w:r w:rsidR="00152A5A">
        <w:rPr>
          <w:rFonts w:ascii="Segoe UI" w:hAnsi="Segoe UI" w:cs="Segoe UI"/>
          <w:i w:val="0"/>
        </w:rPr>
        <w:t>,</w:t>
      </w:r>
      <w:r w:rsidR="007607AB">
        <w:rPr>
          <w:rFonts w:ascii="Segoe UI" w:hAnsi="Segoe UI" w:cs="Segoe UI"/>
          <w:i w:val="0"/>
        </w:rPr>
        <w:t>“</w:t>
      </w:r>
      <w:r w:rsidR="00152A5A">
        <w:rPr>
          <w:rFonts w:ascii="Segoe UI" w:hAnsi="Segoe UI" w:cs="Segoe UI"/>
          <w:i w:val="0"/>
        </w:rPr>
        <w:t xml:space="preserve"> zahájeného dne</w:t>
      </w:r>
      <w:r w:rsidR="00341B15">
        <w:rPr>
          <w:rFonts w:ascii="Segoe UI" w:hAnsi="Segoe UI" w:cs="Segoe UI"/>
          <w:i w:val="0"/>
        </w:rPr>
        <w:t xml:space="preserve"> </w:t>
      </w:r>
      <w:r w:rsidR="009C779B">
        <w:rPr>
          <w:rFonts w:ascii="Segoe UI" w:hAnsi="Segoe UI" w:cs="Segoe UI"/>
          <w:i w:val="0"/>
        </w:rPr>
        <w:t>1</w:t>
      </w:r>
      <w:r w:rsidR="00B2193D">
        <w:rPr>
          <w:rFonts w:ascii="Segoe UI" w:hAnsi="Segoe UI" w:cs="Segoe UI"/>
          <w:i w:val="0"/>
        </w:rPr>
        <w:t xml:space="preserve">. </w:t>
      </w:r>
      <w:r w:rsidR="00E7087A">
        <w:rPr>
          <w:rFonts w:ascii="Segoe UI" w:hAnsi="Segoe UI" w:cs="Segoe UI"/>
          <w:i w:val="0"/>
        </w:rPr>
        <w:t>6</w:t>
      </w:r>
      <w:r w:rsidR="00441ECC">
        <w:rPr>
          <w:rFonts w:ascii="Segoe UI" w:hAnsi="Segoe UI" w:cs="Segoe UI"/>
          <w:i w:val="0"/>
        </w:rPr>
        <w:t>. 2017</w:t>
      </w:r>
      <w:r w:rsidR="00152A5A">
        <w:rPr>
          <w:rFonts w:ascii="Segoe UI" w:hAnsi="Segoe UI" w:cs="Segoe UI"/>
          <w:i w:val="0"/>
        </w:rPr>
        <w:t>, systémové číslo</w:t>
      </w:r>
      <w:r w:rsidR="00CB3867">
        <w:rPr>
          <w:rFonts w:ascii="Segoe UI" w:hAnsi="Segoe UI" w:cs="Segoe UI"/>
          <w:i w:val="0"/>
        </w:rPr>
        <w:t>:</w:t>
      </w:r>
      <w:r w:rsidR="00152A5A">
        <w:rPr>
          <w:rFonts w:ascii="Segoe UI" w:hAnsi="Segoe UI" w:cs="Segoe UI"/>
          <w:i w:val="0"/>
        </w:rPr>
        <w:t xml:space="preserve"> </w:t>
      </w:r>
      <w:r w:rsidR="00E7087A" w:rsidRPr="00E7087A">
        <w:rPr>
          <w:rFonts w:ascii="Segoe UI" w:hAnsi="Segoe UI" w:cs="Segoe UI"/>
          <w:i w:val="0"/>
        </w:rPr>
        <w:t>P17V00000925</w:t>
      </w:r>
      <w:r w:rsidR="003733EF">
        <w:rPr>
          <w:rFonts w:ascii="Segoe UI" w:hAnsi="Segoe UI" w:cs="Segoe UI"/>
          <w:i w:val="0"/>
        </w:rPr>
        <w:t>.</w:t>
      </w:r>
    </w:p>
    <w:p w:rsidR="009609B1" w:rsidRPr="009609B1" w:rsidRDefault="00D61435" w:rsidP="009609B1">
      <w:pPr>
        <w:pStyle w:val="rove1"/>
        <w:spacing w:before="0"/>
      </w:pPr>
      <w:r w:rsidRPr="00CD27EC">
        <w:rPr>
          <w:szCs w:val="20"/>
        </w:rPr>
        <w:br w:type="page"/>
      </w:r>
    </w:p>
    <w:p w:rsidR="009609B1" w:rsidRDefault="009609B1" w:rsidP="000938D8">
      <w:pPr>
        <w:pStyle w:val="rove1"/>
        <w:numPr>
          <w:ilvl w:val="0"/>
          <w:numId w:val="0"/>
        </w:numPr>
      </w:pPr>
      <w:r w:rsidRPr="009609B1">
        <w:lastRenderedPageBreak/>
        <w:t>Definice</w:t>
      </w:r>
      <w:r>
        <w:t xml:space="preserve"> </w:t>
      </w:r>
    </w:p>
    <w:p w:rsidR="003A0B96" w:rsidRDefault="003A0B96" w:rsidP="003A0B96">
      <w:pPr>
        <w:pStyle w:val="rove1"/>
        <w:numPr>
          <w:ilvl w:val="0"/>
          <w:numId w:val="0"/>
        </w:numPr>
        <w:jc w:val="both"/>
      </w:pPr>
      <w:r w:rsidRPr="003A0B96">
        <w:t xml:space="preserve">„AIS SFŽP ČR“ </w:t>
      </w:r>
      <w:r w:rsidRPr="000A6D55">
        <w:rPr>
          <w:b w:val="0"/>
          <w:caps w:val="0"/>
        </w:rPr>
        <w:t>je Agendový informační systém SFŽP ČR pro aplikační podporu Národního programu Životní prostředí a případně poplatkové agendy, tedy v kontextu této Dohody „Dílo“ dle definice uvedené níže.</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„Akceptace Díla“</w:t>
      </w:r>
      <w:r w:rsidRPr="00A65EA0">
        <w:rPr>
          <w:rFonts w:ascii="Segoe UI" w:hAnsi="Segoe UI" w:cs="Segoe UI"/>
          <w:sz w:val="20"/>
          <w:lang w:val="cs-CZ"/>
        </w:rPr>
        <w:t xml:space="preserve"> je převzetí Díla ze strany </w:t>
      </w:r>
      <w:r>
        <w:rPr>
          <w:rFonts w:ascii="Segoe UI" w:hAnsi="Segoe UI" w:cs="Segoe UI"/>
          <w:sz w:val="20"/>
          <w:lang w:val="cs-CZ"/>
        </w:rPr>
        <w:t>Objednatele</w:t>
      </w:r>
      <w:r w:rsidRPr="00A65EA0">
        <w:rPr>
          <w:rFonts w:ascii="Segoe UI" w:hAnsi="Segoe UI" w:cs="Segoe UI"/>
          <w:sz w:val="20"/>
          <w:lang w:val="cs-CZ"/>
        </w:rPr>
        <w:t xml:space="preserve">, pokud Dílo splňuje veškeré požadavky </w:t>
      </w:r>
      <w:r>
        <w:rPr>
          <w:rFonts w:ascii="Segoe UI" w:hAnsi="Segoe UI" w:cs="Segoe UI"/>
          <w:sz w:val="20"/>
          <w:lang w:val="cs-CZ"/>
        </w:rPr>
        <w:t>Objednatele</w:t>
      </w:r>
      <w:r w:rsidRPr="00A65EA0">
        <w:rPr>
          <w:rFonts w:ascii="Segoe UI" w:hAnsi="Segoe UI" w:cs="Segoe UI"/>
          <w:sz w:val="20"/>
          <w:lang w:val="cs-CZ"/>
        </w:rPr>
        <w:t xml:space="preserve"> a Akceptační kritéria Díla a Dodavatel dodal </w:t>
      </w:r>
      <w:r>
        <w:rPr>
          <w:rFonts w:ascii="Segoe UI" w:hAnsi="Segoe UI" w:cs="Segoe UI"/>
          <w:sz w:val="20"/>
          <w:lang w:val="cs-CZ"/>
        </w:rPr>
        <w:t>Objednateli</w:t>
      </w:r>
      <w:r w:rsidRPr="00A65EA0">
        <w:rPr>
          <w:rFonts w:ascii="Segoe UI" w:hAnsi="Segoe UI" w:cs="Segoe UI"/>
          <w:sz w:val="20"/>
          <w:lang w:val="cs-CZ"/>
        </w:rPr>
        <w:t xml:space="preserve"> veškerou příslušnou Dokumentaci týkající se Díla. Bližší význam je </w:t>
      </w:r>
      <w:r w:rsidRPr="00456E52">
        <w:rPr>
          <w:rFonts w:ascii="Segoe UI" w:hAnsi="Segoe UI" w:cs="Segoe UI"/>
          <w:sz w:val="20"/>
          <w:lang w:val="cs-CZ"/>
        </w:rPr>
        <w:t xml:space="preserve">uvedený v </w:t>
      </w:r>
      <w:r w:rsidR="004A58CE" w:rsidRPr="00456E52">
        <w:rPr>
          <w:rFonts w:ascii="Segoe UI" w:hAnsi="Segoe UI" w:cs="Segoe UI"/>
          <w:sz w:val="20"/>
          <w:lang w:val="cs-CZ"/>
        </w:rPr>
        <w:t>čl.</w:t>
      </w:r>
      <w:r w:rsidRPr="00456E52">
        <w:rPr>
          <w:rFonts w:ascii="Segoe UI" w:hAnsi="Segoe UI" w:cs="Segoe UI"/>
          <w:sz w:val="20"/>
          <w:lang w:val="cs-CZ"/>
        </w:rPr>
        <w:t xml:space="preserve"> 2.9 této</w:t>
      </w:r>
      <w:r w:rsidRPr="00A65EA0">
        <w:rPr>
          <w:rFonts w:ascii="Segoe UI" w:hAnsi="Segoe UI" w:cs="Segoe UI"/>
          <w:sz w:val="20"/>
          <w:lang w:val="cs-CZ"/>
        </w:rPr>
        <w:t xml:space="preserve"> </w:t>
      </w:r>
      <w:r>
        <w:rPr>
          <w:rFonts w:ascii="Segoe UI" w:hAnsi="Segoe UI" w:cs="Segoe UI"/>
          <w:sz w:val="20"/>
          <w:lang w:val="cs-CZ"/>
        </w:rPr>
        <w:t>Dohody</w:t>
      </w:r>
      <w:r w:rsidRPr="00A65EA0">
        <w:rPr>
          <w:rFonts w:ascii="Segoe UI" w:hAnsi="Segoe UI" w:cs="Segoe UI"/>
          <w:sz w:val="20"/>
          <w:lang w:val="cs-CZ"/>
        </w:rPr>
        <w:t xml:space="preserve">. </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 xml:space="preserve">„Akceptace Etapy“ </w:t>
      </w:r>
      <w:r w:rsidRPr="00A65EA0">
        <w:rPr>
          <w:rFonts w:ascii="Segoe UI" w:hAnsi="Segoe UI" w:cs="Segoe UI"/>
          <w:sz w:val="20"/>
          <w:lang w:val="cs-CZ"/>
        </w:rPr>
        <w:t>jedná se o akceptaci dílčího plnění vymezeného v Prováděcím projektu.</w:t>
      </w:r>
      <w:r w:rsidR="00B9564B">
        <w:rPr>
          <w:rFonts w:ascii="Segoe UI" w:hAnsi="Segoe UI" w:cs="Segoe UI"/>
          <w:sz w:val="20"/>
          <w:lang w:val="cs-CZ"/>
        </w:rPr>
        <w:br/>
      </w:r>
      <w:r w:rsidRPr="00A65EA0">
        <w:rPr>
          <w:rFonts w:ascii="Segoe UI" w:hAnsi="Segoe UI" w:cs="Segoe UI"/>
          <w:sz w:val="20"/>
          <w:lang w:val="cs-CZ"/>
        </w:rPr>
        <w:t>Bližší význam je popsán v </w:t>
      </w:r>
      <w:r w:rsidR="004A58CE" w:rsidRPr="00456E52">
        <w:rPr>
          <w:rFonts w:ascii="Segoe UI" w:hAnsi="Segoe UI" w:cs="Segoe UI"/>
          <w:sz w:val="20"/>
          <w:lang w:val="cs-CZ"/>
        </w:rPr>
        <w:t>čl.</w:t>
      </w:r>
      <w:r w:rsidRPr="00456E52">
        <w:rPr>
          <w:rFonts w:ascii="Segoe UI" w:hAnsi="Segoe UI" w:cs="Segoe UI"/>
          <w:sz w:val="20"/>
          <w:lang w:val="cs-CZ"/>
        </w:rPr>
        <w:t xml:space="preserve"> 2.9</w:t>
      </w:r>
      <w:r w:rsidRPr="00A65EA0">
        <w:rPr>
          <w:rFonts w:ascii="Segoe UI" w:hAnsi="Segoe UI" w:cs="Segoe UI"/>
          <w:sz w:val="20"/>
          <w:lang w:val="cs-CZ"/>
        </w:rPr>
        <w:t xml:space="preserve"> této </w:t>
      </w:r>
      <w:r>
        <w:rPr>
          <w:rFonts w:ascii="Segoe UI" w:hAnsi="Segoe UI" w:cs="Segoe UI"/>
          <w:sz w:val="20"/>
          <w:lang w:val="cs-CZ"/>
        </w:rPr>
        <w:t>Dohody</w:t>
      </w:r>
      <w:r w:rsidRPr="00A65EA0">
        <w:rPr>
          <w:rFonts w:ascii="Segoe UI" w:hAnsi="Segoe UI" w:cs="Segoe UI"/>
          <w:sz w:val="20"/>
          <w:lang w:val="cs-CZ"/>
        </w:rPr>
        <w:t xml:space="preserve">. </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„Akceptace Globální specifikace Díla”</w:t>
      </w:r>
      <w:r w:rsidRPr="00A65EA0">
        <w:rPr>
          <w:rFonts w:ascii="Segoe UI" w:hAnsi="Segoe UI" w:cs="Segoe UI"/>
          <w:sz w:val="20"/>
          <w:lang w:val="cs-CZ"/>
        </w:rPr>
        <w:t xml:space="preserve"> je odsouhlasení dokumentu Globální specifikace Díla ze strany </w:t>
      </w:r>
      <w:r>
        <w:rPr>
          <w:rFonts w:ascii="Segoe UI" w:hAnsi="Segoe UI" w:cs="Segoe UI"/>
          <w:sz w:val="20"/>
          <w:lang w:val="cs-CZ"/>
        </w:rPr>
        <w:t>Objednatele</w:t>
      </w:r>
      <w:r w:rsidRPr="00A65EA0">
        <w:rPr>
          <w:rFonts w:ascii="Segoe UI" w:hAnsi="Segoe UI" w:cs="Segoe UI"/>
          <w:sz w:val="20"/>
          <w:lang w:val="cs-CZ"/>
        </w:rPr>
        <w:t>, pokud splňu</w:t>
      </w:r>
      <w:r>
        <w:rPr>
          <w:rFonts w:ascii="Segoe UI" w:hAnsi="Segoe UI" w:cs="Segoe UI"/>
          <w:sz w:val="20"/>
          <w:lang w:val="cs-CZ"/>
        </w:rPr>
        <w:t xml:space="preserve">je veškeré požadavky popsané v Dohodě </w:t>
      </w:r>
      <w:r w:rsidRPr="00A65EA0">
        <w:rPr>
          <w:rFonts w:ascii="Segoe UI" w:hAnsi="Segoe UI" w:cs="Segoe UI"/>
          <w:sz w:val="20"/>
          <w:lang w:val="cs-CZ"/>
        </w:rPr>
        <w:t xml:space="preserve">a v přílohách </w:t>
      </w:r>
      <w:r>
        <w:rPr>
          <w:rFonts w:ascii="Segoe UI" w:hAnsi="Segoe UI" w:cs="Segoe UI"/>
          <w:sz w:val="20"/>
          <w:lang w:val="cs-CZ"/>
        </w:rPr>
        <w:t>Dohody</w:t>
      </w:r>
      <w:r w:rsidRPr="00A65EA0">
        <w:rPr>
          <w:rFonts w:ascii="Segoe UI" w:hAnsi="Segoe UI" w:cs="Segoe UI"/>
          <w:sz w:val="20"/>
          <w:lang w:val="cs-CZ"/>
        </w:rPr>
        <w:t xml:space="preserve">. V rámci převzetí Globální specifikace Díla vydá </w:t>
      </w:r>
      <w:r>
        <w:rPr>
          <w:rFonts w:ascii="Segoe UI" w:hAnsi="Segoe UI" w:cs="Segoe UI"/>
          <w:sz w:val="20"/>
          <w:lang w:val="cs-CZ"/>
        </w:rPr>
        <w:t>Objednatel</w:t>
      </w:r>
      <w:r w:rsidRPr="00A65EA0">
        <w:rPr>
          <w:rFonts w:ascii="Segoe UI" w:hAnsi="Segoe UI" w:cs="Segoe UI"/>
          <w:sz w:val="20"/>
          <w:lang w:val="cs-CZ"/>
        </w:rPr>
        <w:t xml:space="preserve"> Dodavateli akceptační protokol. Bližší význam</w:t>
      </w:r>
      <w:r w:rsidR="00B9564B">
        <w:rPr>
          <w:rFonts w:ascii="Segoe UI" w:hAnsi="Segoe UI" w:cs="Segoe UI"/>
          <w:sz w:val="20"/>
          <w:lang w:val="cs-CZ"/>
        </w:rPr>
        <w:br/>
      </w:r>
      <w:r w:rsidRPr="00A65EA0">
        <w:rPr>
          <w:rFonts w:ascii="Segoe UI" w:hAnsi="Segoe UI" w:cs="Segoe UI"/>
          <w:sz w:val="20"/>
          <w:lang w:val="cs-CZ"/>
        </w:rPr>
        <w:t xml:space="preserve">je uvedený </w:t>
      </w:r>
      <w:r w:rsidRPr="00456E52">
        <w:rPr>
          <w:rFonts w:ascii="Segoe UI" w:hAnsi="Segoe UI" w:cs="Segoe UI"/>
          <w:sz w:val="20"/>
          <w:lang w:val="cs-CZ"/>
        </w:rPr>
        <w:t>v </w:t>
      </w:r>
      <w:r w:rsidR="004A58CE" w:rsidRPr="00456E52">
        <w:rPr>
          <w:rFonts w:ascii="Segoe UI" w:hAnsi="Segoe UI" w:cs="Segoe UI"/>
          <w:sz w:val="20"/>
          <w:lang w:val="cs-CZ"/>
        </w:rPr>
        <w:t>čl.</w:t>
      </w:r>
      <w:r w:rsidRPr="00456E52">
        <w:rPr>
          <w:rFonts w:ascii="Segoe UI" w:hAnsi="Segoe UI" w:cs="Segoe UI"/>
          <w:sz w:val="20"/>
          <w:lang w:val="cs-CZ"/>
        </w:rPr>
        <w:t xml:space="preserve"> 2.9 této</w:t>
      </w:r>
      <w:r w:rsidRPr="00A65EA0">
        <w:rPr>
          <w:rFonts w:ascii="Segoe UI" w:hAnsi="Segoe UI" w:cs="Segoe UI"/>
          <w:sz w:val="20"/>
          <w:lang w:val="cs-CZ"/>
        </w:rPr>
        <w:t xml:space="preserve"> </w:t>
      </w:r>
      <w:r>
        <w:rPr>
          <w:rFonts w:ascii="Segoe UI" w:hAnsi="Segoe UI" w:cs="Segoe UI"/>
          <w:sz w:val="20"/>
          <w:lang w:val="cs-CZ"/>
        </w:rPr>
        <w:t>Dohody</w:t>
      </w:r>
      <w:r w:rsidRPr="00A65EA0">
        <w:rPr>
          <w:rFonts w:ascii="Segoe UI" w:hAnsi="Segoe UI" w:cs="Segoe UI"/>
          <w:sz w:val="20"/>
          <w:lang w:val="cs-CZ"/>
        </w:rPr>
        <w:t xml:space="preserve">. </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 xml:space="preserve">„Akceptace Prototypu Díla“ </w:t>
      </w:r>
      <w:r w:rsidRPr="00A65EA0">
        <w:rPr>
          <w:rFonts w:ascii="Segoe UI" w:hAnsi="Segoe UI" w:cs="Segoe UI"/>
          <w:sz w:val="20"/>
          <w:lang w:val="cs-CZ"/>
        </w:rPr>
        <w:t>jedná se o převzetí dílčího plnění Prototyp Díla. Bližší význam je popsán v </w:t>
      </w:r>
      <w:r w:rsidR="004A58CE" w:rsidRPr="00456E52">
        <w:rPr>
          <w:rFonts w:ascii="Segoe UI" w:hAnsi="Segoe UI" w:cs="Segoe UI"/>
          <w:sz w:val="20"/>
          <w:lang w:val="cs-CZ"/>
        </w:rPr>
        <w:t>čl.</w:t>
      </w:r>
      <w:r w:rsidRPr="00456E52">
        <w:rPr>
          <w:rFonts w:ascii="Segoe UI" w:hAnsi="Segoe UI" w:cs="Segoe UI"/>
          <w:sz w:val="20"/>
          <w:lang w:val="cs-CZ"/>
        </w:rPr>
        <w:t xml:space="preserve"> 2.9 této</w:t>
      </w:r>
      <w:r w:rsidRPr="00A65EA0">
        <w:rPr>
          <w:rFonts w:ascii="Segoe UI" w:hAnsi="Segoe UI" w:cs="Segoe UI"/>
          <w:sz w:val="20"/>
          <w:lang w:val="cs-CZ"/>
        </w:rPr>
        <w:t xml:space="preserve"> </w:t>
      </w:r>
      <w:r>
        <w:rPr>
          <w:rFonts w:ascii="Segoe UI" w:hAnsi="Segoe UI" w:cs="Segoe UI"/>
          <w:sz w:val="20"/>
          <w:lang w:val="cs-CZ"/>
        </w:rPr>
        <w:t>Dohody</w:t>
      </w:r>
      <w:r w:rsidRPr="00A65EA0">
        <w:rPr>
          <w:rFonts w:ascii="Segoe UI" w:hAnsi="Segoe UI" w:cs="Segoe UI"/>
          <w:sz w:val="20"/>
          <w:lang w:val="cs-CZ"/>
        </w:rPr>
        <w:t>.</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„Akceptace Prováděcího projektu“</w:t>
      </w:r>
      <w:r w:rsidRPr="00A65EA0">
        <w:rPr>
          <w:rFonts w:ascii="Segoe UI" w:hAnsi="Segoe UI" w:cs="Segoe UI"/>
          <w:sz w:val="20"/>
          <w:lang w:val="cs-CZ"/>
        </w:rPr>
        <w:t xml:space="preserve"> je odsouhlasení Prováděcího projektu ze strany </w:t>
      </w:r>
      <w:r>
        <w:rPr>
          <w:rFonts w:ascii="Segoe UI" w:hAnsi="Segoe UI" w:cs="Segoe UI"/>
          <w:sz w:val="20"/>
          <w:lang w:val="cs-CZ"/>
        </w:rPr>
        <w:t>Objednatele</w:t>
      </w:r>
      <w:r w:rsidRPr="00A65EA0">
        <w:rPr>
          <w:rFonts w:ascii="Segoe UI" w:hAnsi="Segoe UI" w:cs="Segoe UI"/>
          <w:sz w:val="20"/>
          <w:lang w:val="cs-CZ"/>
        </w:rPr>
        <w:t>.</w:t>
      </w:r>
      <w:r w:rsidR="00B9564B">
        <w:rPr>
          <w:rFonts w:ascii="Segoe UI" w:hAnsi="Segoe UI" w:cs="Segoe UI"/>
          <w:sz w:val="20"/>
          <w:lang w:val="cs-CZ"/>
        </w:rPr>
        <w:br/>
      </w:r>
      <w:r w:rsidRPr="00A65EA0">
        <w:rPr>
          <w:rFonts w:ascii="Segoe UI" w:hAnsi="Segoe UI" w:cs="Segoe UI"/>
          <w:sz w:val="20"/>
          <w:lang w:val="cs-CZ"/>
        </w:rPr>
        <w:t xml:space="preserve">Bližší význam je popsán </w:t>
      </w:r>
      <w:r w:rsidRPr="00456E52">
        <w:rPr>
          <w:rFonts w:ascii="Segoe UI" w:hAnsi="Segoe UI" w:cs="Segoe UI"/>
          <w:sz w:val="20"/>
          <w:lang w:val="cs-CZ"/>
        </w:rPr>
        <w:t>v </w:t>
      </w:r>
      <w:r w:rsidR="004A58CE" w:rsidRPr="00456E52">
        <w:rPr>
          <w:rFonts w:ascii="Segoe UI" w:hAnsi="Segoe UI" w:cs="Segoe UI"/>
          <w:sz w:val="20"/>
          <w:lang w:val="cs-CZ"/>
        </w:rPr>
        <w:t>čl.</w:t>
      </w:r>
      <w:r w:rsidRPr="00456E52">
        <w:rPr>
          <w:rFonts w:ascii="Segoe UI" w:hAnsi="Segoe UI" w:cs="Segoe UI"/>
          <w:sz w:val="20"/>
          <w:lang w:val="cs-CZ"/>
        </w:rPr>
        <w:t xml:space="preserve"> 2.9 této</w:t>
      </w:r>
      <w:r w:rsidRPr="00A65EA0">
        <w:rPr>
          <w:rFonts w:ascii="Segoe UI" w:hAnsi="Segoe UI" w:cs="Segoe UI"/>
          <w:sz w:val="20"/>
          <w:lang w:val="cs-CZ"/>
        </w:rPr>
        <w:t xml:space="preserve"> </w:t>
      </w:r>
      <w:r>
        <w:rPr>
          <w:rFonts w:ascii="Segoe UI" w:hAnsi="Segoe UI" w:cs="Segoe UI"/>
          <w:sz w:val="20"/>
          <w:lang w:val="cs-CZ"/>
        </w:rPr>
        <w:t>Dohody</w:t>
      </w:r>
      <w:r w:rsidRPr="00A65EA0">
        <w:rPr>
          <w:rFonts w:ascii="Segoe UI" w:hAnsi="Segoe UI" w:cs="Segoe UI"/>
          <w:sz w:val="20"/>
          <w:lang w:val="cs-CZ"/>
        </w:rPr>
        <w:t>.</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„Akceptační kritéria Díla“</w:t>
      </w:r>
      <w:r w:rsidRPr="00A65EA0">
        <w:rPr>
          <w:rFonts w:ascii="Segoe UI" w:hAnsi="Segoe UI" w:cs="Segoe UI"/>
          <w:sz w:val="20"/>
          <w:lang w:val="cs-CZ"/>
        </w:rPr>
        <w:t xml:space="preserve"> jsou kritéria uvedená v Přílo</w:t>
      </w:r>
      <w:r w:rsidR="00456E52">
        <w:rPr>
          <w:rFonts w:ascii="Segoe UI" w:hAnsi="Segoe UI" w:cs="Segoe UI"/>
          <w:sz w:val="20"/>
          <w:lang w:val="cs-CZ"/>
        </w:rPr>
        <w:t>hách</w:t>
      </w:r>
      <w:r w:rsidRPr="00A65EA0">
        <w:rPr>
          <w:rFonts w:ascii="Segoe UI" w:hAnsi="Segoe UI" w:cs="Segoe UI"/>
          <w:sz w:val="20"/>
          <w:lang w:val="cs-CZ"/>
        </w:rPr>
        <w:t xml:space="preserve"> </w:t>
      </w:r>
      <w:r w:rsidRPr="00456E52">
        <w:rPr>
          <w:rFonts w:ascii="Segoe UI" w:hAnsi="Segoe UI" w:cs="Segoe UI"/>
          <w:sz w:val="20"/>
          <w:lang w:val="cs-CZ"/>
        </w:rPr>
        <w:t xml:space="preserve">B této Dohody, popřípadě požadavky uvedené v jiných přílohách Dohody, přičemž bližší podmínky jsou uvedené v </w:t>
      </w:r>
      <w:r w:rsidR="004A58CE" w:rsidRPr="00456E52">
        <w:rPr>
          <w:rFonts w:ascii="Segoe UI" w:hAnsi="Segoe UI" w:cs="Segoe UI"/>
          <w:sz w:val="20"/>
          <w:lang w:val="cs-CZ"/>
        </w:rPr>
        <w:t>čl.</w:t>
      </w:r>
      <w:r w:rsidRPr="00456E52">
        <w:rPr>
          <w:rFonts w:ascii="Segoe UI" w:hAnsi="Segoe UI" w:cs="Segoe UI"/>
          <w:sz w:val="20"/>
          <w:lang w:val="cs-CZ"/>
        </w:rPr>
        <w:t xml:space="preserve"> 2.9 této Dohody</w:t>
      </w:r>
      <w:r w:rsidRPr="00A65EA0">
        <w:rPr>
          <w:rFonts w:ascii="Segoe UI" w:hAnsi="Segoe UI" w:cs="Segoe UI"/>
          <w:sz w:val="20"/>
          <w:lang w:val="cs-CZ"/>
        </w:rPr>
        <w:t xml:space="preserve">. </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„Akceptační testy Díla“</w:t>
      </w:r>
      <w:r w:rsidRPr="00A65EA0">
        <w:rPr>
          <w:rFonts w:ascii="Segoe UI" w:hAnsi="Segoe UI" w:cs="Segoe UI"/>
          <w:sz w:val="20"/>
          <w:lang w:val="cs-CZ"/>
        </w:rPr>
        <w:t xml:space="preserve"> jsou testy funkčnosti Díla po jeho implementaci. Bližší podmínky jsou </w:t>
      </w:r>
      <w:r w:rsidRPr="00CC06B8">
        <w:rPr>
          <w:rFonts w:ascii="Segoe UI" w:hAnsi="Segoe UI" w:cs="Segoe UI"/>
          <w:sz w:val="20"/>
          <w:lang w:val="cs-CZ"/>
        </w:rPr>
        <w:t xml:space="preserve">uvedené v </w:t>
      </w:r>
      <w:r w:rsidR="004A58CE" w:rsidRPr="00CC06B8">
        <w:rPr>
          <w:rFonts w:ascii="Segoe UI" w:hAnsi="Segoe UI" w:cs="Segoe UI"/>
          <w:sz w:val="20"/>
          <w:lang w:val="cs-CZ"/>
        </w:rPr>
        <w:t>čl.</w:t>
      </w:r>
      <w:r w:rsidRPr="00CC06B8">
        <w:rPr>
          <w:rFonts w:ascii="Segoe UI" w:hAnsi="Segoe UI" w:cs="Segoe UI"/>
          <w:sz w:val="20"/>
          <w:lang w:val="cs-CZ"/>
        </w:rPr>
        <w:t xml:space="preserve"> 2.9 této</w:t>
      </w:r>
      <w:r w:rsidRPr="00A65EA0">
        <w:rPr>
          <w:rFonts w:ascii="Segoe UI" w:hAnsi="Segoe UI" w:cs="Segoe UI"/>
          <w:sz w:val="20"/>
          <w:lang w:val="cs-CZ"/>
        </w:rPr>
        <w:t xml:space="preserve"> </w:t>
      </w:r>
      <w:r>
        <w:rPr>
          <w:rFonts w:ascii="Segoe UI" w:hAnsi="Segoe UI" w:cs="Segoe UI"/>
          <w:sz w:val="20"/>
          <w:lang w:val="cs-CZ"/>
        </w:rPr>
        <w:t>Dohody</w:t>
      </w:r>
      <w:r w:rsidRPr="00A65EA0">
        <w:rPr>
          <w:rFonts w:ascii="Segoe UI" w:hAnsi="Segoe UI" w:cs="Segoe UI"/>
          <w:sz w:val="20"/>
          <w:lang w:val="cs-CZ"/>
        </w:rPr>
        <w:t>.</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„Autorský zákon“</w:t>
      </w:r>
      <w:r w:rsidRPr="00A65EA0">
        <w:rPr>
          <w:rFonts w:ascii="Segoe UI" w:hAnsi="Segoe UI" w:cs="Segoe UI"/>
          <w:sz w:val="20"/>
          <w:lang w:val="cs-CZ"/>
        </w:rPr>
        <w:t xml:space="preserve"> znamená zákon č. 121/2000 Sb., o právu autorském, o právech souvisejících s právem autorským a o změně některých zákonů, v platném znění.</w:t>
      </w:r>
    </w:p>
    <w:p w:rsidR="00A65EA0" w:rsidRPr="00A65EA0" w:rsidRDefault="00A65EA0" w:rsidP="00A65EA0">
      <w:pPr>
        <w:pStyle w:val="Zkladntext"/>
        <w:spacing w:before="240"/>
        <w:ind w:left="0"/>
        <w:jc w:val="both"/>
        <w:rPr>
          <w:rFonts w:ascii="Segoe UI" w:hAnsi="Segoe UI" w:cs="Segoe UI"/>
          <w:sz w:val="20"/>
          <w:lang w:val="cs-CZ"/>
        </w:rPr>
      </w:pPr>
      <w:r w:rsidRPr="009E18B9">
        <w:rPr>
          <w:rFonts w:ascii="Segoe UI" w:hAnsi="Segoe UI" w:cs="Segoe UI"/>
          <w:b/>
          <w:sz w:val="20"/>
          <w:lang w:val="cs-CZ"/>
        </w:rPr>
        <w:t xml:space="preserve">„CMS“ </w:t>
      </w:r>
      <w:r w:rsidRPr="009E18B9">
        <w:rPr>
          <w:rFonts w:ascii="Segoe UI" w:hAnsi="Segoe UI" w:cs="Segoe UI"/>
          <w:sz w:val="20"/>
          <w:lang w:val="cs-CZ"/>
        </w:rPr>
        <w:t>(Content Management Systém) systém pro správu obsahu webového portálu.</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„Dílo“</w:t>
      </w:r>
      <w:r w:rsidRPr="00A65EA0">
        <w:rPr>
          <w:rFonts w:ascii="Segoe UI" w:hAnsi="Segoe UI" w:cs="Segoe UI"/>
          <w:sz w:val="20"/>
          <w:lang w:val="cs-CZ"/>
        </w:rPr>
        <w:t xml:space="preserve"> znamená softwarové a hardwarové řešení informačního systému pro aplikační podporu administrace Národního programu</w:t>
      </w:r>
      <w:r w:rsidR="00AF1270">
        <w:rPr>
          <w:rFonts w:ascii="Segoe UI" w:hAnsi="Segoe UI" w:cs="Segoe UI"/>
          <w:sz w:val="20"/>
          <w:lang w:val="cs-CZ"/>
        </w:rPr>
        <w:t xml:space="preserve"> a </w:t>
      </w:r>
      <w:r w:rsidR="000F7FE4">
        <w:rPr>
          <w:rFonts w:ascii="Segoe UI" w:hAnsi="Segoe UI" w:cs="Segoe UI"/>
          <w:sz w:val="20"/>
          <w:lang w:val="cs-CZ"/>
        </w:rPr>
        <w:t xml:space="preserve">případně též </w:t>
      </w:r>
      <w:r w:rsidR="00AF1270">
        <w:rPr>
          <w:rFonts w:ascii="Segoe UI" w:hAnsi="Segoe UI" w:cs="Segoe UI"/>
          <w:sz w:val="20"/>
          <w:lang w:val="cs-CZ"/>
        </w:rPr>
        <w:t>poplatkové agendy</w:t>
      </w:r>
      <w:r w:rsidRPr="00A65EA0">
        <w:rPr>
          <w:rFonts w:ascii="Segoe UI" w:hAnsi="Segoe UI" w:cs="Segoe UI"/>
          <w:sz w:val="20"/>
          <w:lang w:val="cs-CZ"/>
        </w:rPr>
        <w:t>, dodávané Dodavatelem</w:t>
      </w:r>
      <w:r w:rsidR="00B9564B">
        <w:rPr>
          <w:rFonts w:ascii="Segoe UI" w:hAnsi="Segoe UI" w:cs="Segoe UI"/>
          <w:sz w:val="20"/>
          <w:lang w:val="cs-CZ"/>
        </w:rPr>
        <w:br/>
      </w:r>
      <w:r w:rsidRPr="00A65EA0">
        <w:rPr>
          <w:rFonts w:ascii="Segoe UI" w:hAnsi="Segoe UI" w:cs="Segoe UI"/>
          <w:sz w:val="20"/>
          <w:lang w:val="cs-CZ"/>
        </w:rPr>
        <w:t xml:space="preserve">na základě této </w:t>
      </w:r>
      <w:r>
        <w:rPr>
          <w:rFonts w:ascii="Segoe UI" w:hAnsi="Segoe UI" w:cs="Segoe UI"/>
          <w:sz w:val="20"/>
          <w:lang w:val="cs-CZ"/>
        </w:rPr>
        <w:t>Dohody</w:t>
      </w:r>
      <w:r w:rsidRPr="00A65EA0">
        <w:rPr>
          <w:rFonts w:ascii="Segoe UI" w:hAnsi="Segoe UI" w:cs="Segoe UI"/>
          <w:sz w:val="20"/>
          <w:lang w:val="cs-CZ"/>
        </w:rPr>
        <w:t xml:space="preserve">, včetně zajištění </w:t>
      </w:r>
      <w:r w:rsidRPr="00CC06B8">
        <w:rPr>
          <w:rFonts w:ascii="Segoe UI" w:hAnsi="Segoe UI" w:cs="Segoe UI"/>
          <w:sz w:val="20"/>
          <w:lang w:val="cs-CZ"/>
        </w:rPr>
        <w:t>nezbytného technologického hardwaru a jeho zapojení</w:t>
      </w:r>
      <w:r w:rsidR="00B9564B">
        <w:rPr>
          <w:rFonts w:ascii="Segoe UI" w:hAnsi="Segoe UI" w:cs="Segoe UI"/>
          <w:sz w:val="20"/>
          <w:lang w:val="cs-CZ"/>
        </w:rPr>
        <w:br/>
      </w:r>
      <w:r w:rsidRPr="00CC06B8">
        <w:rPr>
          <w:rFonts w:ascii="Segoe UI" w:hAnsi="Segoe UI" w:cs="Segoe UI"/>
          <w:sz w:val="20"/>
          <w:lang w:val="cs-CZ"/>
        </w:rPr>
        <w:t>a</w:t>
      </w:r>
      <w:r w:rsidRPr="00A65EA0">
        <w:rPr>
          <w:rFonts w:ascii="Segoe UI" w:hAnsi="Segoe UI" w:cs="Segoe UI"/>
          <w:sz w:val="20"/>
          <w:lang w:val="cs-CZ"/>
        </w:rPr>
        <w:t xml:space="preserve"> dalších součástí, služeb a technologií, zkompletovaných takovým způsobem, aby celé funkční celky fungovaly podle požadavků SFŽP </w:t>
      </w:r>
      <w:r w:rsidR="00CC06B8">
        <w:rPr>
          <w:rFonts w:ascii="Segoe UI" w:hAnsi="Segoe UI" w:cs="Segoe UI"/>
          <w:sz w:val="20"/>
          <w:lang w:val="cs-CZ"/>
        </w:rPr>
        <w:t xml:space="preserve">ČR </w:t>
      </w:r>
      <w:r w:rsidRPr="00A65EA0">
        <w:rPr>
          <w:rFonts w:ascii="Segoe UI" w:hAnsi="Segoe UI" w:cs="Segoe UI"/>
          <w:sz w:val="20"/>
          <w:lang w:val="cs-CZ"/>
        </w:rPr>
        <w:t xml:space="preserve">bez potřeby jakýchkoliv dalších součástí nebo služeb, které by měl SFŽP </w:t>
      </w:r>
      <w:r w:rsidR="00CC06B8">
        <w:rPr>
          <w:rFonts w:ascii="Segoe UI" w:hAnsi="Segoe UI" w:cs="Segoe UI"/>
          <w:sz w:val="20"/>
          <w:lang w:val="cs-CZ"/>
        </w:rPr>
        <w:t xml:space="preserve">ČR </w:t>
      </w:r>
      <w:r w:rsidRPr="00A65EA0">
        <w:rPr>
          <w:rFonts w:ascii="Segoe UI" w:hAnsi="Segoe UI" w:cs="Segoe UI"/>
          <w:sz w:val="20"/>
          <w:lang w:val="cs-CZ"/>
        </w:rPr>
        <w:t xml:space="preserve">zajišťovat. Výjimkou je poskytnutí místa v housingovém centru, kde </w:t>
      </w:r>
      <w:r>
        <w:rPr>
          <w:rFonts w:ascii="Segoe UI" w:hAnsi="Segoe UI" w:cs="Segoe UI"/>
          <w:sz w:val="20"/>
          <w:lang w:val="cs-CZ"/>
        </w:rPr>
        <w:t>Objednatel</w:t>
      </w:r>
      <w:r w:rsidRPr="00A65EA0">
        <w:rPr>
          <w:rFonts w:ascii="Segoe UI" w:hAnsi="Segoe UI" w:cs="Segoe UI"/>
          <w:sz w:val="20"/>
          <w:lang w:val="cs-CZ"/>
        </w:rPr>
        <w:t xml:space="preserve"> hostuje</w:t>
      </w:r>
      <w:r w:rsidR="00B9564B">
        <w:rPr>
          <w:rFonts w:ascii="Segoe UI" w:hAnsi="Segoe UI" w:cs="Segoe UI"/>
          <w:sz w:val="20"/>
          <w:lang w:val="cs-CZ"/>
        </w:rPr>
        <w:br/>
      </w:r>
      <w:r w:rsidRPr="00A65EA0">
        <w:rPr>
          <w:rFonts w:ascii="Segoe UI" w:hAnsi="Segoe UI" w:cs="Segoe UI"/>
          <w:sz w:val="20"/>
          <w:lang w:val="cs-CZ"/>
        </w:rPr>
        <w:t xml:space="preserve">své informační systémy včetně potřebného příkonu a připojení k Internetu (popř. v jiném místě určeném </w:t>
      </w:r>
      <w:r>
        <w:rPr>
          <w:rFonts w:ascii="Segoe UI" w:hAnsi="Segoe UI" w:cs="Segoe UI"/>
          <w:sz w:val="20"/>
          <w:lang w:val="cs-CZ"/>
        </w:rPr>
        <w:t>Objednatelem</w:t>
      </w:r>
      <w:r w:rsidRPr="00A65EA0">
        <w:rPr>
          <w:rFonts w:ascii="Segoe UI" w:hAnsi="Segoe UI" w:cs="Segoe UI"/>
          <w:sz w:val="20"/>
          <w:lang w:val="cs-CZ"/>
        </w:rPr>
        <w:t>).</w:t>
      </w:r>
    </w:p>
    <w:p w:rsidR="00A92806" w:rsidRDefault="00A65EA0" w:rsidP="00ED05A6">
      <w:pPr>
        <w:pStyle w:val="Zkladntext"/>
        <w:spacing w:before="240"/>
        <w:ind w:left="0"/>
        <w:jc w:val="both"/>
        <w:rPr>
          <w:rFonts w:ascii="Segoe UI" w:hAnsi="Segoe UI" w:cs="Segoe UI"/>
          <w:sz w:val="20"/>
          <w:lang w:val="cs-CZ"/>
        </w:rPr>
      </w:pPr>
      <w:r w:rsidRPr="00A65EA0">
        <w:rPr>
          <w:rFonts w:ascii="Segoe UI" w:hAnsi="Segoe UI" w:cs="Segoe UI"/>
          <w:sz w:val="20"/>
          <w:lang w:val="cs-CZ"/>
        </w:rPr>
        <w:t>Technická a uživatelská specifikace Díla je uvedena v </w:t>
      </w:r>
      <w:r w:rsidR="004F684C">
        <w:rPr>
          <w:rFonts w:ascii="Segoe UI" w:hAnsi="Segoe UI" w:cs="Segoe UI"/>
          <w:sz w:val="20"/>
          <w:lang w:val="cs-CZ"/>
        </w:rPr>
        <w:t>Přílohách A, B, C, H, I a J</w:t>
      </w:r>
      <w:r w:rsidRPr="00CC06B8">
        <w:rPr>
          <w:rFonts w:ascii="Segoe UI" w:hAnsi="Segoe UI" w:cs="Segoe UI"/>
          <w:sz w:val="20"/>
          <w:lang w:val="cs-CZ"/>
        </w:rPr>
        <w:t xml:space="preserve"> této</w:t>
      </w:r>
      <w:r w:rsidRPr="00A65EA0">
        <w:rPr>
          <w:rFonts w:ascii="Segoe UI" w:hAnsi="Segoe UI" w:cs="Segoe UI"/>
          <w:sz w:val="20"/>
          <w:lang w:val="cs-CZ"/>
        </w:rPr>
        <w:t xml:space="preserve"> </w:t>
      </w:r>
      <w:r>
        <w:rPr>
          <w:rFonts w:ascii="Segoe UI" w:hAnsi="Segoe UI" w:cs="Segoe UI"/>
          <w:sz w:val="20"/>
          <w:lang w:val="cs-CZ"/>
        </w:rPr>
        <w:t>Dohody</w:t>
      </w:r>
      <w:r w:rsidRPr="00A65EA0">
        <w:rPr>
          <w:rFonts w:ascii="Segoe UI" w:hAnsi="Segoe UI" w:cs="Segoe UI"/>
          <w:sz w:val="20"/>
          <w:lang w:val="cs-CZ"/>
        </w:rPr>
        <w:t>.</w:t>
      </w:r>
      <w:r w:rsidR="00B9564B">
        <w:rPr>
          <w:rFonts w:ascii="Segoe UI" w:hAnsi="Segoe UI" w:cs="Segoe UI"/>
          <w:sz w:val="20"/>
          <w:lang w:val="cs-CZ"/>
        </w:rPr>
        <w:br/>
      </w:r>
      <w:r w:rsidRPr="00A65EA0">
        <w:rPr>
          <w:rFonts w:ascii="Segoe UI" w:hAnsi="Segoe UI" w:cs="Segoe UI"/>
          <w:sz w:val="20"/>
          <w:lang w:val="cs-CZ"/>
        </w:rPr>
        <w:t xml:space="preserve">Pojem Dílo zahrnuje rovněž veškeré další Verze, vzniklé na základě plnění poskytovaného v rámci Části B a Části C po celou dobu </w:t>
      </w:r>
      <w:r w:rsidR="008E3BB4">
        <w:rPr>
          <w:rFonts w:ascii="Segoe UI" w:hAnsi="Segoe UI" w:cs="Segoe UI"/>
          <w:sz w:val="20"/>
          <w:lang w:val="cs-CZ"/>
        </w:rPr>
        <w:t>účinnosti</w:t>
      </w:r>
      <w:r w:rsidR="008E3BB4" w:rsidRPr="00A65EA0">
        <w:rPr>
          <w:rFonts w:ascii="Segoe UI" w:hAnsi="Segoe UI" w:cs="Segoe UI"/>
          <w:sz w:val="20"/>
          <w:lang w:val="cs-CZ"/>
        </w:rPr>
        <w:t xml:space="preserve"> </w:t>
      </w:r>
      <w:r>
        <w:rPr>
          <w:rFonts w:ascii="Segoe UI" w:hAnsi="Segoe UI" w:cs="Segoe UI"/>
          <w:sz w:val="20"/>
          <w:lang w:val="cs-CZ"/>
        </w:rPr>
        <w:t>Dohody</w:t>
      </w:r>
      <w:r w:rsidRPr="00A65EA0">
        <w:rPr>
          <w:rFonts w:ascii="Segoe UI" w:hAnsi="Segoe UI" w:cs="Segoe UI"/>
          <w:sz w:val="20"/>
          <w:lang w:val="cs-CZ"/>
        </w:rPr>
        <w:t xml:space="preserve"> a za součást Díla se považuje rovněž programové prostředí, ve kterém bude Dílo provozováno a jež umožní jeho fungování, jakož i jednotlivé dílčí celky a Verze.</w:t>
      </w:r>
      <w:r w:rsidR="00ED05A6">
        <w:rPr>
          <w:rFonts w:ascii="Segoe UI" w:hAnsi="Segoe UI" w:cs="Segoe UI"/>
          <w:sz w:val="20"/>
          <w:lang w:val="cs-CZ"/>
        </w:rPr>
        <w:t xml:space="preserve"> </w:t>
      </w:r>
      <w:r w:rsidRPr="00A65EA0">
        <w:rPr>
          <w:rFonts w:ascii="Segoe UI" w:hAnsi="Segoe UI" w:cs="Segoe UI"/>
          <w:sz w:val="20"/>
          <w:lang w:val="cs-CZ"/>
        </w:rPr>
        <w:t xml:space="preserve">Za součást Díla se považuje rovněž Dokumentace. Všechna práva a oprávnění </w:t>
      </w:r>
      <w:r>
        <w:rPr>
          <w:rFonts w:ascii="Segoe UI" w:hAnsi="Segoe UI" w:cs="Segoe UI"/>
          <w:sz w:val="20"/>
          <w:lang w:val="cs-CZ"/>
        </w:rPr>
        <w:t>Objednatele</w:t>
      </w:r>
      <w:r w:rsidRPr="00A65EA0">
        <w:rPr>
          <w:rFonts w:ascii="Segoe UI" w:hAnsi="Segoe UI" w:cs="Segoe UI"/>
          <w:sz w:val="20"/>
          <w:lang w:val="cs-CZ"/>
        </w:rPr>
        <w:t xml:space="preserve"> spojená s dodaným Dílem, jakož i všechny povinnosti Dodavatele v souvislosti s dodáním Díla</w:t>
      </w:r>
      <w:r w:rsidR="00B9564B">
        <w:rPr>
          <w:rFonts w:ascii="Segoe UI" w:hAnsi="Segoe UI" w:cs="Segoe UI"/>
          <w:sz w:val="20"/>
          <w:lang w:val="cs-CZ"/>
        </w:rPr>
        <w:br/>
      </w:r>
      <w:r w:rsidRPr="00A65EA0">
        <w:rPr>
          <w:rFonts w:ascii="Segoe UI" w:hAnsi="Segoe UI" w:cs="Segoe UI"/>
          <w:sz w:val="20"/>
          <w:lang w:val="cs-CZ"/>
        </w:rPr>
        <w:lastRenderedPageBreak/>
        <w:t xml:space="preserve">vyplývající z </w:t>
      </w:r>
      <w:r>
        <w:rPr>
          <w:rFonts w:ascii="Segoe UI" w:hAnsi="Segoe UI" w:cs="Segoe UI"/>
          <w:sz w:val="20"/>
          <w:lang w:val="cs-CZ"/>
        </w:rPr>
        <w:t>Dohody</w:t>
      </w:r>
      <w:r w:rsidRPr="00A65EA0">
        <w:rPr>
          <w:rFonts w:ascii="Segoe UI" w:hAnsi="Segoe UI" w:cs="Segoe UI"/>
          <w:sz w:val="20"/>
          <w:lang w:val="cs-CZ"/>
        </w:rPr>
        <w:t xml:space="preserve"> (zejména, nikoliv však výlučně, povinnost Podpory Díla) se vztahují</w:t>
      </w:r>
      <w:r w:rsidR="00B9564B">
        <w:rPr>
          <w:rFonts w:ascii="Segoe UI" w:hAnsi="Segoe UI" w:cs="Segoe UI"/>
          <w:sz w:val="20"/>
          <w:lang w:val="cs-CZ"/>
        </w:rPr>
        <w:br/>
      </w:r>
      <w:r w:rsidRPr="00A65EA0">
        <w:rPr>
          <w:rFonts w:ascii="Segoe UI" w:hAnsi="Segoe UI" w:cs="Segoe UI"/>
          <w:sz w:val="20"/>
          <w:lang w:val="cs-CZ"/>
        </w:rPr>
        <w:t xml:space="preserve">též k jednotlivým dílčím celkům a </w:t>
      </w:r>
      <w:r w:rsidRPr="009E18B9">
        <w:rPr>
          <w:rFonts w:ascii="Segoe UI" w:hAnsi="Segoe UI" w:cs="Segoe UI"/>
          <w:sz w:val="20"/>
          <w:lang w:val="cs-CZ"/>
        </w:rPr>
        <w:t xml:space="preserve">Verzím. Součástí Díla jsou veškerá zařízení nezbytná k provozování Díla podle požadavků </w:t>
      </w:r>
      <w:r>
        <w:rPr>
          <w:rFonts w:ascii="Segoe UI" w:hAnsi="Segoe UI" w:cs="Segoe UI"/>
          <w:sz w:val="20"/>
          <w:lang w:val="cs-CZ"/>
        </w:rPr>
        <w:t>Objednatele</w:t>
      </w:r>
      <w:r w:rsidRPr="00A65EA0">
        <w:rPr>
          <w:rFonts w:ascii="Segoe UI" w:hAnsi="Segoe UI" w:cs="Segoe UI"/>
          <w:sz w:val="20"/>
          <w:lang w:val="cs-CZ"/>
        </w:rPr>
        <w:t>. Podrobné vymezení Díla je uvedeno v </w:t>
      </w:r>
      <w:r w:rsidR="004A58CE">
        <w:rPr>
          <w:rFonts w:ascii="Segoe UI" w:hAnsi="Segoe UI" w:cs="Segoe UI"/>
          <w:sz w:val="20"/>
          <w:lang w:val="cs-CZ"/>
        </w:rPr>
        <w:t>čl.</w:t>
      </w:r>
      <w:r w:rsidRPr="00A65EA0">
        <w:rPr>
          <w:rFonts w:ascii="Segoe UI" w:hAnsi="Segoe UI" w:cs="Segoe UI"/>
          <w:sz w:val="20"/>
          <w:lang w:val="cs-CZ"/>
        </w:rPr>
        <w:t xml:space="preserve"> 2. této </w:t>
      </w:r>
      <w:r>
        <w:rPr>
          <w:rFonts w:ascii="Segoe UI" w:hAnsi="Segoe UI" w:cs="Segoe UI"/>
          <w:sz w:val="20"/>
          <w:lang w:val="cs-CZ"/>
        </w:rPr>
        <w:t>Dohody</w:t>
      </w:r>
      <w:r w:rsidRPr="00A65EA0">
        <w:rPr>
          <w:rFonts w:ascii="Segoe UI" w:hAnsi="Segoe UI" w:cs="Segoe UI"/>
          <w:sz w:val="20"/>
          <w:lang w:val="cs-CZ"/>
        </w:rPr>
        <w:t xml:space="preserve">. </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„Dokumentace“</w:t>
      </w:r>
      <w:r w:rsidRPr="00A65EA0">
        <w:rPr>
          <w:rFonts w:ascii="Segoe UI" w:hAnsi="Segoe UI" w:cs="Segoe UI"/>
          <w:sz w:val="20"/>
          <w:lang w:val="cs-CZ"/>
        </w:rPr>
        <w:t xml:space="preserve"> znamená požadované dokumenty, jejichž obsah je vymezen v </w:t>
      </w:r>
      <w:r w:rsidRPr="008E3BB4">
        <w:rPr>
          <w:rFonts w:ascii="Segoe UI" w:hAnsi="Segoe UI" w:cs="Segoe UI"/>
          <w:sz w:val="20"/>
          <w:lang w:val="cs-CZ"/>
        </w:rPr>
        <w:t>Příloze C této Dohody, popř. další výstupy dohodnuté na úrovni projektového týmu. Veškerá Dokumentace</w:t>
      </w:r>
      <w:r w:rsidRPr="00A65EA0">
        <w:rPr>
          <w:rFonts w:ascii="Segoe UI" w:hAnsi="Segoe UI" w:cs="Segoe UI"/>
          <w:sz w:val="20"/>
          <w:lang w:val="cs-CZ"/>
        </w:rPr>
        <w:t xml:space="preserve"> bude v českém jazyce. </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„DPH“</w:t>
      </w:r>
      <w:r w:rsidRPr="00A65EA0">
        <w:rPr>
          <w:rFonts w:ascii="Segoe UI" w:hAnsi="Segoe UI" w:cs="Segoe UI"/>
          <w:sz w:val="20"/>
          <w:lang w:val="cs-CZ"/>
        </w:rPr>
        <w:t xml:space="preserve"> znamená daň z přidané hodnoty.</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„Etapa“</w:t>
      </w:r>
      <w:r w:rsidRPr="00A65EA0">
        <w:rPr>
          <w:rFonts w:ascii="Segoe UI" w:hAnsi="Segoe UI" w:cs="Segoe UI"/>
          <w:sz w:val="20"/>
          <w:lang w:val="cs-CZ"/>
        </w:rPr>
        <w:t xml:space="preserve"> je vymezená část aktivit projektu, jehož cílem je zhotovení a Implementace Díla, která tvoří logický samostatný celek, definovaný svými vstupy, výstupy a časovým plánem. Etapy projektu jsou definovány v Prováděcím projektu.</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„Fakturační milník“</w:t>
      </w:r>
      <w:r w:rsidRPr="00A65EA0">
        <w:rPr>
          <w:rFonts w:ascii="Segoe UI" w:hAnsi="Segoe UI" w:cs="Segoe UI"/>
          <w:sz w:val="20"/>
          <w:lang w:val="cs-CZ"/>
        </w:rPr>
        <w:t xml:space="preserve"> znamená časový okamžik, od kdy je Dodavatel oprávněn na základě ze strany </w:t>
      </w:r>
      <w:r>
        <w:rPr>
          <w:rFonts w:ascii="Segoe UI" w:hAnsi="Segoe UI" w:cs="Segoe UI"/>
          <w:sz w:val="20"/>
          <w:lang w:val="cs-CZ"/>
        </w:rPr>
        <w:t>Objednatele</w:t>
      </w:r>
      <w:r w:rsidRPr="00A65EA0">
        <w:rPr>
          <w:rFonts w:ascii="Segoe UI" w:hAnsi="Segoe UI" w:cs="Segoe UI"/>
          <w:sz w:val="20"/>
          <w:lang w:val="cs-CZ"/>
        </w:rPr>
        <w:t xml:space="preserve"> potvrzeného akceptačního protokolu fakturovat akceptované plnění.</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„FTE“</w:t>
      </w:r>
      <w:r w:rsidRPr="00A65EA0">
        <w:rPr>
          <w:rFonts w:ascii="Segoe UI" w:hAnsi="Segoe UI" w:cs="Segoe UI"/>
          <w:sz w:val="20"/>
          <w:lang w:val="cs-CZ"/>
        </w:rPr>
        <w:t xml:space="preserve"> znamená „Full-Time Equivalent“ – ekvivalent zaměstnance na plný pracovní úvazek.</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„Globální specifikace“</w:t>
      </w:r>
      <w:r w:rsidRPr="00A65EA0">
        <w:rPr>
          <w:rFonts w:ascii="Segoe UI" w:hAnsi="Segoe UI" w:cs="Segoe UI"/>
          <w:sz w:val="20"/>
          <w:lang w:val="cs-CZ"/>
        </w:rPr>
        <w:t xml:space="preserve"> znamená dokument vypracovaný Dodavatelem na základě úvodní analýzy, který popisuje plánovanou a výslednou podobu Díla. To znamená, že bude detailně specifikovat návrh HW</w:t>
      </w:r>
      <w:r w:rsidR="004F684C">
        <w:rPr>
          <w:rFonts w:ascii="Segoe UI" w:hAnsi="Segoe UI" w:cs="Segoe UI"/>
          <w:sz w:val="20"/>
          <w:lang w:val="cs-CZ"/>
        </w:rPr>
        <w:t xml:space="preserve"> </w:t>
      </w:r>
      <w:r w:rsidRPr="00A65EA0">
        <w:rPr>
          <w:rFonts w:ascii="Segoe UI" w:hAnsi="Segoe UI" w:cs="Segoe UI"/>
          <w:sz w:val="20"/>
          <w:lang w:val="cs-CZ"/>
        </w:rPr>
        <w:t>a SW architektury popsané v nabídce Dodavatele. Dokument popisuje výslednou konfiguraci Díla. Dokument bude společně s dalšími Akceptačními kritérii Díla součástí akceptačního procesu.</w:t>
      </w:r>
      <w:r w:rsidR="00B9564B">
        <w:rPr>
          <w:rFonts w:ascii="Segoe UI" w:hAnsi="Segoe UI" w:cs="Segoe UI"/>
          <w:sz w:val="20"/>
          <w:lang w:val="cs-CZ"/>
        </w:rPr>
        <w:br/>
      </w:r>
      <w:r w:rsidRPr="00A65EA0">
        <w:rPr>
          <w:rFonts w:ascii="Segoe UI" w:hAnsi="Segoe UI" w:cs="Segoe UI"/>
          <w:sz w:val="20"/>
          <w:lang w:val="cs-CZ"/>
        </w:rPr>
        <w:t xml:space="preserve">Bližší podmínky jsou </w:t>
      </w:r>
      <w:r w:rsidRPr="008E3BB4">
        <w:rPr>
          <w:rFonts w:ascii="Segoe UI" w:hAnsi="Segoe UI" w:cs="Segoe UI"/>
          <w:sz w:val="20"/>
          <w:lang w:val="cs-CZ"/>
        </w:rPr>
        <w:t xml:space="preserve">uvedené v </w:t>
      </w:r>
      <w:r w:rsidR="004A58CE" w:rsidRPr="008E3BB4">
        <w:rPr>
          <w:rFonts w:ascii="Segoe UI" w:hAnsi="Segoe UI" w:cs="Segoe UI"/>
          <w:sz w:val="20"/>
          <w:lang w:val="cs-CZ"/>
        </w:rPr>
        <w:t>čl.</w:t>
      </w:r>
      <w:r w:rsidRPr="008E3BB4">
        <w:rPr>
          <w:rFonts w:ascii="Segoe UI" w:hAnsi="Segoe UI" w:cs="Segoe UI"/>
          <w:sz w:val="20"/>
          <w:lang w:val="cs-CZ"/>
        </w:rPr>
        <w:t xml:space="preserve"> </w:t>
      </w:r>
      <w:r w:rsidR="00085B72" w:rsidRPr="008E3BB4">
        <w:rPr>
          <w:rFonts w:ascii="Segoe UI" w:hAnsi="Segoe UI" w:cs="Segoe UI"/>
          <w:sz w:val="20"/>
          <w:lang w:val="cs-CZ"/>
        </w:rPr>
        <w:t xml:space="preserve">2.1.4. </w:t>
      </w:r>
      <w:r w:rsidRPr="008E3BB4">
        <w:rPr>
          <w:rFonts w:ascii="Segoe UI" w:hAnsi="Segoe UI" w:cs="Segoe UI"/>
          <w:sz w:val="20"/>
          <w:lang w:val="cs-CZ"/>
        </w:rPr>
        <w:t>b) této Dohody a v Příloze C Dohody</w:t>
      </w:r>
      <w:r w:rsidRPr="00A65EA0">
        <w:rPr>
          <w:rFonts w:ascii="Segoe UI" w:hAnsi="Segoe UI" w:cs="Segoe UI"/>
          <w:sz w:val="20"/>
          <w:lang w:val="cs-CZ"/>
        </w:rPr>
        <w:t>.</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„Hlavní (hodnototvorné) procesy“</w:t>
      </w:r>
      <w:r w:rsidRPr="00A65EA0">
        <w:rPr>
          <w:rFonts w:ascii="Segoe UI" w:hAnsi="Segoe UI" w:cs="Segoe UI"/>
          <w:sz w:val="20"/>
          <w:lang w:val="cs-CZ"/>
        </w:rPr>
        <w:t xml:space="preserve"> jedná se o všechny proc</w:t>
      </w:r>
      <w:r w:rsidR="00B96EF0">
        <w:rPr>
          <w:rFonts w:ascii="Segoe UI" w:hAnsi="Segoe UI" w:cs="Segoe UI"/>
          <w:sz w:val="20"/>
          <w:lang w:val="cs-CZ"/>
        </w:rPr>
        <w:t>esy aplikačně podporované Dílem</w:t>
      </w:r>
      <w:r w:rsidR="00B96EF0">
        <w:rPr>
          <w:rFonts w:ascii="Segoe UI" w:hAnsi="Segoe UI" w:cs="Segoe UI"/>
          <w:sz w:val="20"/>
          <w:lang w:val="cs-CZ"/>
        </w:rPr>
        <w:br/>
      </w:r>
      <w:r w:rsidRPr="00A65EA0">
        <w:rPr>
          <w:rFonts w:ascii="Segoe UI" w:hAnsi="Segoe UI" w:cs="Segoe UI"/>
          <w:sz w:val="20"/>
          <w:lang w:val="cs-CZ"/>
        </w:rPr>
        <w:t>(tj. některou z jeho služeb nebo funkcionalit) jejichž předmětem je poskytování služeb zákazníkům (klíčovým uživatelům) informačního systému.</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„Implementace Díla“</w:t>
      </w:r>
      <w:r w:rsidRPr="00A65EA0">
        <w:rPr>
          <w:rFonts w:ascii="Segoe UI" w:hAnsi="Segoe UI" w:cs="Segoe UI"/>
          <w:sz w:val="20"/>
          <w:lang w:val="cs-CZ"/>
        </w:rPr>
        <w:t xml:space="preserve"> znamená instalace a zprovoznění Díla. Implementace Díla je blíže specifikována v</w:t>
      </w:r>
      <w:r w:rsidR="004A58CE">
        <w:rPr>
          <w:rFonts w:ascii="Segoe UI" w:hAnsi="Segoe UI" w:cs="Segoe UI"/>
          <w:sz w:val="20"/>
          <w:lang w:val="cs-CZ"/>
        </w:rPr>
        <w:t> </w:t>
      </w:r>
      <w:r w:rsidR="004A58CE" w:rsidRPr="008E3BB4">
        <w:rPr>
          <w:rFonts w:ascii="Segoe UI" w:hAnsi="Segoe UI" w:cs="Segoe UI"/>
          <w:sz w:val="20"/>
          <w:lang w:val="cs-CZ"/>
        </w:rPr>
        <w:t>čl.</w:t>
      </w:r>
      <w:r w:rsidRPr="008E3BB4">
        <w:rPr>
          <w:rFonts w:ascii="Segoe UI" w:hAnsi="Segoe UI" w:cs="Segoe UI"/>
          <w:sz w:val="20"/>
          <w:lang w:val="cs-CZ"/>
        </w:rPr>
        <w:t xml:space="preserve"> 2.7 této</w:t>
      </w:r>
      <w:r w:rsidRPr="00A65EA0">
        <w:rPr>
          <w:rFonts w:ascii="Segoe UI" w:hAnsi="Segoe UI" w:cs="Segoe UI"/>
          <w:sz w:val="20"/>
          <w:lang w:val="cs-CZ"/>
        </w:rPr>
        <w:t xml:space="preserve"> </w:t>
      </w:r>
      <w:r>
        <w:rPr>
          <w:rFonts w:ascii="Segoe UI" w:hAnsi="Segoe UI" w:cs="Segoe UI"/>
          <w:sz w:val="20"/>
          <w:lang w:val="cs-CZ"/>
        </w:rPr>
        <w:t>Dohody</w:t>
      </w:r>
      <w:r w:rsidRPr="00A65EA0">
        <w:rPr>
          <w:rFonts w:ascii="Segoe UI" w:hAnsi="Segoe UI" w:cs="Segoe UI"/>
          <w:sz w:val="20"/>
          <w:lang w:val="cs-CZ"/>
        </w:rPr>
        <w:t>.</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 xml:space="preserve">„IS“ </w:t>
      </w:r>
      <w:r w:rsidRPr="00A65EA0">
        <w:rPr>
          <w:rFonts w:ascii="Segoe UI" w:hAnsi="Segoe UI" w:cs="Segoe UI"/>
          <w:sz w:val="20"/>
          <w:lang w:val="cs-CZ"/>
        </w:rPr>
        <w:t>znamená informační systém.</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„ITIL V3“</w:t>
      </w:r>
      <w:r w:rsidRPr="00A65EA0">
        <w:rPr>
          <w:rFonts w:ascii="Segoe UI" w:hAnsi="Segoe UI" w:cs="Segoe UI"/>
          <w:sz w:val="20"/>
          <w:lang w:val="cs-CZ"/>
        </w:rPr>
        <w:t xml:space="preserve"> (Information Technology Infrastructure Library) je soubor praxí prověřených konceptů</w:t>
      </w:r>
      <w:r w:rsidR="00B9564B">
        <w:rPr>
          <w:rFonts w:ascii="Segoe UI" w:hAnsi="Segoe UI" w:cs="Segoe UI"/>
          <w:sz w:val="20"/>
          <w:lang w:val="cs-CZ"/>
        </w:rPr>
        <w:br/>
      </w:r>
      <w:r w:rsidRPr="00A65EA0">
        <w:rPr>
          <w:rFonts w:ascii="Segoe UI" w:hAnsi="Segoe UI" w:cs="Segoe UI"/>
          <w:sz w:val="20"/>
          <w:lang w:val="cs-CZ"/>
        </w:rPr>
        <w:t>a postupů, které umožňují lépe plánovat, využívat a zkvalitňovat využití informačních technologií (IT),</w:t>
      </w:r>
      <w:r w:rsidR="00B9564B">
        <w:rPr>
          <w:rFonts w:ascii="Segoe UI" w:hAnsi="Segoe UI" w:cs="Segoe UI"/>
          <w:sz w:val="20"/>
          <w:lang w:val="cs-CZ"/>
        </w:rPr>
        <w:br/>
      </w:r>
      <w:r w:rsidRPr="00A65EA0">
        <w:rPr>
          <w:rFonts w:ascii="Segoe UI" w:hAnsi="Segoe UI" w:cs="Segoe UI"/>
          <w:sz w:val="20"/>
          <w:lang w:val="cs-CZ"/>
        </w:rPr>
        <w:t>a to jak ze strany dodavatelů IT služeb, tak i z pohledu zákazníků.</w:t>
      </w:r>
    </w:p>
    <w:p w:rsidR="00A65EA0" w:rsidRPr="00A65EA0" w:rsidRDefault="00A65EA0" w:rsidP="00A65EA0">
      <w:pPr>
        <w:spacing w:before="240" w:after="240"/>
        <w:jc w:val="both"/>
        <w:rPr>
          <w:rFonts w:ascii="Segoe UI" w:hAnsi="Segoe UI" w:cs="Segoe UI"/>
          <w:b/>
          <w:i w:val="0"/>
        </w:rPr>
      </w:pPr>
      <w:r w:rsidRPr="00A65EA0">
        <w:rPr>
          <w:rFonts w:ascii="Segoe UI" w:hAnsi="Segoe UI" w:cs="Segoe UI"/>
          <w:b/>
          <w:i w:val="0"/>
        </w:rPr>
        <w:t xml:space="preserve">„Katalog požadavků“ </w:t>
      </w:r>
      <w:r w:rsidRPr="00A65EA0">
        <w:rPr>
          <w:rFonts w:ascii="Segoe UI" w:hAnsi="Segoe UI" w:cs="Segoe UI"/>
          <w:i w:val="0"/>
        </w:rPr>
        <w:t>je souborem požadavků na Dílo a je Přílohou B Dohody. Požadavky</w:t>
      </w:r>
      <w:r w:rsidR="00B9564B">
        <w:rPr>
          <w:rFonts w:ascii="Segoe UI" w:hAnsi="Segoe UI" w:cs="Segoe UI"/>
          <w:i w:val="0"/>
        </w:rPr>
        <w:br/>
      </w:r>
      <w:r w:rsidRPr="00A65EA0">
        <w:rPr>
          <w:rFonts w:ascii="Segoe UI" w:hAnsi="Segoe UI" w:cs="Segoe UI"/>
          <w:i w:val="0"/>
        </w:rPr>
        <w:t>jsou definovány dostatečně určitým způsobem včetně Akceptačních kritérií Díla pro účely akceptace dílčí etapy nebo celého Díla. Katalog požadavků není uzavřeným dokumentem, ale Objednatel může žádat jeho rozšíření o další položky, pokud se tím nemění rozsah Díla. Katalog požadavků je podkladem</w:t>
      </w:r>
      <w:r w:rsidR="004F684C">
        <w:rPr>
          <w:rFonts w:ascii="Segoe UI" w:hAnsi="Segoe UI" w:cs="Segoe UI"/>
          <w:i w:val="0"/>
        </w:rPr>
        <w:t xml:space="preserve"> </w:t>
      </w:r>
      <w:r w:rsidRPr="00A65EA0">
        <w:rPr>
          <w:rFonts w:ascii="Segoe UI" w:hAnsi="Segoe UI" w:cs="Segoe UI"/>
          <w:i w:val="0"/>
        </w:rPr>
        <w:t>pro Akceptaci Díla.</w:t>
      </w:r>
      <w:r w:rsidRPr="00A65EA0">
        <w:rPr>
          <w:rFonts w:ascii="Segoe UI" w:hAnsi="Segoe UI" w:cs="Segoe UI"/>
          <w:b/>
          <w:i w:val="0"/>
        </w:rPr>
        <w:t xml:space="preserve"> </w:t>
      </w:r>
    </w:p>
    <w:p w:rsidR="00A65EA0" w:rsidRPr="00A65EA0" w:rsidRDefault="00A65EA0" w:rsidP="00A65EA0">
      <w:pPr>
        <w:spacing w:before="240" w:after="240"/>
        <w:jc w:val="both"/>
        <w:rPr>
          <w:rFonts w:ascii="Segoe UI" w:hAnsi="Segoe UI" w:cs="Segoe UI"/>
          <w:i w:val="0"/>
        </w:rPr>
      </w:pPr>
      <w:r w:rsidRPr="00A65EA0">
        <w:rPr>
          <w:rFonts w:ascii="Segoe UI" w:hAnsi="Segoe UI" w:cs="Segoe UI"/>
          <w:b/>
          <w:i w:val="0"/>
        </w:rPr>
        <w:t>„Kategorie Vad“</w:t>
      </w:r>
      <w:r w:rsidRPr="00A65EA0">
        <w:rPr>
          <w:rFonts w:ascii="Segoe UI" w:hAnsi="Segoe UI" w:cs="Segoe UI"/>
          <w:i w:val="0"/>
        </w:rPr>
        <w:t xml:space="preserve"> znamená míru závažnosti oznamované Vady jí přiřazenou ze </w:t>
      </w:r>
      <w:r w:rsidRPr="008E3BB4">
        <w:rPr>
          <w:rFonts w:ascii="Segoe UI" w:hAnsi="Segoe UI" w:cs="Segoe UI"/>
          <w:i w:val="0"/>
        </w:rPr>
        <w:t>strany Objednatele</w:t>
      </w:r>
      <w:r w:rsidR="00B9564B">
        <w:rPr>
          <w:rFonts w:ascii="Segoe UI" w:hAnsi="Segoe UI" w:cs="Segoe UI"/>
          <w:i w:val="0"/>
        </w:rPr>
        <w:br/>
      </w:r>
      <w:r w:rsidRPr="00A65EA0">
        <w:rPr>
          <w:rFonts w:ascii="Segoe UI" w:hAnsi="Segoe UI" w:cs="Segoe UI"/>
          <w:i w:val="0"/>
        </w:rPr>
        <w:t xml:space="preserve">dle kategorizace uvedené v této </w:t>
      </w:r>
      <w:r>
        <w:rPr>
          <w:rFonts w:ascii="Segoe UI" w:hAnsi="Segoe UI" w:cs="Segoe UI"/>
          <w:i w:val="0"/>
        </w:rPr>
        <w:t>Dohodě</w:t>
      </w:r>
      <w:r w:rsidRPr="00A65EA0">
        <w:rPr>
          <w:rFonts w:ascii="Segoe UI" w:hAnsi="Segoe UI" w:cs="Segoe UI"/>
          <w:i w:val="0"/>
        </w:rPr>
        <w:t xml:space="preserve"> v </w:t>
      </w:r>
      <w:r w:rsidR="004A58CE">
        <w:rPr>
          <w:rFonts w:ascii="Segoe UI" w:hAnsi="Segoe UI" w:cs="Segoe UI"/>
          <w:i w:val="0"/>
        </w:rPr>
        <w:t>čl</w:t>
      </w:r>
      <w:r w:rsidR="004A58CE" w:rsidRPr="008E3BB4">
        <w:rPr>
          <w:rFonts w:ascii="Segoe UI" w:hAnsi="Segoe UI" w:cs="Segoe UI"/>
          <w:i w:val="0"/>
        </w:rPr>
        <w:t>.</w:t>
      </w:r>
      <w:r w:rsidRPr="008E3BB4">
        <w:rPr>
          <w:rFonts w:ascii="Segoe UI" w:hAnsi="Segoe UI" w:cs="Segoe UI"/>
          <w:i w:val="0"/>
        </w:rPr>
        <w:t xml:space="preserve"> 3.4.1 této</w:t>
      </w:r>
      <w:r w:rsidRPr="00A65EA0">
        <w:rPr>
          <w:rFonts w:ascii="Segoe UI" w:hAnsi="Segoe UI" w:cs="Segoe UI"/>
          <w:i w:val="0"/>
        </w:rPr>
        <w:t xml:space="preserve"> Dohody. </w:t>
      </w:r>
    </w:p>
    <w:p w:rsidR="00A65EA0" w:rsidRPr="00A65EA0" w:rsidRDefault="00A65EA0" w:rsidP="00A65EA0">
      <w:pPr>
        <w:spacing w:before="240" w:after="240"/>
        <w:jc w:val="both"/>
        <w:rPr>
          <w:rFonts w:ascii="Segoe UI" w:hAnsi="Segoe UI" w:cs="Segoe UI"/>
          <w:i w:val="0"/>
        </w:rPr>
      </w:pPr>
      <w:r w:rsidRPr="00A65EA0">
        <w:rPr>
          <w:rFonts w:ascii="Segoe UI" w:hAnsi="Segoe UI" w:cs="Segoe UI"/>
          <w:b/>
          <w:i w:val="0"/>
        </w:rPr>
        <w:t>„Lhůta pro odpověď“</w:t>
      </w:r>
      <w:r w:rsidRPr="00A65EA0">
        <w:rPr>
          <w:rFonts w:ascii="Segoe UI" w:hAnsi="Segoe UI" w:cs="Segoe UI"/>
          <w:i w:val="0"/>
        </w:rPr>
        <w:t xml:space="preserve"> znamená lhůtu závazně stanovenou touto </w:t>
      </w:r>
      <w:r>
        <w:rPr>
          <w:rFonts w:ascii="Segoe UI" w:hAnsi="Segoe UI" w:cs="Segoe UI"/>
          <w:i w:val="0"/>
        </w:rPr>
        <w:t>Dohodou</w:t>
      </w:r>
      <w:r w:rsidRPr="00A65EA0">
        <w:rPr>
          <w:rFonts w:ascii="Segoe UI" w:hAnsi="Segoe UI" w:cs="Segoe UI"/>
          <w:i w:val="0"/>
        </w:rPr>
        <w:t>, ve které je Dodavatel povinen způsobem dohodnutým v servisním řádu informovat Objednatele o tom, jakým p</w:t>
      </w:r>
      <w:r w:rsidR="00B96EF0">
        <w:rPr>
          <w:rFonts w:ascii="Segoe UI" w:hAnsi="Segoe UI" w:cs="Segoe UI"/>
          <w:i w:val="0"/>
        </w:rPr>
        <w:t>ostupem</w:t>
      </w:r>
      <w:r w:rsidR="00B96EF0">
        <w:rPr>
          <w:rFonts w:ascii="Segoe UI" w:hAnsi="Segoe UI" w:cs="Segoe UI"/>
          <w:i w:val="0"/>
        </w:rPr>
        <w:br/>
      </w:r>
      <w:r w:rsidRPr="00A65EA0">
        <w:rPr>
          <w:rFonts w:ascii="Segoe UI" w:hAnsi="Segoe UI" w:cs="Segoe UI"/>
          <w:i w:val="0"/>
        </w:rPr>
        <w:t>bude odstraněna oznámená Vada, kteří pracovníci Dodavatele budou oznámenou Vadu odstraňovat</w:t>
      </w:r>
      <w:r w:rsidR="00B9564B">
        <w:rPr>
          <w:rFonts w:ascii="Segoe UI" w:hAnsi="Segoe UI" w:cs="Segoe UI"/>
          <w:i w:val="0"/>
        </w:rPr>
        <w:br/>
      </w:r>
      <w:r w:rsidRPr="00A65EA0">
        <w:rPr>
          <w:rFonts w:ascii="Segoe UI" w:hAnsi="Segoe UI" w:cs="Segoe UI"/>
          <w:i w:val="0"/>
        </w:rPr>
        <w:t>a jaký je charakter Vady. Lhůta pro odpověď začíná běžet od okamžiku doručení Oznámení Vady</w:t>
      </w:r>
      <w:r w:rsidR="00B9564B">
        <w:rPr>
          <w:rFonts w:ascii="Segoe UI" w:hAnsi="Segoe UI" w:cs="Segoe UI"/>
          <w:i w:val="0"/>
        </w:rPr>
        <w:br/>
      </w:r>
      <w:r w:rsidRPr="00A65EA0">
        <w:rPr>
          <w:rFonts w:ascii="Segoe UI" w:hAnsi="Segoe UI" w:cs="Segoe UI"/>
          <w:i w:val="0"/>
        </w:rPr>
        <w:t xml:space="preserve">ze strany Objednatele do Podpůrného centra Dodavatele. </w:t>
      </w:r>
    </w:p>
    <w:p w:rsidR="00A65EA0" w:rsidRPr="00A65EA0" w:rsidRDefault="00A65EA0" w:rsidP="00A65EA0">
      <w:pPr>
        <w:spacing w:before="240" w:after="240"/>
        <w:jc w:val="both"/>
        <w:rPr>
          <w:rFonts w:ascii="Segoe UI" w:hAnsi="Segoe UI" w:cs="Segoe UI"/>
          <w:i w:val="0"/>
        </w:rPr>
      </w:pPr>
      <w:r w:rsidRPr="00A65EA0">
        <w:rPr>
          <w:rFonts w:ascii="Segoe UI" w:hAnsi="Segoe UI" w:cs="Segoe UI"/>
          <w:b/>
          <w:i w:val="0"/>
        </w:rPr>
        <w:t>„Lhůta pro odstranění Vady“</w:t>
      </w:r>
      <w:r w:rsidRPr="00A65EA0">
        <w:rPr>
          <w:rFonts w:ascii="Segoe UI" w:hAnsi="Segoe UI" w:cs="Segoe UI"/>
          <w:i w:val="0"/>
        </w:rPr>
        <w:t xml:space="preserve"> znamená touto </w:t>
      </w:r>
      <w:r>
        <w:rPr>
          <w:rFonts w:ascii="Segoe UI" w:hAnsi="Segoe UI" w:cs="Segoe UI"/>
          <w:i w:val="0"/>
        </w:rPr>
        <w:t>Dohodou</w:t>
      </w:r>
      <w:r w:rsidRPr="00A65EA0">
        <w:rPr>
          <w:rFonts w:ascii="Segoe UI" w:hAnsi="Segoe UI" w:cs="Segoe UI"/>
          <w:i w:val="0"/>
        </w:rPr>
        <w:t xml:space="preserve"> závazně stanovenou lhůtu,</w:t>
      </w:r>
      <w:r w:rsidR="00B9564B">
        <w:rPr>
          <w:rFonts w:ascii="Segoe UI" w:hAnsi="Segoe UI" w:cs="Segoe UI"/>
          <w:i w:val="0"/>
        </w:rPr>
        <w:br/>
      </w:r>
      <w:r w:rsidRPr="00A65EA0">
        <w:rPr>
          <w:rFonts w:ascii="Segoe UI" w:hAnsi="Segoe UI" w:cs="Segoe UI"/>
          <w:i w:val="0"/>
        </w:rPr>
        <w:t>ve které je Dodavatel povinen odstranit oznámenou Vadu. Lhůta pro odstranění Vady začíná běžet</w:t>
      </w:r>
      <w:r w:rsidR="00B9564B">
        <w:rPr>
          <w:rFonts w:ascii="Segoe UI" w:hAnsi="Segoe UI" w:cs="Segoe UI"/>
          <w:i w:val="0"/>
        </w:rPr>
        <w:br/>
      </w:r>
      <w:r w:rsidRPr="00A65EA0">
        <w:rPr>
          <w:rFonts w:ascii="Segoe UI" w:hAnsi="Segoe UI" w:cs="Segoe UI"/>
          <w:i w:val="0"/>
        </w:rPr>
        <w:t>od okamžiku doručení Oznámení Vady ze strany Objednatele do Podpůrného centra Dodavatele.</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„Licence na Dílo“</w:t>
      </w:r>
      <w:r w:rsidRPr="00A65EA0">
        <w:rPr>
          <w:rFonts w:ascii="Segoe UI" w:hAnsi="Segoe UI" w:cs="Segoe UI"/>
          <w:sz w:val="20"/>
          <w:lang w:val="cs-CZ"/>
        </w:rPr>
        <w:t xml:space="preserve"> znamená souhrnně Licenci na Dílo poskytnutou Dodavatelem pro </w:t>
      </w:r>
      <w:r w:rsidR="00673694">
        <w:rPr>
          <w:rFonts w:ascii="Segoe UI" w:hAnsi="Segoe UI" w:cs="Segoe UI"/>
          <w:sz w:val="20"/>
          <w:lang w:val="cs-CZ"/>
        </w:rPr>
        <w:t>Objednatele</w:t>
      </w:r>
      <w:r w:rsidR="00B9564B">
        <w:rPr>
          <w:rFonts w:ascii="Segoe UI" w:hAnsi="Segoe UI" w:cs="Segoe UI"/>
          <w:sz w:val="20"/>
          <w:lang w:val="cs-CZ"/>
        </w:rPr>
        <w:br/>
      </w:r>
      <w:r w:rsidRPr="008E3BB4">
        <w:rPr>
          <w:rFonts w:ascii="Segoe UI" w:hAnsi="Segoe UI" w:cs="Segoe UI"/>
          <w:sz w:val="20"/>
          <w:lang w:val="cs-CZ"/>
        </w:rPr>
        <w:t xml:space="preserve">podle </w:t>
      </w:r>
      <w:r w:rsidR="004A58CE" w:rsidRPr="008E3BB4">
        <w:rPr>
          <w:rFonts w:ascii="Segoe UI" w:hAnsi="Segoe UI" w:cs="Segoe UI"/>
          <w:sz w:val="20"/>
          <w:lang w:val="cs-CZ"/>
        </w:rPr>
        <w:t>čl.</w:t>
      </w:r>
      <w:r w:rsidRPr="008E3BB4">
        <w:rPr>
          <w:rFonts w:ascii="Segoe UI" w:hAnsi="Segoe UI" w:cs="Segoe UI"/>
          <w:sz w:val="20"/>
          <w:lang w:val="cs-CZ"/>
        </w:rPr>
        <w:t xml:space="preserve"> 2.2 této</w:t>
      </w:r>
      <w:r w:rsidRPr="00A65EA0">
        <w:rPr>
          <w:rFonts w:ascii="Segoe UI" w:hAnsi="Segoe UI" w:cs="Segoe UI"/>
          <w:sz w:val="20"/>
          <w:lang w:val="cs-CZ"/>
        </w:rPr>
        <w:t xml:space="preserve"> </w:t>
      </w:r>
      <w:r>
        <w:rPr>
          <w:rFonts w:ascii="Segoe UI" w:hAnsi="Segoe UI" w:cs="Segoe UI"/>
          <w:sz w:val="20"/>
          <w:lang w:val="cs-CZ"/>
        </w:rPr>
        <w:t>Dohody</w:t>
      </w:r>
      <w:r w:rsidRPr="00A65EA0">
        <w:rPr>
          <w:rFonts w:ascii="Segoe UI" w:hAnsi="Segoe UI" w:cs="Segoe UI"/>
          <w:sz w:val="20"/>
          <w:lang w:val="cs-CZ"/>
        </w:rPr>
        <w:t xml:space="preserve">. </w:t>
      </w:r>
    </w:p>
    <w:p w:rsidR="00A65EA0" w:rsidRPr="00A65EA0" w:rsidRDefault="00A65EA0" w:rsidP="00A65EA0">
      <w:pPr>
        <w:pStyle w:val="Zkladntext"/>
        <w:spacing w:before="240"/>
        <w:ind w:left="0"/>
        <w:jc w:val="both"/>
        <w:rPr>
          <w:rFonts w:ascii="Segoe UI" w:hAnsi="Segoe UI" w:cs="Segoe UI"/>
          <w:b/>
          <w:sz w:val="20"/>
          <w:lang w:val="cs-CZ"/>
        </w:rPr>
      </w:pPr>
      <w:r w:rsidRPr="00A65EA0">
        <w:rPr>
          <w:rFonts w:ascii="Segoe UI" w:hAnsi="Segoe UI" w:cs="Segoe UI"/>
          <w:b/>
          <w:sz w:val="20"/>
          <w:lang w:val="cs-CZ"/>
        </w:rPr>
        <w:t xml:space="preserve">„MD“ </w:t>
      </w:r>
      <w:r w:rsidRPr="00A65EA0">
        <w:rPr>
          <w:rFonts w:ascii="Segoe UI" w:hAnsi="Segoe UI" w:cs="Segoe UI"/>
          <w:sz w:val="20"/>
          <w:lang w:val="cs-CZ"/>
        </w:rPr>
        <w:t>jednotka plánování práce</w:t>
      </w:r>
      <w:r w:rsidRPr="00A65EA0">
        <w:rPr>
          <w:rFonts w:ascii="Segoe UI" w:hAnsi="Segoe UI" w:cs="Segoe UI"/>
          <w:b/>
          <w:sz w:val="20"/>
          <w:lang w:val="cs-CZ"/>
        </w:rPr>
        <w:t xml:space="preserve">, </w:t>
      </w:r>
      <w:r w:rsidRPr="00A65EA0">
        <w:rPr>
          <w:rFonts w:ascii="Segoe UI" w:hAnsi="Segoe UI" w:cs="Segoe UI"/>
          <w:sz w:val="20"/>
          <w:lang w:val="cs-CZ"/>
        </w:rPr>
        <w:t>znamená „man day“, „člověkoden“, což znamená čas odpovídající práci jedné osoby po dobu jednoho Pracovního dne (8 hodin).</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„Místo instalace“</w:t>
      </w:r>
      <w:r w:rsidRPr="00A65EA0">
        <w:rPr>
          <w:rFonts w:ascii="Segoe UI" w:hAnsi="Segoe UI" w:cs="Segoe UI"/>
          <w:sz w:val="20"/>
          <w:lang w:val="cs-CZ"/>
        </w:rPr>
        <w:t xml:space="preserve"> znamená adresu pracoviště na území České republiky určenou </w:t>
      </w:r>
      <w:r w:rsidR="00673694">
        <w:rPr>
          <w:rFonts w:ascii="Segoe UI" w:hAnsi="Segoe UI" w:cs="Segoe UI"/>
          <w:sz w:val="20"/>
          <w:lang w:val="cs-CZ"/>
        </w:rPr>
        <w:t>Objednatelem</w:t>
      </w:r>
      <w:r w:rsidR="00B9564B">
        <w:rPr>
          <w:rFonts w:ascii="Segoe UI" w:hAnsi="Segoe UI" w:cs="Segoe UI"/>
          <w:sz w:val="20"/>
          <w:lang w:val="cs-CZ"/>
        </w:rPr>
        <w:br/>
      </w:r>
      <w:r w:rsidRPr="00A65EA0">
        <w:rPr>
          <w:rFonts w:ascii="Segoe UI" w:hAnsi="Segoe UI" w:cs="Segoe UI"/>
          <w:sz w:val="20"/>
          <w:lang w:val="cs-CZ"/>
        </w:rPr>
        <w:t>a oznámenou Dodavateli nejpozději 10 Pracovních dnů před plánovaným dnem zahájení instalace,</w:t>
      </w:r>
      <w:r w:rsidR="00B9564B">
        <w:rPr>
          <w:rFonts w:ascii="Segoe UI" w:hAnsi="Segoe UI" w:cs="Segoe UI"/>
          <w:sz w:val="20"/>
          <w:lang w:val="cs-CZ"/>
        </w:rPr>
        <w:br/>
      </w:r>
      <w:r w:rsidRPr="00A65EA0">
        <w:rPr>
          <w:rFonts w:ascii="Segoe UI" w:hAnsi="Segoe UI" w:cs="Segoe UI"/>
          <w:sz w:val="20"/>
          <w:lang w:val="cs-CZ"/>
        </w:rPr>
        <w:t xml:space="preserve">na kterýchžto pracovištích bude prováděna instalace, testování a Implementace Díla. </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 xml:space="preserve">„Model požadavků” </w:t>
      </w:r>
      <w:r w:rsidRPr="00A65EA0">
        <w:rPr>
          <w:rFonts w:ascii="Segoe UI" w:hAnsi="Segoe UI" w:cs="Segoe UI"/>
          <w:sz w:val="20"/>
          <w:lang w:val="cs-CZ"/>
        </w:rPr>
        <w:t xml:space="preserve">součást Globální specifikace. Dodavatel zpracuje veškeré zjištěné požadavky </w:t>
      </w:r>
      <w:r w:rsidR="00673694">
        <w:rPr>
          <w:rFonts w:ascii="Segoe UI" w:hAnsi="Segoe UI" w:cs="Segoe UI"/>
          <w:sz w:val="20"/>
          <w:lang w:val="cs-CZ"/>
        </w:rPr>
        <w:t>Objednatele</w:t>
      </w:r>
      <w:r w:rsidR="00673694" w:rsidRPr="00A65EA0">
        <w:rPr>
          <w:rFonts w:ascii="Segoe UI" w:hAnsi="Segoe UI" w:cs="Segoe UI"/>
          <w:sz w:val="20"/>
          <w:lang w:val="cs-CZ"/>
        </w:rPr>
        <w:t xml:space="preserve"> </w:t>
      </w:r>
      <w:r w:rsidRPr="00A65EA0">
        <w:rPr>
          <w:rFonts w:ascii="Segoe UI" w:hAnsi="Segoe UI" w:cs="Segoe UI"/>
          <w:sz w:val="20"/>
          <w:lang w:val="cs-CZ"/>
        </w:rPr>
        <w:t xml:space="preserve">na Dílo do tohoto modelu. </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„Ostatní služby“</w:t>
      </w:r>
      <w:r w:rsidRPr="00A65EA0">
        <w:rPr>
          <w:rFonts w:ascii="Segoe UI" w:hAnsi="Segoe UI" w:cs="Segoe UI"/>
          <w:sz w:val="20"/>
          <w:lang w:val="cs-CZ"/>
        </w:rPr>
        <w:t xml:space="preserve"> znamená služby blíže </w:t>
      </w:r>
      <w:r w:rsidRPr="008E3BB4">
        <w:rPr>
          <w:rFonts w:ascii="Segoe UI" w:hAnsi="Segoe UI" w:cs="Segoe UI"/>
          <w:sz w:val="20"/>
          <w:lang w:val="cs-CZ"/>
        </w:rPr>
        <w:t xml:space="preserve">specifikované v </w:t>
      </w:r>
      <w:r w:rsidR="004A58CE" w:rsidRPr="008E3BB4">
        <w:rPr>
          <w:rFonts w:ascii="Segoe UI" w:hAnsi="Segoe UI" w:cs="Segoe UI"/>
          <w:sz w:val="20"/>
          <w:lang w:val="cs-CZ"/>
        </w:rPr>
        <w:t>čl.</w:t>
      </w:r>
      <w:r w:rsidRPr="008E3BB4">
        <w:rPr>
          <w:rFonts w:ascii="Segoe UI" w:hAnsi="Segoe UI" w:cs="Segoe UI"/>
          <w:sz w:val="20"/>
          <w:lang w:val="cs-CZ"/>
        </w:rPr>
        <w:t xml:space="preserve"> 4. této</w:t>
      </w:r>
      <w:r w:rsidRPr="00A65EA0">
        <w:rPr>
          <w:rFonts w:ascii="Segoe UI" w:hAnsi="Segoe UI" w:cs="Segoe UI"/>
          <w:sz w:val="20"/>
          <w:lang w:val="cs-CZ"/>
        </w:rPr>
        <w:t xml:space="preserve"> </w:t>
      </w:r>
      <w:r>
        <w:rPr>
          <w:rFonts w:ascii="Segoe UI" w:hAnsi="Segoe UI" w:cs="Segoe UI"/>
          <w:sz w:val="20"/>
          <w:lang w:val="cs-CZ"/>
        </w:rPr>
        <w:t>Dohody</w:t>
      </w:r>
      <w:r w:rsidRPr="00A65EA0">
        <w:rPr>
          <w:rFonts w:ascii="Segoe UI" w:hAnsi="Segoe UI" w:cs="Segoe UI"/>
          <w:sz w:val="20"/>
          <w:lang w:val="cs-CZ"/>
        </w:rPr>
        <w:t>.</w:t>
      </w:r>
    </w:p>
    <w:p w:rsidR="00A65EA0" w:rsidRPr="00673694" w:rsidRDefault="00A65EA0" w:rsidP="00A65EA0">
      <w:pPr>
        <w:spacing w:before="240" w:after="240"/>
        <w:jc w:val="both"/>
        <w:rPr>
          <w:rFonts w:ascii="Segoe UI" w:hAnsi="Segoe UI" w:cs="Segoe UI"/>
          <w:i w:val="0"/>
        </w:rPr>
      </w:pPr>
      <w:r w:rsidRPr="00673694">
        <w:rPr>
          <w:rFonts w:ascii="Segoe UI" w:hAnsi="Segoe UI" w:cs="Segoe UI"/>
          <w:b/>
          <w:i w:val="0"/>
        </w:rPr>
        <w:t xml:space="preserve">„Oznámení Vady“ </w:t>
      </w:r>
      <w:r w:rsidRPr="00673694">
        <w:rPr>
          <w:rFonts w:ascii="Segoe UI" w:hAnsi="Segoe UI" w:cs="Segoe UI"/>
          <w:i w:val="0"/>
        </w:rPr>
        <w:t>znamená telefonické či písemné (včetně zprávy elektronické pošty) oznámení</w:t>
      </w:r>
      <w:r w:rsidR="00B9564B">
        <w:rPr>
          <w:rFonts w:ascii="Segoe UI" w:hAnsi="Segoe UI" w:cs="Segoe UI"/>
          <w:i w:val="0"/>
        </w:rPr>
        <w:br/>
      </w:r>
      <w:r w:rsidRPr="00673694">
        <w:rPr>
          <w:rFonts w:ascii="Segoe UI" w:hAnsi="Segoe UI" w:cs="Segoe UI"/>
          <w:i w:val="0"/>
        </w:rPr>
        <w:t xml:space="preserve">ze strany </w:t>
      </w:r>
      <w:r w:rsidR="00673694" w:rsidRPr="00673694">
        <w:rPr>
          <w:rFonts w:ascii="Segoe UI" w:hAnsi="Segoe UI" w:cs="Segoe UI"/>
          <w:i w:val="0"/>
        </w:rPr>
        <w:t xml:space="preserve">Objednatele </w:t>
      </w:r>
      <w:r w:rsidRPr="00673694">
        <w:rPr>
          <w:rFonts w:ascii="Segoe UI" w:hAnsi="Segoe UI" w:cs="Segoe UI"/>
          <w:i w:val="0"/>
        </w:rPr>
        <w:t>do Podpůrného centra Dodavatele o existenci Vady.</w:t>
      </w:r>
    </w:p>
    <w:p w:rsidR="00A65EA0" w:rsidRPr="00673694" w:rsidRDefault="00A65EA0" w:rsidP="00A65EA0">
      <w:pPr>
        <w:spacing w:before="240" w:after="240"/>
        <w:jc w:val="both"/>
        <w:rPr>
          <w:rFonts w:ascii="Segoe UI" w:hAnsi="Segoe UI" w:cs="Segoe UI"/>
          <w:i w:val="0"/>
        </w:rPr>
      </w:pPr>
      <w:r w:rsidRPr="00673694">
        <w:rPr>
          <w:rFonts w:ascii="Segoe UI" w:hAnsi="Segoe UI" w:cs="Segoe UI"/>
          <w:b/>
          <w:i w:val="0"/>
        </w:rPr>
        <w:t>„Perioda průběžných informací“</w:t>
      </w:r>
      <w:r w:rsidRPr="00673694">
        <w:rPr>
          <w:rFonts w:ascii="Segoe UI" w:hAnsi="Segoe UI" w:cs="Segoe UI"/>
          <w:i w:val="0"/>
        </w:rPr>
        <w:t xml:space="preserve"> znamená četnost průběžných informací o odstraňování Vad,</w:t>
      </w:r>
      <w:r w:rsidR="00B9564B">
        <w:rPr>
          <w:rFonts w:ascii="Segoe UI" w:hAnsi="Segoe UI" w:cs="Segoe UI"/>
          <w:i w:val="0"/>
        </w:rPr>
        <w:br/>
      </w:r>
      <w:r w:rsidRPr="00673694">
        <w:rPr>
          <w:rFonts w:ascii="Segoe UI" w:hAnsi="Segoe UI" w:cs="Segoe UI"/>
          <w:i w:val="0"/>
        </w:rPr>
        <w:t xml:space="preserve">jež je Dodavatel povinen poskytovat </w:t>
      </w:r>
      <w:r w:rsidR="00673694" w:rsidRPr="00673694">
        <w:rPr>
          <w:rFonts w:ascii="Segoe UI" w:hAnsi="Segoe UI" w:cs="Segoe UI"/>
          <w:i w:val="0"/>
        </w:rPr>
        <w:t>Objednateli</w:t>
      </w:r>
      <w:r w:rsidRPr="00673694">
        <w:rPr>
          <w:rFonts w:ascii="Segoe UI" w:hAnsi="Segoe UI" w:cs="Segoe UI"/>
          <w:i w:val="0"/>
        </w:rPr>
        <w:t>.</w:t>
      </w:r>
    </w:p>
    <w:p w:rsidR="00A65EA0" w:rsidRPr="00673694" w:rsidRDefault="00A65EA0" w:rsidP="00A65EA0">
      <w:pPr>
        <w:pStyle w:val="Zkladntext"/>
        <w:spacing w:before="240"/>
        <w:ind w:left="0"/>
        <w:jc w:val="both"/>
        <w:rPr>
          <w:rFonts w:ascii="Segoe UI" w:hAnsi="Segoe UI" w:cs="Segoe UI"/>
          <w:sz w:val="20"/>
          <w:lang w:val="cs-CZ"/>
        </w:rPr>
      </w:pPr>
      <w:r w:rsidRPr="00673694">
        <w:rPr>
          <w:rFonts w:ascii="Segoe UI" w:hAnsi="Segoe UI" w:cs="Segoe UI"/>
          <w:b/>
          <w:sz w:val="20"/>
          <w:lang w:val="cs-CZ"/>
        </w:rPr>
        <w:t>„Podpora Díla“</w:t>
      </w:r>
      <w:r w:rsidRPr="00673694">
        <w:rPr>
          <w:rFonts w:ascii="Segoe UI" w:hAnsi="Segoe UI" w:cs="Segoe UI"/>
          <w:sz w:val="20"/>
          <w:lang w:val="cs-CZ"/>
        </w:rPr>
        <w:t xml:space="preserve"> znamená veškeré služby sloužící k provozu a údržbě, a to, ať’ již preventivní, pravidelné či poskytované na vyžádání </w:t>
      </w:r>
      <w:r w:rsidR="00F101E7">
        <w:rPr>
          <w:rFonts w:ascii="Segoe UI" w:hAnsi="Segoe UI" w:cs="Segoe UI"/>
          <w:sz w:val="20"/>
          <w:lang w:val="cs-CZ"/>
        </w:rPr>
        <w:t>Objednatele</w:t>
      </w:r>
      <w:r w:rsidRPr="00673694">
        <w:rPr>
          <w:rFonts w:ascii="Segoe UI" w:hAnsi="Segoe UI" w:cs="Segoe UI"/>
          <w:sz w:val="20"/>
          <w:lang w:val="cs-CZ"/>
        </w:rPr>
        <w:t xml:space="preserve">, či k odstranění Vad, ke změnám (včetně analýzy potřeby změn, jejich návrhu, provedení a začlenění do Díla), k úpravě a k rozvoji Díla, za účelem dosažení a udržení stavu plné využitelnosti Díla </w:t>
      </w:r>
      <w:r w:rsidR="00F101E7">
        <w:rPr>
          <w:rFonts w:ascii="Segoe UI" w:hAnsi="Segoe UI" w:cs="Segoe UI"/>
          <w:sz w:val="20"/>
          <w:lang w:val="cs-CZ"/>
        </w:rPr>
        <w:t>Objednatelem</w:t>
      </w:r>
      <w:r w:rsidR="00F101E7" w:rsidRPr="00673694">
        <w:rPr>
          <w:rFonts w:ascii="Segoe UI" w:hAnsi="Segoe UI" w:cs="Segoe UI"/>
          <w:sz w:val="20"/>
          <w:lang w:val="cs-CZ"/>
        </w:rPr>
        <w:t xml:space="preserve"> </w:t>
      </w:r>
      <w:r w:rsidRPr="00673694">
        <w:rPr>
          <w:rFonts w:ascii="Segoe UI" w:hAnsi="Segoe UI" w:cs="Segoe UI"/>
          <w:sz w:val="20"/>
          <w:lang w:val="cs-CZ"/>
        </w:rPr>
        <w:t xml:space="preserve">v časovém rámci od Akceptace Díla až do stanoveného okamžiku ukončení poskytování Podpory. Podrobný rozsah Podpory Díla je </w:t>
      </w:r>
      <w:r w:rsidRPr="008E3BB4">
        <w:rPr>
          <w:rFonts w:ascii="Segoe UI" w:hAnsi="Segoe UI" w:cs="Segoe UI"/>
          <w:sz w:val="20"/>
          <w:lang w:val="cs-CZ"/>
        </w:rPr>
        <w:t>specifikován</w:t>
      </w:r>
      <w:r w:rsidR="004F684C">
        <w:rPr>
          <w:rFonts w:ascii="Segoe UI" w:hAnsi="Segoe UI" w:cs="Segoe UI"/>
          <w:sz w:val="20"/>
          <w:lang w:val="cs-CZ"/>
        </w:rPr>
        <w:t xml:space="preserve"> </w:t>
      </w:r>
      <w:r w:rsidRPr="008E3BB4">
        <w:rPr>
          <w:rFonts w:ascii="Segoe UI" w:hAnsi="Segoe UI" w:cs="Segoe UI"/>
          <w:sz w:val="20"/>
          <w:lang w:val="cs-CZ"/>
        </w:rPr>
        <w:t>v </w:t>
      </w:r>
      <w:r w:rsidR="004A58CE" w:rsidRPr="008E3BB4">
        <w:rPr>
          <w:rFonts w:ascii="Segoe UI" w:hAnsi="Segoe UI" w:cs="Segoe UI"/>
          <w:sz w:val="20"/>
          <w:lang w:val="cs-CZ"/>
        </w:rPr>
        <w:t>čl.</w:t>
      </w:r>
      <w:r w:rsidRPr="008E3BB4">
        <w:rPr>
          <w:rFonts w:ascii="Segoe UI" w:hAnsi="Segoe UI" w:cs="Segoe UI"/>
          <w:sz w:val="20"/>
          <w:lang w:val="cs-CZ"/>
        </w:rPr>
        <w:t xml:space="preserve"> 3. této</w:t>
      </w:r>
      <w:r w:rsidRPr="00673694">
        <w:rPr>
          <w:rFonts w:ascii="Segoe UI" w:hAnsi="Segoe UI" w:cs="Segoe UI"/>
          <w:sz w:val="20"/>
          <w:lang w:val="cs-CZ"/>
        </w:rPr>
        <w:t xml:space="preserve"> Dohody.</w:t>
      </w:r>
    </w:p>
    <w:p w:rsidR="00A65EA0" w:rsidRPr="00F101E7" w:rsidRDefault="00A65EA0" w:rsidP="00A65EA0">
      <w:pPr>
        <w:spacing w:before="240" w:after="240"/>
        <w:jc w:val="both"/>
        <w:rPr>
          <w:rFonts w:ascii="Segoe UI" w:hAnsi="Segoe UI" w:cs="Segoe UI"/>
          <w:i w:val="0"/>
        </w:rPr>
      </w:pPr>
      <w:r w:rsidRPr="00F101E7">
        <w:rPr>
          <w:rFonts w:ascii="Segoe UI" w:hAnsi="Segoe UI" w:cs="Segoe UI"/>
          <w:b/>
          <w:i w:val="0"/>
        </w:rPr>
        <w:t>„Podpůrné centrum“</w:t>
      </w:r>
      <w:r w:rsidRPr="00F101E7">
        <w:rPr>
          <w:rFonts w:ascii="Segoe UI" w:hAnsi="Segoe UI" w:cs="Segoe UI"/>
          <w:i w:val="0"/>
        </w:rPr>
        <w:t xml:space="preserve"> znamená jednotné kontaktní místo, na němž je dosažitelné podpůrné středisko Dodavatele umístěné (včetně personálního a technického zajištění), poskytující služby spočívající v příjmu hlášení Vad, evidenci, zajištění relevantní reakce, odstranění Vad, technické asistenci uživatelům a případně dalších služeb poskytovaných uživatelům a případně další služby, k nimž se Dodavatel touto </w:t>
      </w:r>
      <w:r w:rsidR="004A58CE">
        <w:rPr>
          <w:rFonts w:ascii="Segoe UI" w:hAnsi="Segoe UI" w:cs="Segoe UI"/>
          <w:i w:val="0"/>
        </w:rPr>
        <w:t>Dohodou</w:t>
      </w:r>
      <w:r w:rsidRPr="00F101E7">
        <w:rPr>
          <w:rFonts w:ascii="Segoe UI" w:hAnsi="Segoe UI" w:cs="Segoe UI"/>
          <w:i w:val="0"/>
        </w:rPr>
        <w:t xml:space="preserve"> zavázal. </w:t>
      </w:r>
    </w:p>
    <w:p w:rsidR="00A65EA0" w:rsidRPr="004A58CE" w:rsidRDefault="00A65EA0" w:rsidP="00A65EA0">
      <w:pPr>
        <w:spacing w:before="240" w:after="240"/>
        <w:jc w:val="both"/>
        <w:rPr>
          <w:rFonts w:ascii="Segoe UI" w:hAnsi="Segoe UI" w:cs="Segoe UI"/>
          <w:i w:val="0"/>
        </w:rPr>
      </w:pPr>
      <w:r w:rsidRPr="00A65EA0">
        <w:rPr>
          <w:rFonts w:ascii="Segoe UI" w:hAnsi="Segoe UI" w:cs="Segoe UI"/>
          <w:b/>
        </w:rPr>
        <w:t>„</w:t>
      </w:r>
      <w:r w:rsidRPr="004A58CE">
        <w:rPr>
          <w:rFonts w:ascii="Segoe UI" w:hAnsi="Segoe UI" w:cs="Segoe UI"/>
          <w:b/>
          <w:i w:val="0"/>
        </w:rPr>
        <w:t xml:space="preserve">Pracovní den“ </w:t>
      </w:r>
      <w:r w:rsidRPr="004A58CE">
        <w:rPr>
          <w:rFonts w:ascii="Segoe UI" w:hAnsi="Segoe UI" w:cs="Segoe UI"/>
          <w:i w:val="0"/>
        </w:rPr>
        <w:t xml:space="preserve">znamená kterýkoliv den v týdnu od pondělí (včetně) do pátku (včetně) s výjimkou státních svátků v České republice. </w:t>
      </w:r>
    </w:p>
    <w:p w:rsidR="00A65EA0" w:rsidRPr="004A58CE" w:rsidRDefault="00A65EA0" w:rsidP="00A65EA0">
      <w:pPr>
        <w:spacing w:before="240" w:after="240"/>
        <w:jc w:val="both"/>
        <w:rPr>
          <w:rFonts w:ascii="Segoe UI" w:hAnsi="Segoe UI" w:cs="Segoe UI"/>
          <w:i w:val="0"/>
        </w:rPr>
      </w:pPr>
      <w:r w:rsidRPr="004A58CE">
        <w:rPr>
          <w:rFonts w:ascii="Segoe UI" w:hAnsi="Segoe UI" w:cs="Segoe UI"/>
          <w:b/>
          <w:i w:val="0"/>
        </w:rPr>
        <w:t xml:space="preserve">„Pracovní doba“ </w:t>
      </w:r>
      <w:r w:rsidRPr="004A58CE">
        <w:rPr>
          <w:rFonts w:ascii="Segoe UI" w:hAnsi="Segoe UI" w:cs="Segoe UI"/>
          <w:i w:val="0"/>
        </w:rPr>
        <w:t xml:space="preserve">znamená dobu od </w:t>
      </w:r>
      <w:smartTag w:uri="urn:schemas-microsoft-com:office:smarttags" w:element="time">
        <w:smartTagPr>
          <w:attr w:name="Minute" w:val="00"/>
          <w:attr w:name="Hour" w:val="9"/>
        </w:smartTagPr>
        <w:r w:rsidRPr="004A58CE">
          <w:rPr>
            <w:rFonts w:ascii="Segoe UI" w:hAnsi="Segoe UI" w:cs="Segoe UI"/>
            <w:i w:val="0"/>
          </w:rPr>
          <w:t>9.00</w:t>
        </w:r>
      </w:smartTag>
      <w:r w:rsidRPr="004A58CE">
        <w:rPr>
          <w:rFonts w:ascii="Segoe UI" w:hAnsi="Segoe UI" w:cs="Segoe UI"/>
          <w:i w:val="0"/>
        </w:rPr>
        <w:t xml:space="preserve"> do 17.00 v Pracovní den. </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„Práva duševního vlastnictví“</w:t>
      </w:r>
      <w:r w:rsidRPr="00A65EA0">
        <w:rPr>
          <w:rFonts w:ascii="Segoe UI" w:hAnsi="Segoe UI" w:cs="Segoe UI"/>
          <w:sz w:val="20"/>
          <w:lang w:val="cs-CZ"/>
        </w:rPr>
        <w:t xml:space="preserve"> znamená veškerá autorská práva, patenty a jiná práva k vynálezům, práva k užitným vzorům, práva k průmyslovým vzorům, ochranným známkám, obchodním jménům</w:t>
      </w:r>
      <w:r w:rsidR="00B9564B">
        <w:rPr>
          <w:rFonts w:ascii="Segoe UI" w:hAnsi="Segoe UI" w:cs="Segoe UI"/>
          <w:sz w:val="20"/>
          <w:lang w:val="cs-CZ"/>
        </w:rPr>
        <w:br/>
      </w:r>
      <w:r w:rsidRPr="00A65EA0">
        <w:rPr>
          <w:rFonts w:ascii="Segoe UI" w:hAnsi="Segoe UI" w:cs="Segoe UI"/>
          <w:sz w:val="20"/>
          <w:lang w:val="cs-CZ"/>
        </w:rPr>
        <w:t>a firmám, chráněným označením původu, práva související s právem autorským, zvláštní práva pořizovatele databáze, obchodní tajemství, know-how a všechna další práva duševního vlastnictví jakékoliv povahy (ať již zapsaná nebo nezapsaná), včetně jakýchk</w:t>
      </w:r>
      <w:r w:rsidR="00B96EF0">
        <w:rPr>
          <w:rFonts w:ascii="Segoe UI" w:hAnsi="Segoe UI" w:cs="Segoe UI"/>
          <w:sz w:val="20"/>
          <w:lang w:val="cs-CZ"/>
        </w:rPr>
        <w:t>oliv přihlášek a práv přihlásit</w:t>
      </w:r>
      <w:r w:rsidR="00B96EF0">
        <w:rPr>
          <w:rFonts w:ascii="Segoe UI" w:hAnsi="Segoe UI" w:cs="Segoe UI"/>
          <w:sz w:val="20"/>
          <w:lang w:val="cs-CZ"/>
        </w:rPr>
        <w:br/>
      </w:r>
      <w:r w:rsidRPr="00A65EA0">
        <w:rPr>
          <w:rFonts w:ascii="Segoe UI" w:hAnsi="Segoe UI" w:cs="Segoe UI"/>
          <w:sz w:val="20"/>
          <w:lang w:val="cs-CZ"/>
        </w:rPr>
        <w:t>k ochraně cokoli z výše uvedeného kdekoli na světě.</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„Projektové řízení”</w:t>
      </w:r>
      <w:r w:rsidRPr="00A65EA0">
        <w:rPr>
          <w:rFonts w:ascii="Segoe UI" w:hAnsi="Segoe UI" w:cs="Segoe UI"/>
          <w:sz w:val="20"/>
          <w:lang w:val="cs-CZ"/>
        </w:rPr>
        <w:t xml:space="preserve"> znamená metodiku pro provádění projektu</w:t>
      </w:r>
      <w:r w:rsidR="00B96EF0">
        <w:rPr>
          <w:rFonts w:ascii="Segoe UI" w:hAnsi="Segoe UI" w:cs="Segoe UI"/>
          <w:sz w:val="20"/>
          <w:lang w:val="cs-CZ"/>
        </w:rPr>
        <w:t xml:space="preserve"> (řízení projektových procesů),</w:t>
      </w:r>
      <w:r w:rsidR="00B96EF0">
        <w:rPr>
          <w:rFonts w:ascii="Segoe UI" w:hAnsi="Segoe UI" w:cs="Segoe UI"/>
          <w:sz w:val="20"/>
          <w:lang w:val="cs-CZ"/>
        </w:rPr>
        <w:br/>
      </w:r>
      <w:r w:rsidRPr="00A65EA0">
        <w:rPr>
          <w:rFonts w:ascii="Segoe UI" w:hAnsi="Segoe UI" w:cs="Segoe UI"/>
          <w:sz w:val="20"/>
          <w:lang w:val="cs-CZ"/>
        </w:rPr>
        <w:t xml:space="preserve">přičemž cílem provádění projektu je Implementace Díla. Metodikou pro provádění projektu je PMBOK, PRINCE2 nebo s těmito srovnatelná metodika. </w:t>
      </w:r>
    </w:p>
    <w:p w:rsidR="00A65EA0" w:rsidRPr="00A65EA0" w:rsidRDefault="00A65EA0" w:rsidP="00A65EA0">
      <w:pPr>
        <w:pStyle w:val="Normln1"/>
        <w:spacing w:before="240" w:after="240"/>
        <w:jc w:val="both"/>
        <w:rPr>
          <w:rFonts w:ascii="Segoe UI" w:hAnsi="Segoe UI" w:cs="Segoe UI"/>
          <w:sz w:val="20"/>
          <w:lang w:val="cs-CZ"/>
        </w:rPr>
      </w:pPr>
      <w:r w:rsidRPr="00A65EA0">
        <w:rPr>
          <w:rFonts w:ascii="Segoe UI" w:hAnsi="Segoe UI" w:cs="Segoe UI"/>
          <w:b/>
          <w:color w:val="auto"/>
          <w:sz w:val="20"/>
          <w:lang w:val="cs-CZ" w:eastAsia="cs-CZ"/>
        </w:rPr>
        <w:t>„Prototyp Díla“</w:t>
      </w:r>
      <w:r w:rsidRPr="00A65EA0">
        <w:rPr>
          <w:rFonts w:ascii="Segoe UI" w:hAnsi="Segoe UI" w:cs="Segoe UI"/>
          <w:sz w:val="20"/>
          <w:lang w:val="cs-CZ"/>
        </w:rPr>
        <w:t xml:space="preserve"> je Verze Díla</w:t>
      </w:r>
      <w:r w:rsidRPr="00A65EA0">
        <w:rPr>
          <w:rFonts w:ascii="Segoe UI" w:hAnsi="Segoe UI" w:cs="Segoe UI"/>
          <w:color w:val="auto"/>
          <w:sz w:val="20"/>
          <w:lang w:val="cs-CZ" w:eastAsia="cs-CZ"/>
        </w:rPr>
        <w:t xml:space="preserve">, ve které jsou implementovány všechny požadavky </w:t>
      </w:r>
      <w:r w:rsidR="004A58CE">
        <w:rPr>
          <w:rFonts w:ascii="Segoe UI" w:hAnsi="Segoe UI" w:cs="Segoe UI"/>
          <w:sz w:val="20"/>
          <w:lang w:val="cs-CZ"/>
        </w:rPr>
        <w:t>Objednatele</w:t>
      </w:r>
      <w:r w:rsidR="004A58CE" w:rsidRPr="00A65EA0">
        <w:rPr>
          <w:rFonts w:ascii="Segoe UI" w:hAnsi="Segoe UI" w:cs="Segoe UI"/>
          <w:color w:val="auto"/>
          <w:sz w:val="20"/>
          <w:lang w:val="cs-CZ" w:eastAsia="cs-CZ"/>
        </w:rPr>
        <w:t xml:space="preserve"> </w:t>
      </w:r>
      <w:r w:rsidRPr="00A65EA0">
        <w:rPr>
          <w:rFonts w:ascii="Segoe UI" w:hAnsi="Segoe UI" w:cs="Segoe UI"/>
          <w:color w:val="auto"/>
          <w:sz w:val="20"/>
          <w:lang w:val="cs-CZ" w:eastAsia="cs-CZ"/>
        </w:rPr>
        <w:t xml:space="preserve">na Dílo, které jsou uvedeny ve všech přílohách této </w:t>
      </w:r>
      <w:r>
        <w:rPr>
          <w:rFonts w:ascii="Segoe UI" w:hAnsi="Segoe UI" w:cs="Segoe UI"/>
          <w:color w:val="auto"/>
          <w:sz w:val="20"/>
          <w:lang w:val="cs-CZ" w:eastAsia="cs-CZ"/>
        </w:rPr>
        <w:t>Dohody</w:t>
      </w:r>
      <w:r w:rsidRPr="00A65EA0">
        <w:rPr>
          <w:rFonts w:ascii="Segoe UI" w:hAnsi="Segoe UI" w:cs="Segoe UI"/>
          <w:color w:val="auto"/>
          <w:sz w:val="20"/>
          <w:lang w:val="cs-CZ" w:eastAsia="cs-CZ"/>
        </w:rPr>
        <w:t xml:space="preserve">, instalovaná za účelem testování ze strany </w:t>
      </w:r>
      <w:r w:rsidR="004F684C">
        <w:rPr>
          <w:rFonts w:ascii="Segoe UI" w:hAnsi="Segoe UI" w:cs="Segoe UI"/>
          <w:color w:val="auto"/>
          <w:sz w:val="20"/>
          <w:lang w:val="cs-CZ" w:eastAsia="cs-CZ"/>
        </w:rPr>
        <w:t>Objednatele</w:t>
      </w:r>
      <w:r w:rsidRPr="00A65EA0">
        <w:rPr>
          <w:rFonts w:ascii="Segoe UI" w:hAnsi="Segoe UI" w:cs="Segoe UI"/>
          <w:color w:val="auto"/>
          <w:sz w:val="20"/>
          <w:lang w:val="cs-CZ" w:eastAsia="cs-CZ"/>
        </w:rPr>
        <w:t>.</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„Produkční provoz“</w:t>
      </w:r>
      <w:r w:rsidRPr="00A65EA0">
        <w:rPr>
          <w:rFonts w:ascii="Segoe UI" w:hAnsi="Segoe UI" w:cs="Segoe UI"/>
          <w:sz w:val="20"/>
          <w:lang w:val="cs-CZ"/>
        </w:rPr>
        <w:t xml:space="preserve"> znamená běžný provoz Díla nebo jeho části po Akceptaci.</w:t>
      </w:r>
    </w:p>
    <w:p w:rsidR="00A65EA0" w:rsidRPr="004A58CE" w:rsidRDefault="00A65EA0" w:rsidP="00A65EA0">
      <w:pPr>
        <w:spacing w:before="240" w:after="240"/>
        <w:jc w:val="both"/>
        <w:rPr>
          <w:rFonts w:ascii="Segoe UI" w:hAnsi="Segoe UI" w:cs="Segoe UI"/>
          <w:i w:val="0"/>
        </w:rPr>
      </w:pPr>
      <w:r w:rsidRPr="004A58CE">
        <w:rPr>
          <w:rFonts w:ascii="Segoe UI" w:hAnsi="Segoe UI" w:cs="Segoe UI"/>
          <w:b/>
          <w:i w:val="0"/>
        </w:rPr>
        <w:t xml:space="preserve">„Prováděcí projekt“ </w:t>
      </w:r>
      <w:r w:rsidRPr="004A58CE">
        <w:rPr>
          <w:rFonts w:ascii="Segoe UI" w:hAnsi="Segoe UI" w:cs="Segoe UI"/>
          <w:i w:val="0"/>
        </w:rPr>
        <w:t xml:space="preserve">znamená dokument vypracovaný Dodavatelem, který komplexně stanovuje postup, podmínky, způsob a obsah aktivit vedoucích k naplnění realizace Díla prostřednictvím Etap. Prováděcí projekt odpovídá požadavkům na projektové řízení, definuje všechny projektové procesy, realizaci vstupů a výstupů projektu a všechny fakturační milníky, popisuje postup a upřesňuje součinnost stran a organizační otázky realizace Díla. Po jeho odsouhlasení ze strany </w:t>
      </w:r>
      <w:r w:rsidR="004A58CE" w:rsidRPr="004A58CE">
        <w:rPr>
          <w:rFonts w:ascii="Segoe UI" w:hAnsi="Segoe UI" w:cs="Segoe UI"/>
          <w:i w:val="0"/>
        </w:rPr>
        <w:t xml:space="preserve">Objednatele </w:t>
      </w:r>
      <w:r w:rsidRPr="004A58CE">
        <w:rPr>
          <w:rFonts w:ascii="Segoe UI" w:hAnsi="Segoe UI" w:cs="Segoe UI"/>
          <w:i w:val="0"/>
        </w:rPr>
        <w:t>se stane pro obě strany závazným dokumentem pro plnění této Dohody. Způsob zpracování prováděcího projektu odpovídá požadavkům na projektové řízení podle metodik PRINCE2 nebo PMI.</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„Přesah“</w:t>
      </w:r>
      <w:r w:rsidRPr="00A65EA0">
        <w:rPr>
          <w:rFonts w:ascii="Segoe UI" w:hAnsi="Segoe UI" w:cs="Segoe UI"/>
          <w:sz w:val="20"/>
          <w:lang w:val="cs-CZ"/>
        </w:rPr>
        <w:t xml:space="preserve"> má význam uvedený v </w:t>
      </w:r>
      <w:r w:rsidR="004A58CE" w:rsidRPr="008E3BB4">
        <w:rPr>
          <w:rFonts w:ascii="Segoe UI" w:hAnsi="Segoe UI" w:cs="Segoe UI"/>
          <w:sz w:val="20"/>
          <w:lang w:val="cs-CZ"/>
        </w:rPr>
        <w:t>čl.</w:t>
      </w:r>
      <w:r w:rsidRPr="008E3BB4">
        <w:rPr>
          <w:rFonts w:ascii="Segoe UI" w:hAnsi="Segoe UI" w:cs="Segoe UI"/>
          <w:sz w:val="20"/>
          <w:lang w:val="cs-CZ"/>
        </w:rPr>
        <w:t xml:space="preserve"> 3.6.2 této</w:t>
      </w:r>
      <w:r w:rsidRPr="00A65EA0">
        <w:rPr>
          <w:rFonts w:ascii="Segoe UI" w:hAnsi="Segoe UI" w:cs="Segoe UI"/>
          <w:sz w:val="20"/>
          <w:lang w:val="cs-CZ"/>
        </w:rPr>
        <w:t xml:space="preserve"> </w:t>
      </w:r>
      <w:r>
        <w:rPr>
          <w:rFonts w:ascii="Segoe UI" w:hAnsi="Segoe UI" w:cs="Segoe UI"/>
          <w:sz w:val="20"/>
          <w:lang w:val="cs-CZ"/>
        </w:rPr>
        <w:t>Dohody</w:t>
      </w:r>
      <w:r w:rsidRPr="00A65EA0">
        <w:rPr>
          <w:rFonts w:ascii="Segoe UI" w:hAnsi="Segoe UI" w:cs="Segoe UI"/>
          <w:sz w:val="20"/>
          <w:lang w:val="cs-CZ"/>
        </w:rPr>
        <w:t>.</w:t>
      </w:r>
    </w:p>
    <w:p w:rsidR="00A65EA0" w:rsidRPr="00A65EA0" w:rsidRDefault="00A65EA0" w:rsidP="00A65EA0">
      <w:pPr>
        <w:pStyle w:val="Zkladntext"/>
        <w:spacing w:before="240"/>
        <w:ind w:left="0"/>
        <w:jc w:val="both"/>
        <w:rPr>
          <w:rFonts w:ascii="Segoe UI" w:hAnsi="Segoe UI" w:cs="Segoe UI"/>
          <w:sz w:val="20"/>
          <w:lang w:val="cs-CZ"/>
        </w:rPr>
      </w:pPr>
      <w:r w:rsidRPr="00A65EA0">
        <w:rPr>
          <w:rFonts w:ascii="Segoe UI" w:hAnsi="Segoe UI" w:cs="Segoe UI"/>
          <w:b/>
          <w:sz w:val="20"/>
          <w:lang w:val="cs-CZ"/>
        </w:rPr>
        <w:t xml:space="preserve">„Připomínka“ </w:t>
      </w:r>
      <w:r w:rsidRPr="00A65EA0">
        <w:rPr>
          <w:rFonts w:ascii="Segoe UI" w:hAnsi="Segoe UI" w:cs="Segoe UI"/>
          <w:sz w:val="20"/>
          <w:lang w:val="cs-CZ"/>
        </w:rPr>
        <w:t xml:space="preserve">je požadavek na změnu řešení nebo opravu chyby ze strany </w:t>
      </w:r>
      <w:r w:rsidR="004A58CE">
        <w:rPr>
          <w:rFonts w:ascii="Segoe UI" w:hAnsi="Segoe UI" w:cs="Segoe UI"/>
          <w:sz w:val="20"/>
          <w:lang w:val="cs-CZ"/>
        </w:rPr>
        <w:t>Objednatele</w:t>
      </w:r>
      <w:r w:rsidR="004A58CE" w:rsidRPr="00A65EA0">
        <w:rPr>
          <w:rFonts w:ascii="Segoe UI" w:hAnsi="Segoe UI" w:cs="Segoe UI"/>
          <w:sz w:val="20"/>
          <w:lang w:val="cs-CZ"/>
        </w:rPr>
        <w:t xml:space="preserve"> </w:t>
      </w:r>
      <w:r w:rsidRPr="00A65EA0">
        <w:rPr>
          <w:rFonts w:ascii="Segoe UI" w:hAnsi="Segoe UI" w:cs="Segoe UI"/>
          <w:sz w:val="20"/>
          <w:lang w:val="cs-CZ"/>
        </w:rPr>
        <w:t>k výstupu plnění.</w:t>
      </w:r>
    </w:p>
    <w:p w:rsidR="00A65EA0" w:rsidRPr="004A58CE" w:rsidRDefault="00A65EA0" w:rsidP="00A65EA0">
      <w:pPr>
        <w:spacing w:before="240" w:after="240"/>
        <w:jc w:val="both"/>
        <w:rPr>
          <w:rFonts w:ascii="Segoe UI" w:hAnsi="Segoe UI" w:cs="Segoe UI"/>
          <w:i w:val="0"/>
        </w:rPr>
      </w:pPr>
      <w:r w:rsidRPr="004A58CE">
        <w:rPr>
          <w:rFonts w:ascii="Segoe UI" w:hAnsi="Segoe UI" w:cs="Segoe UI"/>
          <w:b/>
          <w:i w:val="0"/>
        </w:rPr>
        <w:t>„Dohoda“</w:t>
      </w:r>
      <w:r w:rsidRPr="004A58CE">
        <w:rPr>
          <w:rFonts w:ascii="Segoe UI" w:hAnsi="Segoe UI" w:cs="Segoe UI"/>
          <w:i w:val="0"/>
        </w:rPr>
        <w:t xml:space="preserve"> tento dokument včetně všech jeho příloh.</w:t>
      </w:r>
    </w:p>
    <w:p w:rsidR="00A65EA0" w:rsidRPr="004A58CE" w:rsidRDefault="00A65EA0" w:rsidP="00A65EA0">
      <w:pPr>
        <w:spacing w:before="240" w:after="240"/>
        <w:jc w:val="both"/>
        <w:rPr>
          <w:rFonts w:ascii="Segoe UI" w:hAnsi="Segoe UI" w:cs="Segoe UI"/>
          <w:i w:val="0"/>
        </w:rPr>
      </w:pPr>
      <w:r w:rsidRPr="004A58CE">
        <w:rPr>
          <w:rFonts w:ascii="Segoe UI" w:hAnsi="Segoe UI" w:cs="Segoe UI"/>
          <w:b/>
          <w:i w:val="0"/>
        </w:rPr>
        <w:t>„Softwarová korekce“</w:t>
      </w:r>
      <w:r w:rsidRPr="004A58CE">
        <w:rPr>
          <w:rFonts w:ascii="Segoe UI" w:hAnsi="Segoe UI" w:cs="Segoe UI"/>
          <w:i w:val="0"/>
        </w:rPr>
        <w:t xml:space="preserve"> je opravný počítačový kód, jehož účelem je (a) oprava Vady nebo optimalizace funkčnosti či výkonu Díla (fix, patch), která nedosahuje významu změny Verze (upgrade), nebo (b) aktualizace Díla v reakci na změnu vnějšího prostředí (update), a to bud’ změnu IT nebo relevantního právního prostředí. Označení zda se jedná o Upgrade nebo Update </w:t>
      </w:r>
      <w:r w:rsidRPr="009E18B9">
        <w:rPr>
          <w:rFonts w:ascii="Segoe UI" w:hAnsi="Segoe UI" w:cs="Segoe UI"/>
          <w:i w:val="0"/>
        </w:rPr>
        <w:t>provádí Dodavatel.</w:t>
      </w:r>
    </w:p>
    <w:p w:rsidR="00A65EA0" w:rsidRPr="004A58CE" w:rsidRDefault="00A65EA0" w:rsidP="004F684C">
      <w:pPr>
        <w:spacing w:before="240" w:after="240"/>
        <w:jc w:val="both"/>
        <w:rPr>
          <w:rFonts w:ascii="Segoe UI" w:hAnsi="Segoe UI" w:cs="Segoe UI"/>
          <w:i w:val="0"/>
        </w:rPr>
      </w:pPr>
      <w:r w:rsidRPr="004A58CE">
        <w:rPr>
          <w:rFonts w:ascii="Segoe UI" w:hAnsi="Segoe UI" w:cs="Segoe UI"/>
          <w:b/>
          <w:i w:val="0"/>
        </w:rPr>
        <w:t>„Technologická platforma pro provoz Díla, Technologická platforma“</w:t>
      </w:r>
      <w:r w:rsidRPr="004A58CE">
        <w:rPr>
          <w:rFonts w:ascii="Segoe UI" w:hAnsi="Segoe UI" w:cs="Segoe UI"/>
          <w:i w:val="0"/>
        </w:rPr>
        <w:t xml:space="preserve"> je veškerý HW a SW, kapacity, prostředí, služby, maintenance, podpora a prostředky nezbytné pro bezchybnou implementaci a provoz Díla (včetně prostředků pro jeho zálohování) podle této Dohody. Technologickou platformu společně se souvisejícími službami Podpory Díla zajišťuje Dodavatel. </w:t>
      </w:r>
      <w:r w:rsidRPr="009E18B9">
        <w:rPr>
          <w:rFonts w:ascii="Segoe UI" w:hAnsi="Segoe UI" w:cs="Segoe UI"/>
          <w:i w:val="0"/>
        </w:rPr>
        <w:t>Technologi</w:t>
      </w:r>
      <w:r w:rsidR="004F684C">
        <w:rPr>
          <w:rFonts w:ascii="Segoe UI" w:hAnsi="Segoe UI" w:cs="Segoe UI"/>
          <w:i w:val="0"/>
        </w:rPr>
        <w:t xml:space="preserve">cká platforma pro provoz Díla </w:t>
      </w:r>
      <w:r w:rsidRPr="009E18B9">
        <w:rPr>
          <w:rFonts w:ascii="Segoe UI" w:hAnsi="Segoe UI" w:cs="Segoe UI"/>
          <w:i w:val="0"/>
        </w:rPr>
        <w:t>je součástí Díla.</w:t>
      </w:r>
      <w:r w:rsidRPr="004A58CE">
        <w:rPr>
          <w:rFonts w:ascii="Segoe UI" w:hAnsi="Segoe UI" w:cs="Segoe UI"/>
          <w:i w:val="0"/>
        </w:rPr>
        <w:t xml:space="preserve">  </w:t>
      </w:r>
    </w:p>
    <w:p w:rsidR="00A65EA0" w:rsidRPr="004A58CE" w:rsidRDefault="00A65EA0" w:rsidP="00A65EA0">
      <w:pPr>
        <w:spacing w:before="240" w:after="240"/>
        <w:jc w:val="both"/>
        <w:rPr>
          <w:rFonts w:ascii="Segoe UI" w:hAnsi="Segoe UI" w:cs="Segoe UI"/>
          <w:i w:val="0"/>
        </w:rPr>
      </w:pPr>
      <w:r w:rsidRPr="004A58CE">
        <w:rPr>
          <w:rFonts w:ascii="Segoe UI" w:hAnsi="Segoe UI" w:cs="Segoe UI"/>
          <w:b/>
          <w:i w:val="0"/>
        </w:rPr>
        <w:t>„UML”</w:t>
      </w:r>
      <w:r w:rsidRPr="004A58CE">
        <w:rPr>
          <w:rFonts w:ascii="Segoe UI" w:hAnsi="Segoe UI" w:cs="Segoe UI"/>
          <w:i w:val="0"/>
        </w:rPr>
        <w:t xml:space="preserve"> neboli “Unified Modeling Language” je jazykem pro navrhování, specifikaci a dokumentaci informačních systémů. </w:t>
      </w:r>
    </w:p>
    <w:p w:rsidR="00A65EA0" w:rsidRPr="004A58CE" w:rsidRDefault="00A65EA0" w:rsidP="00A65EA0">
      <w:pPr>
        <w:pStyle w:val="Zkladntext"/>
        <w:spacing w:before="240"/>
        <w:ind w:left="0"/>
        <w:jc w:val="both"/>
        <w:rPr>
          <w:rFonts w:ascii="Segoe UI" w:hAnsi="Segoe UI" w:cs="Segoe UI"/>
          <w:sz w:val="20"/>
          <w:lang w:val="cs-CZ"/>
        </w:rPr>
      </w:pPr>
      <w:r w:rsidRPr="004A58CE">
        <w:rPr>
          <w:rFonts w:ascii="Segoe UI" w:hAnsi="Segoe UI" w:cs="Segoe UI"/>
          <w:b/>
          <w:sz w:val="20"/>
          <w:lang w:val="cs-CZ"/>
        </w:rPr>
        <w:t>„Upgrade“</w:t>
      </w:r>
      <w:r w:rsidRPr="004A58CE">
        <w:rPr>
          <w:rFonts w:ascii="Segoe UI" w:hAnsi="Segoe UI" w:cs="Segoe UI"/>
          <w:sz w:val="20"/>
          <w:lang w:val="cs-CZ"/>
        </w:rPr>
        <w:t xml:space="preserve"> je povýšení na novou Verzi, s novými funkcemi (a potažmo novými chybami), čímž dochází k účetnímu zhodnocení Díla.</w:t>
      </w:r>
      <w:r w:rsidRPr="004A58CE" w:rsidDel="001758CB">
        <w:rPr>
          <w:rFonts w:ascii="Segoe UI" w:hAnsi="Segoe UI" w:cs="Segoe UI"/>
          <w:sz w:val="20"/>
          <w:lang w:val="cs-CZ"/>
        </w:rPr>
        <w:t xml:space="preserve"> </w:t>
      </w:r>
    </w:p>
    <w:p w:rsidR="00A65EA0" w:rsidRPr="004A58CE" w:rsidRDefault="00A65EA0" w:rsidP="00A65EA0">
      <w:pPr>
        <w:spacing w:before="240" w:after="240"/>
        <w:jc w:val="both"/>
        <w:rPr>
          <w:rFonts w:ascii="Segoe UI" w:hAnsi="Segoe UI" w:cs="Segoe UI"/>
          <w:i w:val="0"/>
        </w:rPr>
      </w:pPr>
      <w:r w:rsidRPr="004A58CE">
        <w:rPr>
          <w:rFonts w:ascii="Segoe UI" w:hAnsi="Segoe UI" w:cs="Segoe UI"/>
          <w:b/>
          <w:i w:val="0"/>
        </w:rPr>
        <w:t>„Update“</w:t>
      </w:r>
      <w:r w:rsidRPr="004A58CE">
        <w:rPr>
          <w:rFonts w:ascii="Segoe UI" w:hAnsi="Segoe UI" w:cs="Segoe UI"/>
          <w:i w:val="0"/>
        </w:rPr>
        <w:t xml:space="preserve"> je aktualizace z důvodu opravy chyb, ať už funkčních, bezpečnostních, či jiného charakteru nebo aktualizace částí Díla (např. číselníky).</w:t>
      </w:r>
    </w:p>
    <w:p w:rsidR="00A65EA0" w:rsidRPr="004A58CE" w:rsidRDefault="00A65EA0" w:rsidP="00A65EA0">
      <w:pPr>
        <w:spacing w:before="240" w:after="240"/>
        <w:jc w:val="both"/>
        <w:rPr>
          <w:rFonts w:ascii="Segoe UI" w:hAnsi="Segoe UI" w:cs="Segoe UI"/>
          <w:i w:val="0"/>
        </w:rPr>
      </w:pPr>
      <w:r w:rsidRPr="004A58CE">
        <w:rPr>
          <w:rFonts w:ascii="Segoe UI" w:hAnsi="Segoe UI" w:cs="Segoe UI"/>
          <w:b/>
          <w:i w:val="0"/>
        </w:rPr>
        <w:t xml:space="preserve">„Vada“ </w:t>
      </w:r>
      <w:r w:rsidRPr="004A58CE">
        <w:rPr>
          <w:rFonts w:ascii="Segoe UI" w:hAnsi="Segoe UI" w:cs="Segoe UI"/>
          <w:i w:val="0"/>
        </w:rPr>
        <w:t xml:space="preserve">znamená nesoulad Díla se specifikacemi uvedenými v této </w:t>
      </w:r>
      <w:r w:rsidR="004A58CE" w:rsidRPr="004A58CE">
        <w:rPr>
          <w:rFonts w:ascii="Segoe UI" w:hAnsi="Segoe UI" w:cs="Segoe UI"/>
          <w:i w:val="0"/>
        </w:rPr>
        <w:t>Dohodě</w:t>
      </w:r>
      <w:r w:rsidRPr="004A58CE">
        <w:rPr>
          <w:rFonts w:ascii="Segoe UI" w:hAnsi="Segoe UI" w:cs="Segoe UI"/>
          <w:i w:val="0"/>
        </w:rPr>
        <w:t xml:space="preserve"> an</w:t>
      </w:r>
      <w:r w:rsidR="00B96EF0">
        <w:rPr>
          <w:rFonts w:ascii="Segoe UI" w:hAnsi="Segoe UI" w:cs="Segoe UI"/>
          <w:i w:val="0"/>
        </w:rPr>
        <w:t>ebo Dokumentaci,</w:t>
      </w:r>
      <w:r w:rsidR="00B96EF0">
        <w:rPr>
          <w:rFonts w:ascii="Segoe UI" w:hAnsi="Segoe UI" w:cs="Segoe UI"/>
          <w:i w:val="0"/>
        </w:rPr>
        <w:br/>
      </w:r>
      <w:r w:rsidRPr="004A58CE">
        <w:rPr>
          <w:rFonts w:ascii="Segoe UI" w:hAnsi="Segoe UI" w:cs="Segoe UI"/>
          <w:i w:val="0"/>
        </w:rPr>
        <w:t xml:space="preserve">a to včetně škodlivého SW nebo Vad médií se zdrojovým kódem Díla. </w:t>
      </w:r>
    </w:p>
    <w:p w:rsidR="00A65EA0" w:rsidRPr="004A58CE" w:rsidRDefault="00A65EA0" w:rsidP="00A65EA0">
      <w:pPr>
        <w:spacing w:before="240" w:after="240"/>
        <w:jc w:val="both"/>
        <w:rPr>
          <w:rFonts w:ascii="Segoe UI" w:hAnsi="Segoe UI" w:cs="Segoe UI"/>
          <w:i w:val="0"/>
        </w:rPr>
      </w:pPr>
      <w:r w:rsidRPr="004A58CE">
        <w:rPr>
          <w:rFonts w:ascii="Segoe UI" w:hAnsi="Segoe UI" w:cs="Segoe UI"/>
          <w:b/>
          <w:i w:val="0"/>
        </w:rPr>
        <w:t>„Verze“</w:t>
      </w:r>
      <w:r w:rsidRPr="004A58CE">
        <w:rPr>
          <w:rFonts w:ascii="Segoe UI" w:hAnsi="Segoe UI" w:cs="Segoe UI"/>
          <w:i w:val="0"/>
        </w:rPr>
        <w:t xml:space="preserve"> znamená Verzi Díla, která zahrnuje předchozí Verze, obsahuje zlepšení a nové vlastnosti Díla, představuje vývoj od posledního vydání Díla a může být označena číselnou nebo abecední sérií.</w:t>
      </w:r>
    </w:p>
    <w:p w:rsidR="00A65EA0" w:rsidRPr="004A58CE" w:rsidRDefault="00A65EA0" w:rsidP="00A65EA0">
      <w:pPr>
        <w:spacing w:before="240" w:after="240"/>
        <w:jc w:val="both"/>
        <w:rPr>
          <w:rFonts w:ascii="Segoe UI" w:hAnsi="Segoe UI" w:cs="Segoe UI"/>
          <w:i w:val="0"/>
        </w:rPr>
      </w:pPr>
      <w:r w:rsidRPr="004A58CE">
        <w:rPr>
          <w:rFonts w:ascii="Segoe UI" w:hAnsi="Segoe UI" w:cs="Segoe UI"/>
          <w:b/>
          <w:i w:val="0"/>
        </w:rPr>
        <w:t>„Změnové řízení“</w:t>
      </w:r>
      <w:r w:rsidRPr="004A58CE">
        <w:rPr>
          <w:rFonts w:ascii="Segoe UI" w:hAnsi="Segoe UI" w:cs="Segoe UI"/>
          <w:i w:val="0"/>
        </w:rPr>
        <w:t xml:space="preserve"> je systém řízení a schvalování reakcí na požadavky na změny Díla. Požadavek</w:t>
      </w:r>
      <w:r w:rsidR="00B96EF0">
        <w:rPr>
          <w:rFonts w:ascii="Segoe UI" w:hAnsi="Segoe UI" w:cs="Segoe UI"/>
          <w:i w:val="0"/>
        </w:rPr>
        <w:br/>
      </w:r>
      <w:r w:rsidRPr="004A58CE">
        <w:rPr>
          <w:rFonts w:ascii="Segoe UI" w:hAnsi="Segoe UI" w:cs="Segoe UI"/>
          <w:i w:val="0"/>
        </w:rPr>
        <w:t xml:space="preserve">na změnu je požadavek na rozšíření nebo zúžení rozsahu Díla, změnu jeho politik, procesů, plánů, změny nákladů a rozpočtů, případně modifikace harmonogramu. </w:t>
      </w:r>
    </w:p>
    <w:p w:rsidR="00A65EA0" w:rsidRPr="00A65EA0" w:rsidRDefault="00A65EA0" w:rsidP="00A65EA0">
      <w:pPr>
        <w:rPr>
          <w:rFonts w:ascii="Segoe UI" w:hAnsi="Segoe UI" w:cs="Segoe UI"/>
          <w:b/>
          <w:caps/>
        </w:rPr>
      </w:pPr>
      <w:r w:rsidRPr="00A65EA0">
        <w:rPr>
          <w:rFonts w:ascii="Segoe UI" w:hAnsi="Segoe UI" w:cs="Segoe UI"/>
          <w:b/>
          <w:caps/>
        </w:rPr>
        <w:br w:type="page"/>
      </w:r>
    </w:p>
    <w:p w:rsidR="007A2FF9" w:rsidRPr="000938D8" w:rsidRDefault="009609B1" w:rsidP="00F564C7">
      <w:pPr>
        <w:pStyle w:val="rove1"/>
        <w:numPr>
          <w:ilvl w:val="0"/>
          <w:numId w:val="132"/>
        </w:numPr>
      </w:pPr>
      <w:r w:rsidRPr="000938D8">
        <w:t>PŘE</w:t>
      </w:r>
      <w:r w:rsidR="00307C6F" w:rsidRPr="000938D8">
        <w:t xml:space="preserve">DMĚT </w:t>
      </w:r>
      <w:r w:rsidR="003733EF" w:rsidRPr="000938D8">
        <w:t>Dohody</w:t>
      </w:r>
    </w:p>
    <w:p w:rsidR="007B77B6" w:rsidRPr="008E3BB4" w:rsidRDefault="007B77B6" w:rsidP="000938D8">
      <w:pPr>
        <w:pStyle w:val="rove2"/>
        <w:numPr>
          <w:ilvl w:val="0"/>
          <w:numId w:val="0"/>
        </w:numPr>
        <w:ind w:left="432"/>
        <w:rPr>
          <w:b w:val="0"/>
        </w:rPr>
      </w:pPr>
      <w:r w:rsidRPr="008E3BB4">
        <w:rPr>
          <w:b w:val="0"/>
        </w:rPr>
        <w:t>Předmětem této Dohody je:</w:t>
      </w:r>
    </w:p>
    <w:p w:rsidR="007B77B6" w:rsidRPr="008E3BB4" w:rsidRDefault="001B44B4" w:rsidP="007B77B6">
      <w:pPr>
        <w:pStyle w:val="rove2"/>
        <w:numPr>
          <w:ilvl w:val="0"/>
          <w:numId w:val="0"/>
        </w:numPr>
        <w:ind w:left="993"/>
        <w:rPr>
          <w:b w:val="0"/>
        </w:rPr>
      </w:pPr>
      <w:r>
        <w:rPr>
          <w:b w:val="0"/>
        </w:rPr>
        <w:t>A</w:t>
      </w:r>
      <w:r w:rsidR="007B77B6" w:rsidRPr="008E3BB4">
        <w:rPr>
          <w:b w:val="0"/>
        </w:rPr>
        <w:t>. Zhotovení a Implementace Díla</w:t>
      </w:r>
      <w:r w:rsidR="008E3BB4">
        <w:rPr>
          <w:b w:val="0"/>
        </w:rPr>
        <w:t>;</w:t>
      </w:r>
      <w:r w:rsidR="007B77B6" w:rsidRPr="008E3BB4">
        <w:rPr>
          <w:b w:val="0"/>
        </w:rPr>
        <w:t xml:space="preserve"> </w:t>
      </w:r>
    </w:p>
    <w:p w:rsidR="007B77B6" w:rsidRPr="008E3BB4" w:rsidRDefault="001B44B4" w:rsidP="007B77B6">
      <w:pPr>
        <w:pStyle w:val="rove2"/>
        <w:numPr>
          <w:ilvl w:val="0"/>
          <w:numId w:val="0"/>
        </w:numPr>
        <w:ind w:left="993"/>
        <w:rPr>
          <w:b w:val="0"/>
        </w:rPr>
      </w:pPr>
      <w:r>
        <w:rPr>
          <w:b w:val="0"/>
        </w:rPr>
        <w:t>B</w:t>
      </w:r>
      <w:r w:rsidR="007B77B6" w:rsidRPr="008E3BB4">
        <w:rPr>
          <w:b w:val="0"/>
        </w:rPr>
        <w:t>. Podpora Díla</w:t>
      </w:r>
      <w:r w:rsidR="008E3BB4">
        <w:rPr>
          <w:b w:val="0"/>
        </w:rPr>
        <w:t>;</w:t>
      </w:r>
      <w:r w:rsidR="007B77B6" w:rsidRPr="008E3BB4">
        <w:rPr>
          <w:b w:val="0"/>
        </w:rPr>
        <w:t xml:space="preserve"> </w:t>
      </w:r>
    </w:p>
    <w:p w:rsidR="00E7667D" w:rsidRPr="008E3BB4" w:rsidRDefault="001B44B4" w:rsidP="007B77B6">
      <w:pPr>
        <w:pStyle w:val="rove2"/>
        <w:numPr>
          <w:ilvl w:val="0"/>
          <w:numId w:val="0"/>
        </w:numPr>
        <w:ind w:left="993"/>
        <w:rPr>
          <w:b w:val="0"/>
        </w:rPr>
      </w:pPr>
      <w:r>
        <w:rPr>
          <w:b w:val="0"/>
        </w:rPr>
        <w:t>C</w:t>
      </w:r>
      <w:r w:rsidR="007B77B6" w:rsidRPr="008E3BB4">
        <w:rPr>
          <w:b w:val="0"/>
        </w:rPr>
        <w:t>. Poskytování Ostatních služeb</w:t>
      </w:r>
      <w:r w:rsidR="008E3BB4">
        <w:rPr>
          <w:b w:val="0"/>
        </w:rPr>
        <w:t>.</w:t>
      </w:r>
    </w:p>
    <w:p w:rsidR="000310BC" w:rsidRPr="00F41F4C" w:rsidRDefault="000310BC" w:rsidP="000938D8">
      <w:pPr>
        <w:pStyle w:val="rove1"/>
        <w:numPr>
          <w:ilvl w:val="0"/>
          <w:numId w:val="132"/>
        </w:numPr>
        <w:rPr>
          <w:lang w:val="en-US"/>
        </w:rPr>
      </w:pPr>
      <w:r w:rsidRPr="00F41F4C">
        <w:t>ZHOTOVENÍ A IMPLEMENTACE DÍLA</w:t>
      </w:r>
    </w:p>
    <w:p w:rsidR="000310BC" w:rsidRPr="000310BC" w:rsidRDefault="000310BC" w:rsidP="000938D8">
      <w:pPr>
        <w:pStyle w:val="rove2"/>
      </w:pPr>
      <w:r w:rsidRPr="000310BC">
        <w:t>Předmět Díla</w:t>
      </w:r>
    </w:p>
    <w:p w:rsidR="00452BD7" w:rsidRDefault="000310BC" w:rsidP="00452BD7">
      <w:pPr>
        <w:pStyle w:val="rove3"/>
      </w:pPr>
      <w:r w:rsidRPr="000310BC">
        <w:t xml:space="preserve">Dodavatel se zavazuje poskytnout </w:t>
      </w:r>
      <w:r w:rsidR="000938D8">
        <w:t>Objednateli</w:t>
      </w:r>
      <w:r w:rsidRPr="000310BC">
        <w:t xml:space="preserve"> služby, spočívající v komplexní realizaci Díla tak, jak byl jeho předmět vymezen v zadávací dokumentaci</w:t>
      </w:r>
      <w:r w:rsidR="00ED5E93">
        <w:t xml:space="preserve"> a této rámcové D</w:t>
      </w:r>
      <w:r w:rsidR="00A522EC">
        <w:t>ohodě včetně všech jeji</w:t>
      </w:r>
      <w:r w:rsidRPr="000310BC">
        <w:t xml:space="preserve">ch příloh (není-li dále stanoveno jinak). </w:t>
      </w:r>
    </w:p>
    <w:p w:rsidR="003A0B96" w:rsidRPr="00AB4191" w:rsidRDefault="009C64D4" w:rsidP="003A0B96">
      <w:pPr>
        <w:pStyle w:val="rove3"/>
        <w:numPr>
          <w:ilvl w:val="0"/>
          <w:numId w:val="0"/>
        </w:numPr>
        <w:ind w:left="1214"/>
      </w:pPr>
      <w:r w:rsidRPr="00AB4191">
        <w:rPr>
          <w:iCs w:val="0"/>
        </w:rPr>
        <w:t>Služby vztahující se k v</w:t>
      </w:r>
      <w:r w:rsidR="003A0B96" w:rsidRPr="00AB4191">
        <w:rPr>
          <w:iCs w:val="0"/>
        </w:rPr>
        <w:t xml:space="preserve">ytvoření, dodání </w:t>
      </w:r>
      <w:r w:rsidRPr="00AB4191">
        <w:rPr>
          <w:iCs w:val="0"/>
        </w:rPr>
        <w:t>včetně</w:t>
      </w:r>
      <w:r w:rsidR="003A0B96" w:rsidRPr="00AB4191">
        <w:rPr>
          <w:iCs w:val="0"/>
        </w:rPr>
        <w:t xml:space="preserve"> uvedení do provozu,</w:t>
      </w:r>
      <w:r w:rsidRPr="00AB4191">
        <w:rPr>
          <w:iCs w:val="0"/>
        </w:rPr>
        <w:t xml:space="preserve"> aplikační podpoře</w:t>
      </w:r>
      <w:r w:rsidR="00AB4191">
        <w:rPr>
          <w:iCs w:val="0"/>
        </w:rPr>
        <w:br/>
      </w:r>
      <w:r w:rsidR="003A0B96" w:rsidRPr="00AB4191">
        <w:rPr>
          <w:iCs w:val="0"/>
        </w:rPr>
        <w:t xml:space="preserve">pro poplatkovou agendu, </w:t>
      </w:r>
      <w:r w:rsidRPr="00AB4191">
        <w:rPr>
          <w:iCs w:val="0"/>
        </w:rPr>
        <w:t>mohou</w:t>
      </w:r>
      <w:r w:rsidR="003A0B96" w:rsidRPr="00AB4191">
        <w:rPr>
          <w:iCs w:val="0"/>
        </w:rPr>
        <w:t xml:space="preserve"> být ze stra</w:t>
      </w:r>
      <w:r w:rsidRPr="00AB4191">
        <w:rPr>
          <w:iCs w:val="0"/>
        </w:rPr>
        <w:t>ny Objednatele písemně objednány</w:t>
      </w:r>
      <w:r w:rsidR="003A0B96" w:rsidRPr="00AB4191">
        <w:rPr>
          <w:iCs w:val="0"/>
        </w:rPr>
        <w:t xml:space="preserve"> během účinnosti této Dohody. Dojde-li k objednání </w:t>
      </w:r>
      <w:r w:rsidR="008133EF" w:rsidRPr="00AB4191">
        <w:rPr>
          <w:iCs w:val="0"/>
        </w:rPr>
        <w:t>služeb souvisejících s poplatkovou agendou</w:t>
      </w:r>
      <w:r w:rsidR="003A0B96" w:rsidRPr="00AB4191">
        <w:rPr>
          <w:iCs w:val="0"/>
        </w:rPr>
        <w:t xml:space="preserve"> v rámci Díla, platí </w:t>
      </w:r>
      <w:r w:rsidR="00D34BD3" w:rsidRPr="00AB4191">
        <w:rPr>
          <w:iCs w:val="0"/>
        </w:rPr>
        <w:t xml:space="preserve">rovněž </w:t>
      </w:r>
      <w:r w:rsidR="003A0B96" w:rsidRPr="00AB4191">
        <w:rPr>
          <w:iCs w:val="0"/>
        </w:rPr>
        <w:t xml:space="preserve">pro </w:t>
      </w:r>
      <w:r w:rsidRPr="00AB4191">
        <w:rPr>
          <w:iCs w:val="0"/>
        </w:rPr>
        <w:t>tuto část Díla</w:t>
      </w:r>
      <w:r w:rsidR="003A0B96" w:rsidRPr="00AB4191">
        <w:rPr>
          <w:iCs w:val="0"/>
        </w:rPr>
        <w:t xml:space="preserve"> podmínky</w:t>
      </w:r>
      <w:r w:rsidRPr="00AB4191">
        <w:rPr>
          <w:iCs w:val="0"/>
        </w:rPr>
        <w:t>, práva i povinnosti vz</w:t>
      </w:r>
      <w:r w:rsidR="00D34BD3" w:rsidRPr="00AB4191">
        <w:rPr>
          <w:iCs w:val="0"/>
        </w:rPr>
        <w:t>tahující se k Dílu v této Dohodě</w:t>
      </w:r>
      <w:r w:rsidRPr="00AB4191">
        <w:rPr>
          <w:iCs w:val="0"/>
        </w:rPr>
        <w:t xml:space="preserve">. </w:t>
      </w:r>
    </w:p>
    <w:p w:rsidR="003A0B96" w:rsidRPr="000310BC" w:rsidRDefault="003A0B96" w:rsidP="003A0B96">
      <w:pPr>
        <w:pStyle w:val="rove3"/>
        <w:numPr>
          <w:ilvl w:val="0"/>
          <w:numId w:val="0"/>
        </w:numPr>
        <w:ind w:left="1214"/>
      </w:pPr>
      <w:r>
        <w:t>S</w:t>
      </w:r>
      <w:r w:rsidRPr="000310BC">
        <w:t>lužby zahrnují zejména (nikoliv výlučně):</w:t>
      </w:r>
    </w:p>
    <w:p w:rsidR="000310BC" w:rsidRPr="000310BC" w:rsidRDefault="000310BC" w:rsidP="000310BC">
      <w:pPr>
        <w:numPr>
          <w:ilvl w:val="0"/>
          <w:numId w:val="51"/>
        </w:numPr>
        <w:tabs>
          <w:tab w:val="left" w:pos="0"/>
          <w:tab w:val="num" w:pos="776"/>
          <w:tab w:val="left" w:pos="1418"/>
        </w:tabs>
        <w:spacing w:after="120"/>
        <w:ind w:left="1418" w:hanging="567"/>
        <w:jc w:val="both"/>
        <w:rPr>
          <w:rFonts w:ascii="Segoe UI" w:hAnsi="Segoe UI" w:cs="Segoe UI"/>
          <w:i w:val="0"/>
          <w:iCs w:val="0"/>
        </w:rPr>
      </w:pPr>
      <w:r w:rsidRPr="000310BC">
        <w:rPr>
          <w:rFonts w:ascii="Segoe UI" w:hAnsi="Segoe UI" w:cs="Segoe UI"/>
          <w:i w:val="0"/>
          <w:iCs w:val="0"/>
        </w:rPr>
        <w:t>Vytvoření, dodání a uvedení do provozu</w:t>
      </w:r>
      <w:r w:rsidR="0004237B">
        <w:rPr>
          <w:rFonts w:ascii="Segoe UI" w:hAnsi="Segoe UI" w:cs="Segoe UI"/>
          <w:i w:val="0"/>
          <w:iCs w:val="0"/>
        </w:rPr>
        <w:t>,</w:t>
      </w:r>
      <w:r w:rsidRPr="000310BC">
        <w:rPr>
          <w:rFonts w:ascii="Segoe UI" w:hAnsi="Segoe UI" w:cs="Segoe UI"/>
          <w:i w:val="0"/>
          <w:iCs w:val="0"/>
        </w:rPr>
        <w:t xml:space="preserve"> aplikační podpor</w:t>
      </w:r>
      <w:r w:rsidR="0004237B">
        <w:rPr>
          <w:rFonts w:ascii="Segoe UI" w:hAnsi="Segoe UI" w:cs="Segoe UI"/>
          <w:i w:val="0"/>
          <w:iCs w:val="0"/>
        </w:rPr>
        <w:t>a</w:t>
      </w:r>
      <w:r w:rsidRPr="000310BC">
        <w:rPr>
          <w:rFonts w:ascii="Segoe UI" w:hAnsi="Segoe UI" w:cs="Segoe UI"/>
          <w:i w:val="0"/>
          <w:iCs w:val="0"/>
        </w:rPr>
        <w:t xml:space="preserve"> pro </w:t>
      </w:r>
      <w:r w:rsidR="008133EF">
        <w:rPr>
          <w:rFonts w:ascii="Segoe UI" w:hAnsi="Segoe UI" w:cs="Segoe UI"/>
          <w:i w:val="0"/>
          <w:iCs w:val="0"/>
        </w:rPr>
        <w:t>AIS SFŽP ČR</w:t>
      </w:r>
      <w:r w:rsidR="002E01BA">
        <w:rPr>
          <w:rFonts w:ascii="Segoe UI" w:hAnsi="Segoe UI" w:cs="Segoe UI"/>
          <w:i w:val="0"/>
          <w:iCs w:val="0"/>
        </w:rPr>
        <w:t>,</w:t>
      </w:r>
      <w:r w:rsidRPr="000310BC">
        <w:rPr>
          <w:rFonts w:ascii="Segoe UI" w:hAnsi="Segoe UI" w:cs="Segoe UI"/>
          <w:i w:val="0"/>
          <w:iCs w:val="0"/>
        </w:rPr>
        <w:t xml:space="preserve"> který</w:t>
      </w:r>
      <w:r w:rsidR="00B96EF0">
        <w:rPr>
          <w:rFonts w:ascii="Segoe UI" w:hAnsi="Segoe UI" w:cs="Segoe UI"/>
          <w:i w:val="0"/>
          <w:iCs w:val="0"/>
        </w:rPr>
        <w:br/>
      </w:r>
      <w:r w:rsidRPr="000310BC">
        <w:rPr>
          <w:rFonts w:ascii="Segoe UI" w:hAnsi="Segoe UI" w:cs="Segoe UI"/>
          <w:i w:val="0"/>
          <w:iCs w:val="0"/>
        </w:rPr>
        <w:t>je propojen s okolními informačními systémy uvedenými v </w:t>
      </w:r>
      <w:r w:rsidR="00E42A07">
        <w:rPr>
          <w:rFonts w:ascii="Segoe UI" w:hAnsi="Segoe UI" w:cs="Segoe UI"/>
          <w:i w:val="0"/>
          <w:iCs w:val="0"/>
        </w:rPr>
        <w:t>příloze H</w:t>
      </w:r>
      <w:r w:rsidRPr="000310BC">
        <w:rPr>
          <w:rFonts w:ascii="Segoe UI" w:hAnsi="Segoe UI" w:cs="Segoe UI"/>
          <w:i w:val="0"/>
          <w:iCs w:val="0"/>
        </w:rPr>
        <w:t xml:space="preserve"> </w:t>
      </w:r>
      <w:r w:rsidR="00F564C7">
        <w:rPr>
          <w:rFonts w:ascii="Segoe UI" w:hAnsi="Segoe UI" w:cs="Segoe UI"/>
          <w:i w:val="0"/>
          <w:iCs w:val="0"/>
        </w:rPr>
        <w:t>Dohody</w:t>
      </w:r>
      <w:r w:rsidRPr="000310BC">
        <w:rPr>
          <w:rFonts w:ascii="Segoe UI" w:hAnsi="Segoe UI" w:cs="Segoe UI"/>
          <w:i w:val="0"/>
          <w:iCs w:val="0"/>
        </w:rPr>
        <w:t xml:space="preserve"> a dále v souladu se všemi požadavky, které vydefinuje analýza provedená Dodavatelem podle </w:t>
      </w:r>
      <w:r w:rsidR="00F564C7" w:rsidRPr="00ED5E93">
        <w:rPr>
          <w:rFonts w:ascii="Segoe UI" w:hAnsi="Segoe UI" w:cs="Segoe UI"/>
          <w:i w:val="0"/>
          <w:iCs w:val="0"/>
        </w:rPr>
        <w:t>čl.</w:t>
      </w:r>
      <w:r w:rsidRPr="00ED5E93">
        <w:rPr>
          <w:rFonts w:ascii="Segoe UI" w:hAnsi="Segoe UI" w:cs="Segoe UI"/>
          <w:i w:val="0"/>
          <w:iCs w:val="0"/>
        </w:rPr>
        <w:t xml:space="preserve"> 2.1.3 </w:t>
      </w:r>
      <w:r w:rsidR="00F564C7" w:rsidRPr="00ED5E93">
        <w:rPr>
          <w:rFonts w:ascii="Segoe UI" w:hAnsi="Segoe UI" w:cs="Segoe UI"/>
          <w:i w:val="0"/>
          <w:iCs w:val="0"/>
        </w:rPr>
        <w:t>Dohody</w:t>
      </w:r>
      <w:r w:rsidRPr="000310BC">
        <w:rPr>
          <w:rFonts w:ascii="Segoe UI" w:hAnsi="Segoe UI" w:cs="Segoe UI"/>
          <w:i w:val="0"/>
          <w:iCs w:val="0"/>
        </w:rPr>
        <w:t>.</w:t>
      </w:r>
    </w:p>
    <w:p w:rsidR="000310BC" w:rsidRPr="000310BC" w:rsidRDefault="000310BC" w:rsidP="000310BC">
      <w:pPr>
        <w:numPr>
          <w:ilvl w:val="0"/>
          <w:numId w:val="51"/>
        </w:numPr>
        <w:tabs>
          <w:tab w:val="left" w:pos="0"/>
          <w:tab w:val="num" w:pos="776"/>
          <w:tab w:val="left" w:pos="1418"/>
        </w:tabs>
        <w:spacing w:after="120"/>
        <w:ind w:left="1418" w:hanging="567"/>
        <w:jc w:val="both"/>
        <w:rPr>
          <w:rFonts w:ascii="Segoe UI" w:hAnsi="Segoe UI" w:cs="Segoe UI"/>
          <w:b/>
          <w:iCs w:val="0"/>
        </w:rPr>
      </w:pPr>
      <w:r w:rsidRPr="000310BC">
        <w:rPr>
          <w:rFonts w:ascii="Segoe UI" w:hAnsi="Segoe UI" w:cs="Segoe UI"/>
          <w:i w:val="0"/>
          <w:iCs w:val="0"/>
        </w:rPr>
        <w:t xml:space="preserve">Vytvoření a zprovoznění komunikačního rozhraní se sadou automatických elektronických služeb, dostupných kontinuálně prostřednictvím internetu, které umožní: </w:t>
      </w:r>
    </w:p>
    <w:p w:rsidR="000310BC" w:rsidRPr="000310BC" w:rsidRDefault="000310BC" w:rsidP="000310BC">
      <w:pPr>
        <w:widowControl w:val="0"/>
        <w:numPr>
          <w:ilvl w:val="2"/>
          <w:numId w:val="57"/>
        </w:numPr>
        <w:spacing w:after="240"/>
        <w:ind w:left="2268" w:hanging="283"/>
        <w:jc w:val="both"/>
        <w:rPr>
          <w:rFonts w:ascii="Segoe UI" w:hAnsi="Segoe UI" w:cs="Segoe UI"/>
          <w:i w:val="0"/>
          <w:iCs w:val="0"/>
        </w:rPr>
      </w:pPr>
      <w:r w:rsidRPr="000310BC">
        <w:rPr>
          <w:rFonts w:ascii="Segoe UI" w:hAnsi="Segoe UI" w:cs="Segoe UI"/>
          <w:i w:val="0"/>
          <w:iCs w:val="0"/>
        </w:rPr>
        <w:t>bezpečné předávání všech dat a metadat uložených v Díle nezávislým systémům prostřednictvím automatických elektronických služeb,</w:t>
      </w:r>
    </w:p>
    <w:p w:rsidR="000310BC" w:rsidRPr="000310BC" w:rsidRDefault="000310BC" w:rsidP="000310BC">
      <w:pPr>
        <w:widowControl w:val="0"/>
        <w:numPr>
          <w:ilvl w:val="2"/>
          <w:numId w:val="57"/>
        </w:numPr>
        <w:spacing w:after="240"/>
        <w:ind w:left="2268" w:hanging="283"/>
        <w:jc w:val="both"/>
        <w:rPr>
          <w:rFonts w:ascii="Segoe UI" w:hAnsi="Segoe UI" w:cs="Segoe UI"/>
          <w:i w:val="0"/>
          <w:iCs w:val="0"/>
        </w:rPr>
      </w:pPr>
      <w:r w:rsidRPr="000310BC">
        <w:rPr>
          <w:rFonts w:ascii="Segoe UI" w:hAnsi="Segoe UI" w:cs="Segoe UI"/>
          <w:i w:val="0"/>
          <w:iCs w:val="0"/>
        </w:rPr>
        <w:t xml:space="preserve">komunikaci </w:t>
      </w:r>
      <w:r w:rsidR="008133EF">
        <w:rPr>
          <w:rFonts w:ascii="Segoe UI" w:hAnsi="Segoe UI" w:cs="Segoe UI"/>
          <w:i w:val="0"/>
          <w:iCs w:val="0"/>
        </w:rPr>
        <w:t>AIS SFŽP ČR</w:t>
      </w:r>
      <w:r w:rsidRPr="000310BC">
        <w:rPr>
          <w:rFonts w:ascii="Segoe UI" w:hAnsi="Segoe UI" w:cs="Segoe UI"/>
          <w:i w:val="0"/>
          <w:iCs w:val="0"/>
        </w:rPr>
        <w:t xml:space="preserve"> s okolními systémy, uvedenými v </w:t>
      </w:r>
      <w:r w:rsidR="00E42A07">
        <w:rPr>
          <w:rFonts w:ascii="Segoe UI" w:hAnsi="Segoe UI" w:cs="Segoe UI"/>
          <w:i w:val="0"/>
          <w:iCs w:val="0"/>
        </w:rPr>
        <w:t>příloze H</w:t>
      </w:r>
      <w:r w:rsidRPr="000310BC">
        <w:rPr>
          <w:rFonts w:ascii="Segoe UI" w:hAnsi="Segoe UI" w:cs="Segoe UI"/>
          <w:i w:val="0"/>
          <w:iCs w:val="0"/>
        </w:rPr>
        <w:t xml:space="preserve"> </w:t>
      </w:r>
      <w:r w:rsidR="00F564C7">
        <w:rPr>
          <w:rFonts w:ascii="Segoe UI" w:hAnsi="Segoe UI" w:cs="Segoe UI"/>
          <w:i w:val="0"/>
          <w:iCs w:val="0"/>
        </w:rPr>
        <w:t>Dohody</w:t>
      </w:r>
      <w:r w:rsidRPr="000310BC">
        <w:rPr>
          <w:rFonts w:ascii="Segoe UI" w:hAnsi="Segoe UI" w:cs="Segoe UI"/>
          <w:i w:val="0"/>
          <w:iCs w:val="0"/>
        </w:rPr>
        <w:t xml:space="preserve"> a s požadavky uvedenými v Přílohách této </w:t>
      </w:r>
      <w:r w:rsidR="00F564C7">
        <w:rPr>
          <w:rFonts w:ascii="Segoe UI" w:hAnsi="Segoe UI" w:cs="Segoe UI"/>
          <w:i w:val="0"/>
          <w:iCs w:val="0"/>
        </w:rPr>
        <w:t>Dohody</w:t>
      </w:r>
      <w:r w:rsidRPr="000310BC">
        <w:rPr>
          <w:rFonts w:ascii="Segoe UI" w:hAnsi="Segoe UI" w:cs="Segoe UI"/>
          <w:i w:val="0"/>
          <w:iCs w:val="0"/>
        </w:rPr>
        <w:t>.</w:t>
      </w:r>
    </w:p>
    <w:p w:rsidR="000310BC" w:rsidRPr="000310BC" w:rsidRDefault="000310BC" w:rsidP="000310BC">
      <w:pPr>
        <w:numPr>
          <w:ilvl w:val="0"/>
          <w:numId w:val="51"/>
        </w:numPr>
        <w:tabs>
          <w:tab w:val="left" w:pos="0"/>
          <w:tab w:val="num" w:pos="776"/>
          <w:tab w:val="left" w:pos="1418"/>
        </w:tabs>
        <w:spacing w:after="120"/>
        <w:ind w:left="1418" w:hanging="567"/>
        <w:jc w:val="both"/>
        <w:rPr>
          <w:rFonts w:ascii="Segoe UI" w:hAnsi="Segoe UI" w:cs="Segoe UI"/>
          <w:b/>
          <w:iCs w:val="0"/>
        </w:rPr>
      </w:pPr>
      <w:r w:rsidRPr="000310BC">
        <w:rPr>
          <w:rFonts w:ascii="Segoe UI" w:hAnsi="Segoe UI" w:cs="Segoe UI"/>
          <w:i w:val="0"/>
          <w:iCs w:val="0"/>
        </w:rPr>
        <w:t>Zajištění interoperability se všemi systémy uvedenými v </w:t>
      </w:r>
      <w:r w:rsidR="00E42A07">
        <w:rPr>
          <w:rFonts w:ascii="Segoe UI" w:hAnsi="Segoe UI" w:cs="Segoe UI"/>
          <w:i w:val="0"/>
          <w:iCs w:val="0"/>
        </w:rPr>
        <w:t>příloze H</w:t>
      </w:r>
      <w:r w:rsidRPr="000310BC">
        <w:rPr>
          <w:rFonts w:ascii="Segoe UI" w:hAnsi="Segoe UI" w:cs="Segoe UI"/>
          <w:i w:val="0"/>
          <w:iCs w:val="0"/>
        </w:rPr>
        <w:t xml:space="preserve"> </w:t>
      </w:r>
      <w:r w:rsidR="00F564C7">
        <w:rPr>
          <w:rFonts w:ascii="Segoe UI" w:hAnsi="Segoe UI" w:cs="Segoe UI"/>
          <w:i w:val="0"/>
          <w:iCs w:val="0"/>
        </w:rPr>
        <w:t>Dohody</w:t>
      </w:r>
      <w:r w:rsidRPr="000310BC">
        <w:rPr>
          <w:rFonts w:ascii="Segoe UI" w:hAnsi="Segoe UI" w:cs="Segoe UI"/>
          <w:i w:val="0"/>
          <w:iCs w:val="0"/>
        </w:rPr>
        <w:t xml:space="preserve"> – tj. zejména definice procesních a datových modelů a vývoj a implementace aplikačního prostředí, které interoperabilitu zajistí. </w:t>
      </w:r>
    </w:p>
    <w:p w:rsidR="000F7FE4" w:rsidRPr="000310BC" w:rsidRDefault="000310BC" w:rsidP="000310BC">
      <w:pPr>
        <w:numPr>
          <w:ilvl w:val="0"/>
          <w:numId w:val="51"/>
        </w:numPr>
        <w:tabs>
          <w:tab w:val="left" w:pos="0"/>
          <w:tab w:val="num" w:pos="776"/>
          <w:tab w:val="left" w:pos="1418"/>
        </w:tabs>
        <w:spacing w:after="120"/>
        <w:ind w:left="1418" w:hanging="567"/>
        <w:jc w:val="both"/>
        <w:rPr>
          <w:rFonts w:ascii="Segoe UI" w:hAnsi="Segoe UI" w:cs="Segoe UI"/>
          <w:b/>
          <w:iCs w:val="0"/>
        </w:rPr>
      </w:pPr>
      <w:r w:rsidRPr="000310BC">
        <w:rPr>
          <w:rFonts w:ascii="Segoe UI" w:hAnsi="Segoe UI" w:cs="Segoe UI"/>
          <w:i w:val="0"/>
          <w:iCs w:val="0"/>
        </w:rPr>
        <w:t>Zajištění interoperability s Informačním systémem základních registrů veřejné správy</w:t>
      </w:r>
      <w:r w:rsidR="006B7245">
        <w:rPr>
          <w:rFonts w:ascii="Segoe UI" w:hAnsi="Segoe UI" w:cs="Segoe UI"/>
          <w:i w:val="0"/>
          <w:iCs w:val="0"/>
        </w:rPr>
        <w:br/>
      </w:r>
      <w:r w:rsidRPr="000310BC">
        <w:rPr>
          <w:rFonts w:ascii="Segoe UI" w:hAnsi="Segoe UI" w:cs="Segoe UI"/>
          <w:i w:val="0"/>
          <w:iCs w:val="0"/>
        </w:rPr>
        <w:t xml:space="preserve">za účelem čerpání referenčních údajů nezbytných pro provádění agendy </w:t>
      </w:r>
      <w:r w:rsidR="00D34BD3">
        <w:rPr>
          <w:rFonts w:ascii="Segoe UI" w:hAnsi="Segoe UI" w:cs="Segoe UI"/>
          <w:i w:val="0"/>
          <w:iCs w:val="0"/>
        </w:rPr>
        <w:t>AIS SFŽP ČR</w:t>
      </w:r>
      <w:r w:rsidR="006B7245">
        <w:rPr>
          <w:rFonts w:ascii="Segoe UI" w:hAnsi="Segoe UI" w:cs="Segoe UI"/>
          <w:i w:val="0"/>
          <w:iCs w:val="0"/>
        </w:rPr>
        <w:br/>
      </w:r>
      <w:r w:rsidRPr="000310BC">
        <w:rPr>
          <w:rFonts w:ascii="Segoe UI" w:hAnsi="Segoe UI" w:cs="Segoe UI"/>
          <w:i w:val="0"/>
          <w:iCs w:val="0"/>
        </w:rPr>
        <w:t xml:space="preserve">a naplnění požadavků zákona č. 111/2009 Sb., o základních registrech, ve znění pozdějších předpisů. </w:t>
      </w:r>
    </w:p>
    <w:p w:rsidR="000310BC" w:rsidRPr="000310BC" w:rsidRDefault="000310BC" w:rsidP="00F564C7">
      <w:pPr>
        <w:pStyle w:val="rove3"/>
        <w:rPr>
          <w:lang w:val="en-US"/>
        </w:rPr>
      </w:pPr>
      <w:r w:rsidRPr="000310BC">
        <w:t>Zajištění průběhu projektu – komplexní a detailní organizace projek</w:t>
      </w:r>
      <w:r w:rsidR="00080785">
        <w:t>tu a jeho metodického provádění:</w:t>
      </w:r>
      <w:r w:rsidRPr="000310BC">
        <w:t xml:space="preserve"> </w:t>
      </w:r>
    </w:p>
    <w:p w:rsidR="000310BC" w:rsidRPr="000310BC" w:rsidRDefault="000310BC" w:rsidP="00F564C7">
      <w:pPr>
        <w:numPr>
          <w:ilvl w:val="0"/>
          <w:numId w:val="136"/>
        </w:numPr>
        <w:tabs>
          <w:tab w:val="left" w:pos="0"/>
          <w:tab w:val="left" w:pos="1418"/>
        </w:tabs>
        <w:spacing w:after="120"/>
        <w:ind w:firstLine="109"/>
        <w:jc w:val="both"/>
        <w:rPr>
          <w:rFonts w:ascii="Segoe UI" w:hAnsi="Segoe UI" w:cs="Segoe UI"/>
          <w:i w:val="0"/>
          <w:iCs w:val="0"/>
        </w:rPr>
      </w:pPr>
      <w:bookmarkStart w:id="1" w:name="_Toc374781798"/>
      <w:bookmarkStart w:id="2" w:name="_Toc380912815"/>
      <w:bookmarkStart w:id="3" w:name="_Toc434320478"/>
      <w:bookmarkStart w:id="4" w:name="_Toc442666140"/>
      <w:bookmarkStart w:id="5" w:name="_Toc444942179"/>
      <w:r w:rsidRPr="000310BC">
        <w:rPr>
          <w:rFonts w:ascii="Segoe UI" w:hAnsi="Segoe UI" w:cs="Segoe UI"/>
          <w:i w:val="0"/>
          <w:iCs w:val="0"/>
        </w:rPr>
        <w:t>Nastavení projektového rámce:</w:t>
      </w:r>
    </w:p>
    <w:p w:rsidR="000310BC" w:rsidRPr="000310BC" w:rsidRDefault="006354A7" w:rsidP="00F564C7">
      <w:pPr>
        <w:widowControl w:val="0"/>
        <w:numPr>
          <w:ilvl w:val="2"/>
          <w:numId w:val="135"/>
        </w:numPr>
        <w:tabs>
          <w:tab w:val="left" w:pos="1418"/>
        </w:tabs>
        <w:spacing w:after="240"/>
        <w:ind w:left="2268" w:hanging="283"/>
        <w:jc w:val="both"/>
        <w:rPr>
          <w:rFonts w:ascii="Segoe UI" w:hAnsi="Segoe UI" w:cs="Segoe UI"/>
          <w:i w:val="0"/>
          <w:iCs w:val="0"/>
        </w:rPr>
      </w:pPr>
      <w:r>
        <w:rPr>
          <w:rFonts w:ascii="Segoe UI" w:hAnsi="Segoe UI" w:cs="Segoe UI"/>
          <w:i w:val="0"/>
          <w:iCs w:val="0"/>
        </w:rPr>
        <w:t>n</w:t>
      </w:r>
      <w:r w:rsidR="000310BC" w:rsidRPr="000310BC">
        <w:rPr>
          <w:rFonts w:ascii="Segoe UI" w:hAnsi="Segoe UI" w:cs="Segoe UI"/>
          <w:i w:val="0"/>
          <w:iCs w:val="0"/>
        </w:rPr>
        <w:t>astavení a realizace provádění, řízení a postupu projektu v souladu s obecně zavedenou projektovou metodikou (řízení projektových procesů podle platné a rozšířené mezinárodní metodiky, např. PRINCE2 nebo PMBOK)</w:t>
      </w:r>
      <w:r>
        <w:rPr>
          <w:rFonts w:ascii="Segoe UI" w:hAnsi="Segoe UI" w:cs="Segoe UI"/>
          <w:i w:val="0"/>
          <w:iCs w:val="0"/>
        </w:rPr>
        <w:t>,</w:t>
      </w:r>
    </w:p>
    <w:p w:rsidR="000310BC" w:rsidRPr="000310BC" w:rsidRDefault="006354A7" w:rsidP="00F564C7">
      <w:pPr>
        <w:widowControl w:val="0"/>
        <w:numPr>
          <w:ilvl w:val="2"/>
          <w:numId w:val="135"/>
        </w:numPr>
        <w:tabs>
          <w:tab w:val="left" w:pos="1418"/>
        </w:tabs>
        <w:spacing w:after="240"/>
        <w:ind w:left="2268" w:hanging="283"/>
        <w:jc w:val="both"/>
        <w:rPr>
          <w:rFonts w:ascii="Segoe UI" w:hAnsi="Segoe UI" w:cs="Segoe UI"/>
          <w:i w:val="0"/>
          <w:iCs w:val="0"/>
        </w:rPr>
      </w:pPr>
      <w:r>
        <w:rPr>
          <w:rFonts w:ascii="Segoe UI" w:hAnsi="Segoe UI" w:cs="Segoe UI"/>
          <w:i w:val="0"/>
          <w:iCs w:val="0"/>
        </w:rPr>
        <w:t>d</w:t>
      </w:r>
      <w:r w:rsidR="000310BC" w:rsidRPr="000310BC">
        <w:rPr>
          <w:rFonts w:ascii="Segoe UI" w:hAnsi="Segoe UI" w:cs="Segoe UI"/>
          <w:i w:val="0"/>
          <w:iCs w:val="0"/>
        </w:rPr>
        <w:t xml:space="preserve">efinice projektové dokumentace a vytvoření všech </w:t>
      </w:r>
      <w:r>
        <w:rPr>
          <w:rFonts w:ascii="Segoe UI" w:hAnsi="Segoe UI" w:cs="Segoe UI"/>
          <w:i w:val="0"/>
          <w:iCs w:val="0"/>
        </w:rPr>
        <w:t>příslušných šablon,</w:t>
      </w:r>
    </w:p>
    <w:p w:rsidR="000310BC" w:rsidRPr="000310BC" w:rsidRDefault="006354A7" w:rsidP="00F564C7">
      <w:pPr>
        <w:widowControl w:val="0"/>
        <w:numPr>
          <w:ilvl w:val="2"/>
          <w:numId w:val="135"/>
        </w:numPr>
        <w:tabs>
          <w:tab w:val="left" w:pos="1418"/>
        </w:tabs>
        <w:spacing w:after="240"/>
        <w:ind w:left="2268" w:hanging="283"/>
        <w:jc w:val="both"/>
        <w:rPr>
          <w:rFonts w:ascii="Segoe UI" w:hAnsi="Segoe UI" w:cs="Segoe UI"/>
          <w:i w:val="0"/>
          <w:iCs w:val="0"/>
        </w:rPr>
      </w:pPr>
      <w:r>
        <w:rPr>
          <w:rFonts w:ascii="Segoe UI" w:hAnsi="Segoe UI" w:cs="Segoe UI"/>
          <w:i w:val="0"/>
          <w:iCs w:val="0"/>
        </w:rPr>
        <w:t>p</w:t>
      </w:r>
      <w:r w:rsidR="000310BC" w:rsidRPr="000310BC">
        <w:rPr>
          <w:rFonts w:ascii="Segoe UI" w:hAnsi="Segoe UI" w:cs="Segoe UI"/>
          <w:i w:val="0"/>
          <w:iCs w:val="0"/>
        </w:rPr>
        <w:t>ostup projektu bude prováděn v souladu s odsouhlasenými postupy projektového řízení.</w:t>
      </w:r>
    </w:p>
    <w:p w:rsidR="000310BC" w:rsidRPr="000310BC" w:rsidRDefault="000310BC" w:rsidP="00022C19">
      <w:pPr>
        <w:numPr>
          <w:ilvl w:val="0"/>
          <w:numId w:val="136"/>
        </w:numPr>
        <w:tabs>
          <w:tab w:val="left" w:pos="0"/>
          <w:tab w:val="left" w:pos="1418"/>
        </w:tabs>
        <w:spacing w:after="120"/>
        <w:ind w:firstLine="109"/>
        <w:jc w:val="both"/>
        <w:rPr>
          <w:rFonts w:ascii="Segoe UI" w:hAnsi="Segoe UI" w:cs="Segoe UI"/>
          <w:i w:val="0"/>
          <w:iCs w:val="0"/>
        </w:rPr>
      </w:pPr>
      <w:r w:rsidRPr="000310BC">
        <w:rPr>
          <w:rFonts w:ascii="Segoe UI" w:hAnsi="Segoe UI" w:cs="Segoe UI"/>
          <w:i w:val="0"/>
          <w:iCs w:val="0"/>
        </w:rPr>
        <w:t>Definice, zpracování a vedení projektové dokumentace:</w:t>
      </w:r>
    </w:p>
    <w:p w:rsidR="000310BC" w:rsidRPr="000310BC" w:rsidRDefault="006354A7" w:rsidP="006354A7">
      <w:pPr>
        <w:widowControl w:val="0"/>
        <w:numPr>
          <w:ilvl w:val="2"/>
          <w:numId w:val="135"/>
        </w:numPr>
        <w:tabs>
          <w:tab w:val="left" w:pos="1418"/>
        </w:tabs>
        <w:spacing w:after="240"/>
        <w:ind w:left="2268" w:hanging="283"/>
        <w:jc w:val="both"/>
        <w:rPr>
          <w:rFonts w:ascii="Segoe UI" w:hAnsi="Segoe UI" w:cs="Segoe UI"/>
          <w:i w:val="0"/>
          <w:iCs w:val="0"/>
        </w:rPr>
      </w:pPr>
      <w:r>
        <w:rPr>
          <w:rFonts w:ascii="Segoe UI" w:hAnsi="Segoe UI" w:cs="Segoe UI"/>
          <w:i w:val="0"/>
          <w:iCs w:val="0"/>
        </w:rPr>
        <w:t>p</w:t>
      </w:r>
      <w:r w:rsidR="000310BC" w:rsidRPr="000310BC">
        <w:rPr>
          <w:rFonts w:ascii="Segoe UI" w:hAnsi="Segoe UI" w:cs="Segoe UI"/>
          <w:i w:val="0"/>
          <w:iCs w:val="0"/>
        </w:rPr>
        <w:t>rováděcí projekt – komplexní vymezení projektu a popis jeho postupu – popis etap, okolí projektu, harmonogramu, detailní popis jednotlivých projektových aktivit</w:t>
      </w:r>
      <w:r w:rsidR="00110B3F">
        <w:rPr>
          <w:rFonts w:ascii="Segoe UI" w:hAnsi="Segoe UI" w:cs="Segoe UI"/>
          <w:i w:val="0"/>
          <w:iCs w:val="0"/>
        </w:rPr>
        <w:t xml:space="preserve"> a jejich vstupů, výstupů, potřebné součinnosti,</w:t>
      </w:r>
      <w:r w:rsidR="006B7245">
        <w:rPr>
          <w:rFonts w:ascii="Segoe UI" w:hAnsi="Segoe UI" w:cs="Segoe UI"/>
          <w:i w:val="0"/>
          <w:iCs w:val="0"/>
        </w:rPr>
        <w:br/>
      </w:r>
      <w:r w:rsidR="000310BC" w:rsidRPr="000310BC">
        <w:rPr>
          <w:rFonts w:ascii="Segoe UI" w:hAnsi="Segoe UI" w:cs="Segoe UI"/>
          <w:i w:val="0"/>
          <w:iCs w:val="0"/>
        </w:rPr>
        <w:t>které logicky vedou k cílům projektu</w:t>
      </w:r>
      <w:r>
        <w:rPr>
          <w:rFonts w:ascii="Segoe UI" w:hAnsi="Segoe UI" w:cs="Segoe UI"/>
          <w:i w:val="0"/>
          <w:iCs w:val="0"/>
        </w:rPr>
        <w:t>,</w:t>
      </w:r>
    </w:p>
    <w:p w:rsidR="000310BC" w:rsidRPr="000310BC" w:rsidRDefault="006354A7" w:rsidP="006354A7">
      <w:pPr>
        <w:widowControl w:val="0"/>
        <w:numPr>
          <w:ilvl w:val="2"/>
          <w:numId w:val="135"/>
        </w:numPr>
        <w:spacing w:after="240"/>
        <w:ind w:left="2268" w:hanging="283"/>
        <w:jc w:val="both"/>
        <w:rPr>
          <w:rFonts w:ascii="Segoe UI" w:hAnsi="Segoe UI" w:cs="Segoe UI"/>
          <w:i w:val="0"/>
          <w:iCs w:val="0"/>
        </w:rPr>
      </w:pPr>
      <w:r>
        <w:rPr>
          <w:rFonts w:ascii="Segoe UI" w:hAnsi="Segoe UI" w:cs="Segoe UI"/>
          <w:i w:val="0"/>
          <w:iCs w:val="0"/>
        </w:rPr>
        <w:t>a</w:t>
      </w:r>
      <w:r w:rsidR="000310BC" w:rsidRPr="000310BC">
        <w:rPr>
          <w:rFonts w:ascii="Segoe UI" w:hAnsi="Segoe UI" w:cs="Segoe UI"/>
          <w:i w:val="0"/>
          <w:iCs w:val="0"/>
        </w:rPr>
        <w:t xml:space="preserve">nalýza projektových rizik, </w:t>
      </w:r>
      <w:r w:rsidR="00110B3F">
        <w:rPr>
          <w:rFonts w:ascii="Segoe UI" w:hAnsi="Segoe UI" w:cs="Segoe UI"/>
          <w:i w:val="0"/>
          <w:iCs w:val="0"/>
        </w:rPr>
        <w:t xml:space="preserve">definice a realizace opatření pro </w:t>
      </w:r>
      <w:r w:rsidR="009A01F9">
        <w:rPr>
          <w:rFonts w:ascii="Segoe UI" w:hAnsi="Segoe UI" w:cs="Segoe UI"/>
          <w:i w:val="0"/>
          <w:iCs w:val="0"/>
        </w:rPr>
        <w:t>snížení</w:t>
      </w:r>
      <w:r w:rsidR="00110B3F">
        <w:rPr>
          <w:rFonts w:ascii="Segoe UI" w:hAnsi="Segoe UI" w:cs="Segoe UI"/>
          <w:i w:val="0"/>
          <w:iCs w:val="0"/>
        </w:rPr>
        <w:t xml:space="preserve"> rizik, </w:t>
      </w:r>
      <w:r w:rsidR="000310BC" w:rsidRPr="000310BC">
        <w:rPr>
          <w:rFonts w:ascii="Segoe UI" w:hAnsi="Segoe UI" w:cs="Segoe UI"/>
          <w:i w:val="0"/>
          <w:iCs w:val="0"/>
        </w:rPr>
        <w:t>realizace postupů řízení rizik</w:t>
      </w:r>
      <w:r>
        <w:rPr>
          <w:rFonts w:ascii="Segoe UI" w:hAnsi="Segoe UI" w:cs="Segoe UI"/>
          <w:i w:val="0"/>
          <w:iCs w:val="0"/>
        </w:rPr>
        <w:t>,</w:t>
      </w:r>
    </w:p>
    <w:p w:rsidR="000310BC" w:rsidRPr="000310BC" w:rsidRDefault="006354A7" w:rsidP="006354A7">
      <w:pPr>
        <w:widowControl w:val="0"/>
        <w:numPr>
          <w:ilvl w:val="2"/>
          <w:numId w:val="135"/>
        </w:numPr>
        <w:spacing w:after="240"/>
        <w:ind w:left="2268" w:hanging="288"/>
        <w:jc w:val="both"/>
        <w:rPr>
          <w:rFonts w:ascii="Segoe UI" w:hAnsi="Segoe UI" w:cs="Segoe UI"/>
          <w:i w:val="0"/>
          <w:iCs w:val="0"/>
        </w:rPr>
      </w:pPr>
      <w:r>
        <w:rPr>
          <w:rFonts w:ascii="Segoe UI" w:hAnsi="Segoe UI" w:cs="Segoe UI"/>
          <w:i w:val="0"/>
          <w:iCs w:val="0"/>
        </w:rPr>
        <w:t>o</w:t>
      </w:r>
      <w:r w:rsidR="000310BC" w:rsidRPr="000310BC">
        <w:rPr>
          <w:rFonts w:ascii="Segoe UI" w:hAnsi="Segoe UI" w:cs="Segoe UI"/>
          <w:i w:val="0"/>
          <w:iCs w:val="0"/>
        </w:rPr>
        <w:t>statní projektové dokumenty (požadavky na změny, zápisy z jednání všech organizačních struktur projektu, reporty a další výstupy řízení projektových procesů).</w:t>
      </w:r>
    </w:p>
    <w:p w:rsidR="000310BC" w:rsidRPr="000310BC" w:rsidRDefault="000310BC" w:rsidP="006354A7">
      <w:pPr>
        <w:pStyle w:val="rove3"/>
      </w:pPr>
      <w:r w:rsidRPr="000310BC">
        <w:t>Provedení analýzy požadavků na Dílo a jeho provoz</w:t>
      </w:r>
      <w:r w:rsidR="00080785">
        <w:t>:</w:t>
      </w:r>
    </w:p>
    <w:p w:rsidR="000310BC" w:rsidRPr="000310BC" w:rsidRDefault="000310BC" w:rsidP="00022C19">
      <w:pPr>
        <w:numPr>
          <w:ilvl w:val="0"/>
          <w:numId w:val="138"/>
        </w:numPr>
        <w:tabs>
          <w:tab w:val="left" w:pos="0"/>
          <w:tab w:val="left" w:pos="1418"/>
        </w:tabs>
        <w:spacing w:after="120"/>
        <w:ind w:firstLine="109"/>
        <w:jc w:val="both"/>
        <w:rPr>
          <w:rFonts w:ascii="Segoe UI" w:hAnsi="Segoe UI" w:cs="Segoe UI"/>
          <w:i w:val="0"/>
          <w:iCs w:val="0"/>
        </w:rPr>
      </w:pPr>
      <w:r w:rsidRPr="000310BC">
        <w:rPr>
          <w:rFonts w:ascii="Segoe UI" w:hAnsi="Segoe UI" w:cs="Segoe UI"/>
          <w:i w:val="0"/>
          <w:iCs w:val="0"/>
        </w:rPr>
        <w:t>Analýza požadavků</w:t>
      </w:r>
    </w:p>
    <w:p w:rsidR="000310BC" w:rsidRPr="000310BC" w:rsidRDefault="006354A7" w:rsidP="000310BC">
      <w:pPr>
        <w:widowControl w:val="0"/>
        <w:numPr>
          <w:ilvl w:val="2"/>
          <w:numId w:val="106"/>
        </w:numPr>
        <w:spacing w:after="240"/>
        <w:ind w:left="2268" w:hanging="283"/>
        <w:jc w:val="both"/>
        <w:rPr>
          <w:rFonts w:ascii="Segoe UI" w:hAnsi="Segoe UI" w:cs="Segoe UI"/>
          <w:i w:val="0"/>
          <w:iCs w:val="0"/>
        </w:rPr>
      </w:pPr>
      <w:r>
        <w:rPr>
          <w:rFonts w:ascii="Segoe UI" w:hAnsi="Segoe UI" w:cs="Segoe UI"/>
          <w:i w:val="0"/>
          <w:iCs w:val="0"/>
        </w:rPr>
        <w:t>p</w:t>
      </w:r>
      <w:r w:rsidR="000310BC" w:rsidRPr="000310BC">
        <w:rPr>
          <w:rFonts w:ascii="Segoe UI" w:hAnsi="Segoe UI" w:cs="Segoe UI"/>
          <w:i w:val="0"/>
          <w:iCs w:val="0"/>
        </w:rPr>
        <w:t xml:space="preserve">rovedení analýzy uživatelských požadavků </w:t>
      </w:r>
      <w:r>
        <w:rPr>
          <w:rFonts w:ascii="Segoe UI" w:hAnsi="Segoe UI" w:cs="Segoe UI"/>
          <w:i w:val="0"/>
          <w:iCs w:val="0"/>
        </w:rPr>
        <w:t>Objednatele</w:t>
      </w:r>
      <w:r w:rsidR="000310BC" w:rsidRPr="000310BC">
        <w:rPr>
          <w:rFonts w:ascii="Segoe UI" w:hAnsi="Segoe UI" w:cs="Segoe UI"/>
          <w:i w:val="0"/>
          <w:iCs w:val="0"/>
        </w:rPr>
        <w:t xml:space="preserve"> uvedených</w:t>
      </w:r>
      <w:r w:rsidR="006B7245">
        <w:rPr>
          <w:rFonts w:ascii="Segoe UI" w:hAnsi="Segoe UI" w:cs="Segoe UI"/>
          <w:i w:val="0"/>
          <w:iCs w:val="0"/>
        </w:rPr>
        <w:br/>
      </w:r>
      <w:r w:rsidR="000310BC" w:rsidRPr="000310BC">
        <w:rPr>
          <w:rFonts w:ascii="Segoe UI" w:hAnsi="Segoe UI" w:cs="Segoe UI"/>
          <w:i w:val="0"/>
          <w:iCs w:val="0"/>
        </w:rPr>
        <w:t xml:space="preserve">v přílohách </w:t>
      </w:r>
      <w:r>
        <w:rPr>
          <w:rFonts w:ascii="Segoe UI" w:hAnsi="Segoe UI" w:cs="Segoe UI"/>
          <w:i w:val="0"/>
          <w:iCs w:val="0"/>
        </w:rPr>
        <w:t>Dohody</w:t>
      </w:r>
      <w:r w:rsidR="000310BC" w:rsidRPr="000310BC">
        <w:rPr>
          <w:rFonts w:ascii="Segoe UI" w:hAnsi="Segoe UI" w:cs="Segoe UI"/>
          <w:i w:val="0"/>
          <w:iCs w:val="0"/>
        </w:rPr>
        <w:t xml:space="preserve">, jejich zpřesnění a další doplnění na základě projednání s delegovanými zástupci </w:t>
      </w:r>
      <w:r>
        <w:rPr>
          <w:rFonts w:ascii="Segoe UI" w:hAnsi="Segoe UI" w:cs="Segoe UI"/>
          <w:i w:val="0"/>
          <w:iCs w:val="0"/>
        </w:rPr>
        <w:t>Objednatele</w:t>
      </w:r>
      <w:r w:rsidR="000310BC" w:rsidRPr="000310BC">
        <w:rPr>
          <w:rFonts w:ascii="Segoe UI" w:hAnsi="Segoe UI" w:cs="Segoe UI"/>
          <w:i w:val="0"/>
          <w:iCs w:val="0"/>
        </w:rPr>
        <w:t xml:space="preserve"> v projektovém týmu a v pracovních skupinách</w:t>
      </w:r>
      <w:r w:rsidR="00022C19">
        <w:rPr>
          <w:rFonts w:ascii="Segoe UI" w:hAnsi="Segoe UI" w:cs="Segoe UI"/>
          <w:i w:val="0"/>
          <w:iCs w:val="0"/>
        </w:rPr>
        <w:t>,</w:t>
      </w:r>
    </w:p>
    <w:p w:rsidR="000310BC" w:rsidRPr="000310BC" w:rsidRDefault="006354A7" w:rsidP="000310BC">
      <w:pPr>
        <w:widowControl w:val="0"/>
        <w:numPr>
          <w:ilvl w:val="2"/>
          <w:numId w:val="106"/>
        </w:numPr>
        <w:spacing w:after="240"/>
        <w:ind w:left="2268" w:hanging="283"/>
        <w:jc w:val="both"/>
        <w:rPr>
          <w:rFonts w:ascii="Segoe UI" w:hAnsi="Segoe UI" w:cs="Segoe UI"/>
          <w:i w:val="0"/>
          <w:iCs w:val="0"/>
        </w:rPr>
      </w:pPr>
      <w:r>
        <w:rPr>
          <w:rFonts w:ascii="Segoe UI" w:hAnsi="Segoe UI" w:cs="Segoe UI"/>
          <w:i w:val="0"/>
          <w:iCs w:val="0"/>
        </w:rPr>
        <w:t>p</w:t>
      </w:r>
      <w:r w:rsidR="000310BC" w:rsidRPr="000310BC">
        <w:rPr>
          <w:rFonts w:ascii="Segoe UI" w:hAnsi="Segoe UI" w:cs="Segoe UI"/>
          <w:i w:val="0"/>
          <w:iCs w:val="0"/>
        </w:rPr>
        <w:t>rovedení analýzy požadavků okolí systému (identifikace kooperujících okolních systémů, identifikace faktorů okolí ovlivňující systém přímo</w:t>
      </w:r>
      <w:r w:rsidR="006B7245">
        <w:rPr>
          <w:rFonts w:ascii="Segoe UI" w:hAnsi="Segoe UI" w:cs="Segoe UI"/>
          <w:i w:val="0"/>
          <w:iCs w:val="0"/>
        </w:rPr>
        <w:br/>
      </w:r>
      <w:r w:rsidR="000310BC" w:rsidRPr="000310BC">
        <w:rPr>
          <w:rFonts w:ascii="Segoe UI" w:hAnsi="Segoe UI" w:cs="Segoe UI"/>
          <w:i w:val="0"/>
          <w:iCs w:val="0"/>
        </w:rPr>
        <w:t>i nepřímo</w:t>
      </w:r>
      <w:r w:rsidR="00022C19">
        <w:rPr>
          <w:rFonts w:ascii="Segoe UI" w:hAnsi="Segoe UI" w:cs="Segoe UI"/>
          <w:i w:val="0"/>
          <w:iCs w:val="0"/>
        </w:rPr>
        <w:t>),</w:t>
      </w:r>
    </w:p>
    <w:p w:rsidR="000310BC" w:rsidRPr="000310BC" w:rsidRDefault="006354A7" w:rsidP="000310BC">
      <w:pPr>
        <w:widowControl w:val="0"/>
        <w:numPr>
          <w:ilvl w:val="2"/>
          <w:numId w:val="106"/>
        </w:numPr>
        <w:spacing w:after="240"/>
        <w:ind w:left="2268" w:hanging="283"/>
        <w:jc w:val="both"/>
        <w:rPr>
          <w:rFonts w:ascii="Segoe UI" w:hAnsi="Segoe UI" w:cs="Segoe UI"/>
          <w:i w:val="0"/>
          <w:iCs w:val="0"/>
        </w:rPr>
      </w:pPr>
      <w:r>
        <w:rPr>
          <w:rFonts w:ascii="Segoe UI" w:hAnsi="Segoe UI" w:cs="Segoe UI"/>
          <w:i w:val="0"/>
          <w:iCs w:val="0"/>
        </w:rPr>
        <w:t>p</w:t>
      </w:r>
      <w:r w:rsidR="000310BC" w:rsidRPr="000310BC">
        <w:rPr>
          <w:rFonts w:ascii="Segoe UI" w:hAnsi="Segoe UI" w:cs="Segoe UI"/>
          <w:i w:val="0"/>
          <w:iCs w:val="0"/>
        </w:rPr>
        <w:t xml:space="preserve">rovedení analýzy interní dokumentace </w:t>
      </w:r>
      <w:r>
        <w:rPr>
          <w:rFonts w:ascii="Segoe UI" w:hAnsi="Segoe UI" w:cs="Segoe UI"/>
          <w:i w:val="0"/>
          <w:iCs w:val="0"/>
        </w:rPr>
        <w:t>Objednatele</w:t>
      </w:r>
      <w:r w:rsidR="000310BC" w:rsidRPr="000310BC">
        <w:rPr>
          <w:rFonts w:ascii="Segoe UI" w:hAnsi="Segoe UI" w:cs="Segoe UI"/>
          <w:i w:val="0"/>
          <w:iCs w:val="0"/>
        </w:rPr>
        <w:t xml:space="preserve"> </w:t>
      </w:r>
      <w:r w:rsidR="006B7245">
        <w:rPr>
          <w:rFonts w:ascii="Segoe UI" w:hAnsi="Segoe UI" w:cs="Segoe UI"/>
          <w:i w:val="0"/>
          <w:iCs w:val="0"/>
        </w:rPr>
        <w:t xml:space="preserve">– </w:t>
      </w:r>
      <w:r w:rsidR="009A01F9">
        <w:rPr>
          <w:rFonts w:ascii="Segoe UI" w:hAnsi="Segoe UI" w:cs="Segoe UI"/>
          <w:i w:val="0"/>
          <w:iCs w:val="0"/>
        </w:rPr>
        <w:t>metodické postupy, směrnice za účelem</w:t>
      </w:r>
      <w:r w:rsidR="00920F88">
        <w:rPr>
          <w:rFonts w:ascii="Segoe UI" w:hAnsi="Segoe UI" w:cs="Segoe UI"/>
          <w:i w:val="0"/>
          <w:iCs w:val="0"/>
        </w:rPr>
        <w:t xml:space="preserve"> definice a upřesnění</w:t>
      </w:r>
      <w:r w:rsidR="000310BC" w:rsidRPr="000310BC">
        <w:rPr>
          <w:rFonts w:ascii="Segoe UI" w:hAnsi="Segoe UI" w:cs="Segoe UI"/>
          <w:i w:val="0"/>
          <w:iCs w:val="0"/>
        </w:rPr>
        <w:t xml:space="preserve"> uživatelských a technických požadavků</w:t>
      </w:r>
      <w:r w:rsidR="00920F88">
        <w:rPr>
          <w:rFonts w:ascii="Segoe UI" w:hAnsi="Segoe UI" w:cs="Segoe UI"/>
          <w:i w:val="0"/>
          <w:iCs w:val="0"/>
        </w:rPr>
        <w:t xml:space="preserve"> nebo požadavků na provoz</w:t>
      </w:r>
      <w:r w:rsidR="00022C19">
        <w:rPr>
          <w:rFonts w:ascii="Segoe UI" w:hAnsi="Segoe UI" w:cs="Segoe UI"/>
          <w:i w:val="0"/>
          <w:iCs w:val="0"/>
        </w:rPr>
        <w:t>,</w:t>
      </w:r>
    </w:p>
    <w:p w:rsidR="000310BC" w:rsidRPr="000310BC" w:rsidRDefault="006354A7" w:rsidP="000310BC">
      <w:pPr>
        <w:widowControl w:val="0"/>
        <w:numPr>
          <w:ilvl w:val="2"/>
          <w:numId w:val="106"/>
        </w:numPr>
        <w:spacing w:after="240"/>
        <w:ind w:left="2268" w:hanging="283"/>
        <w:jc w:val="both"/>
        <w:rPr>
          <w:rFonts w:ascii="Segoe UI" w:hAnsi="Segoe UI" w:cs="Segoe UI"/>
          <w:i w:val="0"/>
          <w:iCs w:val="0"/>
        </w:rPr>
      </w:pPr>
      <w:r>
        <w:rPr>
          <w:rFonts w:ascii="Segoe UI" w:hAnsi="Segoe UI" w:cs="Segoe UI"/>
          <w:i w:val="0"/>
          <w:iCs w:val="0"/>
        </w:rPr>
        <w:t>p</w:t>
      </w:r>
      <w:r w:rsidR="000310BC" w:rsidRPr="000310BC">
        <w:rPr>
          <w:rFonts w:ascii="Segoe UI" w:hAnsi="Segoe UI" w:cs="Segoe UI"/>
          <w:i w:val="0"/>
          <w:iCs w:val="0"/>
        </w:rPr>
        <w:t>rovedení analýzy legislativních požadavků na Dílo a provoz Díla</w:t>
      </w:r>
      <w:r w:rsidR="00022C19">
        <w:rPr>
          <w:rFonts w:ascii="Segoe UI" w:hAnsi="Segoe UI" w:cs="Segoe UI"/>
          <w:i w:val="0"/>
          <w:iCs w:val="0"/>
        </w:rPr>
        <w:t>,</w:t>
      </w:r>
    </w:p>
    <w:p w:rsidR="000310BC" w:rsidRPr="000310BC" w:rsidRDefault="006354A7" w:rsidP="000310BC">
      <w:pPr>
        <w:widowControl w:val="0"/>
        <w:numPr>
          <w:ilvl w:val="2"/>
          <w:numId w:val="106"/>
        </w:numPr>
        <w:spacing w:after="240"/>
        <w:ind w:left="2268" w:hanging="283"/>
        <w:jc w:val="both"/>
        <w:rPr>
          <w:rFonts w:ascii="Segoe UI" w:hAnsi="Segoe UI" w:cs="Segoe UI"/>
          <w:i w:val="0"/>
          <w:iCs w:val="0"/>
        </w:rPr>
      </w:pPr>
      <w:r>
        <w:rPr>
          <w:rFonts w:ascii="Segoe UI" w:hAnsi="Segoe UI" w:cs="Segoe UI"/>
          <w:i w:val="0"/>
          <w:iCs w:val="0"/>
        </w:rPr>
        <w:t>p</w:t>
      </w:r>
      <w:r w:rsidR="000310BC" w:rsidRPr="000310BC">
        <w:rPr>
          <w:rFonts w:ascii="Segoe UI" w:hAnsi="Segoe UI" w:cs="Segoe UI"/>
          <w:i w:val="0"/>
          <w:iCs w:val="0"/>
        </w:rPr>
        <w:t>rovedení analýzy technických požadavků na Dílo a jeho provoz</w:t>
      </w:r>
      <w:r w:rsidR="00022C19">
        <w:rPr>
          <w:rFonts w:ascii="Segoe UI" w:hAnsi="Segoe UI" w:cs="Segoe UI"/>
          <w:i w:val="0"/>
          <w:iCs w:val="0"/>
        </w:rPr>
        <w:t>,</w:t>
      </w:r>
    </w:p>
    <w:p w:rsidR="000310BC" w:rsidRPr="000310BC" w:rsidRDefault="006354A7" w:rsidP="000310BC">
      <w:pPr>
        <w:widowControl w:val="0"/>
        <w:numPr>
          <w:ilvl w:val="2"/>
          <w:numId w:val="106"/>
        </w:numPr>
        <w:spacing w:after="240"/>
        <w:ind w:left="2268" w:hanging="283"/>
        <w:jc w:val="both"/>
        <w:rPr>
          <w:rFonts w:ascii="Segoe UI" w:hAnsi="Segoe UI" w:cs="Segoe UI"/>
          <w:i w:val="0"/>
          <w:iCs w:val="0"/>
        </w:rPr>
      </w:pPr>
      <w:r>
        <w:rPr>
          <w:rFonts w:ascii="Segoe UI" w:hAnsi="Segoe UI" w:cs="Segoe UI"/>
          <w:i w:val="0"/>
          <w:iCs w:val="0"/>
        </w:rPr>
        <w:t>p</w:t>
      </w:r>
      <w:r w:rsidR="000310BC" w:rsidRPr="000310BC">
        <w:rPr>
          <w:rFonts w:ascii="Segoe UI" w:hAnsi="Segoe UI" w:cs="Segoe UI"/>
          <w:i w:val="0"/>
          <w:iCs w:val="0"/>
        </w:rPr>
        <w:t>rovedení analýzy bezpečnosti Díla a jeho provozu.</w:t>
      </w:r>
    </w:p>
    <w:p w:rsidR="000310BC" w:rsidRPr="000310BC" w:rsidRDefault="000310BC" w:rsidP="00080785">
      <w:pPr>
        <w:numPr>
          <w:ilvl w:val="0"/>
          <w:numId w:val="138"/>
        </w:numPr>
        <w:tabs>
          <w:tab w:val="left" w:pos="0"/>
          <w:tab w:val="left" w:pos="1418"/>
        </w:tabs>
        <w:spacing w:after="120"/>
        <w:ind w:firstLine="109"/>
        <w:jc w:val="both"/>
        <w:rPr>
          <w:rFonts w:ascii="Segoe UI" w:hAnsi="Segoe UI" w:cs="Segoe UI"/>
          <w:i w:val="0"/>
          <w:iCs w:val="0"/>
        </w:rPr>
      </w:pPr>
      <w:r w:rsidRPr="000310BC">
        <w:rPr>
          <w:rFonts w:ascii="Segoe UI" w:hAnsi="Segoe UI" w:cs="Segoe UI"/>
          <w:i w:val="0"/>
          <w:iCs w:val="0"/>
        </w:rPr>
        <w:t xml:space="preserve">Procesní analýza </w:t>
      </w:r>
    </w:p>
    <w:p w:rsidR="000310BC" w:rsidRPr="000310BC" w:rsidRDefault="000310BC" w:rsidP="000310BC">
      <w:pPr>
        <w:spacing w:before="240" w:after="120" w:line="276" w:lineRule="auto"/>
        <w:ind w:left="1416"/>
        <w:jc w:val="both"/>
        <w:rPr>
          <w:rFonts w:ascii="Segoe UI" w:eastAsia="Arial" w:hAnsi="Segoe UI" w:cs="Segoe UI"/>
          <w:i w:val="0"/>
          <w:iCs w:val="0"/>
          <w:color w:val="000000"/>
          <w:lang w:eastAsia="en-US"/>
        </w:rPr>
      </w:pPr>
      <w:r w:rsidRPr="000310BC">
        <w:rPr>
          <w:rFonts w:ascii="Segoe UI" w:eastAsia="Arial" w:hAnsi="Segoe UI" w:cs="Segoe UI"/>
          <w:i w:val="0"/>
          <w:iCs w:val="0"/>
          <w:color w:val="000000"/>
          <w:lang w:eastAsia="en-US"/>
        </w:rPr>
        <w:t>Základní rozsah procesní analýzy je stanoven v </w:t>
      </w:r>
      <w:r w:rsidR="00D93209">
        <w:rPr>
          <w:rFonts w:ascii="Segoe UI" w:eastAsia="Arial" w:hAnsi="Segoe UI" w:cs="Segoe UI"/>
          <w:i w:val="0"/>
          <w:iCs w:val="0"/>
          <w:color w:val="000000"/>
          <w:lang w:eastAsia="en-US"/>
        </w:rPr>
        <w:t>Příloze I</w:t>
      </w:r>
      <w:r w:rsidRPr="000310BC">
        <w:rPr>
          <w:rFonts w:ascii="Segoe UI" w:eastAsia="Arial" w:hAnsi="Segoe UI" w:cs="Segoe UI"/>
          <w:i w:val="0"/>
          <w:iCs w:val="0"/>
          <w:color w:val="000000"/>
          <w:lang w:eastAsia="en-US"/>
        </w:rPr>
        <w:t xml:space="preserve"> </w:t>
      </w:r>
      <w:r w:rsidR="00022C19">
        <w:rPr>
          <w:rFonts w:ascii="Segoe UI" w:eastAsia="Arial" w:hAnsi="Segoe UI" w:cs="Segoe UI"/>
          <w:i w:val="0"/>
          <w:iCs w:val="0"/>
          <w:color w:val="000000"/>
          <w:lang w:eastAsia="en-US"/>
        </w:rPr>
        <w:t>Dohody</w:t>
      </w:r>
      <w:r w:rsidRPr="000310BC">
        <w:rPr>
          <w:rFonts w:ascii="Segoe UI" w:eastAsia="Arial" w:hAnsi="Segoe UI" w:cs="Segoe UI"/>
          <w:i w:val="0"/>
          <w:iCs w:val="0"/>
          <w:color w:val="000000"/>
          <w:lang w:eastAsia="en-US"/>
        </w:rPr>
        <w:t>. Výstupem</w:t>
      </w:r>
      <w:r w:rsidR="006B7245">
        <w:rPr>
          <w:rFonts w:ascii="Segoe UI" w:eastAsia="Arial" w:hAnsi="Segoe UI" w:cs="Segoe UI"/>
          <w:i w:val="0"/>
          <w:iCs w:val="0"/>
          <w:color w:val="000000"/>
          <w:lang w:eastAsia="en-US"/>
        </w:rPr>
        <w:br/>
      </w:r>
      <w:r w:rsidRPr="000310BC">
        <w:rPr>
          <w:rFonts w:ascii="Segoe UI" w:eastAsia="Arial" w:hAnsi="Segoe UI" w:cs="Segoe UI"/>
          <w:i w:val="0"/>
          <w:iCs w:val="0"/>
          <w:color w:val="000000"/>
          <w:lang w:eastAsia="en-US"/>
        </w:rPr>
        <w:t>jsou zejména popisy procesů a implementační dokument.</w:t>
      </w:r>
    </w:p>
    <w:p w:rsidR="000310BC" w:rsidRPr="000310BC" w:rsidRDefault="00022C19" w:rsidP="000310BC">
      <w:pPr>
        <w:widowControl w:val="0"/>
        <w:numPr>
          <w:ilvl w:val="2"/>
          <w:numId w:val="111"/>
        </w:numPr>
        <w:spacing w:after="240"/>
        <w:ind w:left="2268" w:hanging="283"/>
        <w:jc w:val="both"/>
        <w:rPr>
          <w:rFonts w:ascii="Segoe UI" w:hAnsi="Segoe UI" w:cs="Segoe UI"/>
          <w:i w:val="0"/>
          <w:iCs w:val="0"/>
        </w:rPr>
      </w:pPr>
      <w:r>
        <w:rPr>
          <w:rFonts w:ascii="Segoe UI" w:hAnsi="Segoe UI" w:cs="Segoe UI"/>
          <w:i w:val="0"/>
          <w:iCs w:val="0"/>
        </w:rPr>
        <w:t>d</w:t>
      </w:r>
      <w:r w:rsidR="000310BC" w:rsidRPr="000310BC">
        <w:rPr>
          <w:rFonts w:ascii="Segoe UI" w:hAnsi="Segoe UI" w:cs="Segoe UI"/>
          <w:i w:val="0"/>
          <w:iCs w:val="0"/>
        </w:rPr>
        <w:t xml:space="preserve">efinice řídících procesů </w:t>
      </w:r>
      <w:r w:rsidR="004C063A">
        <w:rPr>
          <w:rFonts w:ascii="Segoe UI" w:hAnsi="Segoe UI" w:cs="Segoe UI"/>
          <w:i w:val="0"/>
          <w:iCs w:val="0"/>
        </w:rPr>
        <w:t>AIS SFŽP ČR</w:t>
      </w:r>
      <w:r w:rsidR="000310BC" w:rsidRPr="000310BC">
        <w:rPr>
          <w:rFonts w:ascii="Segoe UI" w:hAnsi="Segoe UI" w:cs="Segoe UI"/>
          <w:i w:val="0"/>
          <w:iCs w:val="0"/>
        </w:rPr>
        <w:t xml:space="preserve">, který je předmětem </w:t>
      </w:r>
      <w:r>
        <w:rPr>
          <w:rFonts w:ascii="Segoe UI" w:hAnsi="Segoe UI" w:cs="Segoe UI"/>
          <w:i w:val="0"/>
          <w:iCs w:val="0"/>
        </w:rPr>
        <w:t>Dohody</w:t>
      </w:r>
      <w:r w:rsidR="006B7245">
        <w:rPr>
          <w:rFonts w:ascii="Segoe UI" w:hAnsi="Segoe UI" w:cs="Segoe UI"/>
          <w:i w:val="0"/>
          <w:iCs w:val="0"/>
        </w:rPr>
        <w:br/>
      </w:r>
      <w:r w:rsidR="000310BC" w:rsidRPr="000310BC">
        <w:rPr>
          <w:rFonts w:ascii="Segoe UI" w:hAnsi="Segoe UI" w:cs="Segoe UI"/>
          <w:i w:val="0"/>
          <w:iCs w:val="0"/>
        </w:rPr>
        <w:t xml:space="preserve">a jejich implementace do prostředí </w:t>
      </w:r>
      <w:r>
        <w:rPr>
          <w:rFonts w:ascii="Segoe UI" w:hAnsi="Segoe UI" w:cs="Segoe UI"/>
          <w:i w:val="0"/>
          <w:iCs w:val="0"/>
        </w:rPr>
        <w:t>Objednatele,</w:t>
      </w:r>
    </w:p>
    <w:p w:rsidR="000310BC" w:rsidRPr="000310BC" w:rsidRDefault="00022C19" w:rsidP="000310BC">
      <w:pPr>
        <w:widowControl w:val="0"/>
        <w:numPr>
          <w:ilvl w:val="2"/>
          <w:numId w:val="111"/>
        </w:numPr>
        <w:spacing w:after="240"/>
        <w:ind w:left="2268" w:hanging="283"/>
        <w:jc w:val="both"/>
        <w:rPr>
          <w:rFonts w:ascii="Segoe UI" w:hAnsi="Segoe UI" w:cs="Segoe UI"/>
          <w:i w:val="0"/>
          <w:iCs w:val="0"/>
        </w:rPr>
      </w:pPr>
      <w:r>
        <w:rPr>
          <w:rFonts w:ascii="Segoe UI" w:hAnsi="Segoe UI" w:cs="Segoe UI"/>
          <w:i w:val="0"/>
          <w:iCs w:val="0"/>
        </w:rPr>
        <w:t>d</w:t>
      </w:r>
      <w:r w:rsidR="000310BC" w:rsidRPr="000310BC">
        <w:rPr>
          <w:rFonts w:ascii="Segoe UI" w:hAnsi="Segoe UI" w:cs="Segoe UI"/>
          <w:i w:val="0"/>
          <w:iCs w:val="0"/>
        </w:rPr>
        <w:t xml:space="preserve">efinice podpůrných procesů </w:t>
      </w:r>
      <w:r w:rsidR="004C063A">
        <w:rPr>
          <w:rFonts w:ascii="Segoe UI" w:hAnsi="Segoe UI" w:cs="Segoe UI"/>
          <w:i w:val="0"/>
          <w:iCs w:val="0"/>
        </w:rPr>
        <w:t>AIS SFŽP ČR</w:t>
      </w:r>
      <w:r w:rsidR="000310BC" w:rsidRPr="000310BC">
        <w:rPr>
          <w:rFonts w:ascii="Segoe UI" w:hAnsi="Segoe UI" w:cs="Segoe UI"/>
          <w:i w:val="0"/>
          <w:iCs w:val="0"/>
        </w:rPr>
        <w:t xml:space="preserve">, který je předmětem </w:t>
      </w:r>
      <w:r>
        <w:rPr>
          <w:rFonts w:ascii="Segoe UI" w:hAnsi="Segoe UI" w:cs="Segoe UI"/>
          <w:i w:val="0"/>
          <w:iCs w:val="0"/>
        </w:rPr>
        <w:t>Dohody</w:t>
      </w:r>
      <w:r w:rsidR="006B7245">
        <w:rPr>
          <w:rFonts w:ascii="Segoe UI" w:hAnsi="Segoe UI" w:cs="Segoe UI"/>
          <w:i w:val="0"/>
          <w:iCs w:val="0"/>
        </w:rPr>
        <w:br/>
      </w:r>
      <w:r w:rsidR="000310BC" w:rsidRPr="000310BC">
        <w:rPr>
          <w:rFonts w:ascii="Segoe UI" w:hAnsi="Segoe UI" w:cs="Segoe UI"/>
          <w:i w:val="0"/>
          <w:iCs w:val="0"/>
        </w:rPr>
        <w:t xml:space="preserve">a jejich implementace do prostředí </w:t>
      </w:r>
      <w:r>
        <w:rPr>
          <w:rFonts w:ascii="Segoe UI" w:hAnsi="Segoe UI" w:cs="Segoe UI"/>
          <w:i w:val="0"/>
          <w:iCs w:val="0"/>
        </w:rPr>
        <w:t>Objednatele,</w:t>
      </w:r>
    </w:p>
    <w:p w:rsidR="000310BC" w:rsidRPr="000310BC" w:rsidRDefault="00022C19" w:rsidP="000310BC">
      <w:pPr>
        <w:widowControl w:val="0"/>
        <w:numPr>
          <w:ilvl w:val="2"/>
          <w:numId w:val="111"/>
        </w:numPr>
        <w:spacing w:after="240"/>
        <w:ind w:left="2268" w:right="114" w:hanging="283"/>
        <w:jc w:val="both"/>
        <w:rPr>
          <w:rFonts w:ascii="Segoe UI" w:hAnsi="Segoe UI" w:cs="Segoe UI"/>
          <w:i w:val="0"/>
          <w:iCs w:val="0"/>
        </w:rPr>
      </w:pPr>
      <w:r>
        <w:rPr>
          <w:rFonts w:ascii="Segoe UI" w:hAnsi="Segoe UI" w:cs="Segoe UI"/>
          <w:i w:val="0"/>
          <w:iCs w:val="0"/>
        </w:rPr>
        <w:t>d</w:t>
      </w:r>
      <w:r w:rsidR="000310BC" w:rsidRPr="000310BC">
        <w:rPr>
          <w:rFonts w:ascii="Segoe UI" w:hAnsi="Segoe UI" w:cs="Segoe UI"/>
          <w:i w:val="0"/>
          <w:iCs w:val="0"/>
        </w:rPr>
        <w:t xml:space="preserve">efinice produkčních procesů </w:t>
      </w:r>
      <w:r w:rsidR="004C063A">
        <w:rPr>
          <w:rFonts w:ascii="Segoe UI" w:hAnsi="Segoe UI" w:cs="Segoe UI"/>
          <w:i w:val="0"/>
          <w:iCs w:val="0"/>
        </w:rPr>
        <w:t>AIS SFŽP ČR</w:t>
      </w:r>
      <w:r w:rsidR="000310BC" w:rsidRPr="000310BC">
        <w:rPr>
          <w:rFonts w:ascii="Segoe UI" w:hAnsi="Segoe UI" w:cs="Segoe UI"/>
          <w:i w:val="0"/>
          <w:iCs w:val="0"/>
        </w:rPr>
        <w:t xml:space="preserve">, který je předmětem </w:t>
      </w:r>
      <w:r>
        <w:rPr>
          <w:rFonts w:ascii="Segoe UI" w:hAnsi="Segoe UI" w:cs="Segoe UI"/>
          <w:i w:val="0"/>
          <w:iCs w:val="0"/>
        </w:rPr>
        <w:t>Dohody</w:t>
      </w:r>
      <w:r w:rsidR="006B7245">
        <w:rPr>
          <w:rFonts w:ascii="Segoe UI" w:hAnsi="Segoe UI" w:cs="Segoe UI"/>
          <w:i w:val="0"/>
          <w:iCs w:val="0"/>
        </w:rPr>
        <w:br/>
      </w:r>
      <w:r w:rsidR="000310BC" w:rsidRPr="000310BC">
        <w:rPr>
          <w:rFonts w:ascii="Segoe UI" w:hAnsi="Segoe UI" w:cs="Segoe UI"/>
          <w:i w:val="0"/>
          <w:iCs w:val="0"/>
        </w:rPr>
        <w:t xml:space="preserve">a jejich implementace do prostředí </w:t>
      </w:r>
      <w:r>
        <w:rPr>
          <w:rFonts w:ascii="Segoe UI" w:hAnsi="Segoe UI" w:cs="Segoe UI"/>
          <w:i w:val="0"/>
          <w:iCs w:val="0"/>
        </w:rPr>
        <w:t>Objednatele</w:t>
      </w:r>
      <w:r w:rsidR="000310BC" w:rsidRPr="000310BC">
        <w:rPr>
          <w:rFonts w:ascii="Segoe UI" w:hAnsi="Segoe UI" w:cs="Segoe UI"/>
          <w:i w:val="0"/>
          <w:iCs w:val="0"/>
        </w:rPr>
        <w:t>.</w:t>
      </w:r>
    </w:p>
    <w:p w:rsidR="000310BC" w:rsidRPr="00080785" w:rsidRDefault="000310BC" w:rsidP="00080785">
      <w:pPr>
        <w:numPr>
          <w:ilvl w:val="0"/>
          <w:numId w:val="138"/>
        </w:numPr>
        <w:tabs>
          <w:tab w:val="left" w:pos="0"/>
          <w:tab w:val="left" w:pos="1418"/>
        </w:tabs>
        <w:spacing w:after="120"/>
        <w:ind w:firstLine="109"/>
        <w:jc w:val="both"/>
        <w:rPr>
          <w:rFonts w:ascii="Segoe UI" w:hAnsi="Segoe UI" w:cs="Segoe UI"/>
          <w:i w:val="0"/>
          <w:iCs w:val="0"/>
        </w:rPr>
      </w:pPr>
      <w:r w:rsidRPr="00080785">
        <w:rPr>
          <w:rFonts w:ascii="Segoe UI" w:hAnsi="Segoe UI" w:cs="Segoe UI"/>
          <w:i w:val="0"/>
          <w:iCs w:val="0"/>
        </w:rPr>
        <w:t xml:space="preserve">Provedení dalších analytických aktivit nezbytných pro kvalitní návrh IS. </w:t>
      </w:r>
    </w:p>
    <w:p w:rsidR="000310BC" w:rsidRPr="00080785" w:rsidRDefault="000310BC" w:rsidP="00080785">
      <w:pPr>
        <w:spacing w:before="240" w:after="120" w:line="276" w:lineRule="auto"/>
        <w:ind w:left="993"/>
        <w:jc w:val="both"/>
        <w:rPr>
          <w:rFonts w:ascii="Segoe UI" w:eastAsia="Arial" w:hAnsi="Segoe UI" w:cs="Segoe UI"/>
          <w:i w:val="0"/>
          <w:iCs w:val="0"/>
          <w:color w:val="000000"/>
          <w:lang w:eastAsia="en-US"/>
        </w:rPr>
      </w:pPr>
      <w:r w:rsidRPr="00080785">
        <w:rPr>
          <w:rFonts w:ascii="Segoe UI" w:eastAsia="Arial" w:hAnsi="Segoe UI" w:cs="Segoe UI"/>
          <w:i w:val="0"/>
          <w:iCs w:val="0"/>
          <w:color w:val="000000"/>
          <w:lang w:eastAsia="en-US"/>
        </w:rPr>
        <w:t xml:space="preserve">Výstupem analýz zpracovaných podle </w:t>
      </w:r>
      <w:r w:rsidR="00080785" w:rsidRPr="00F94ED3">
        <w:rPr>
          <w:rFonts w:ascii="Segoe UI" w:eastAsia="Arial" w:hAnsi="Segoe UI" w:cs="Segoe UI"/>
          <w:i w:val="0"/>
          <w:iCs w:val="0"/>
          <w:color w:val="000000"/>
          <w:lang w:eastAsia="en-US"/>
        </w:rPr>
        <w:t>čl.</w:t>
      </w:r>
      <w:r w:rsidRPr="00F94ED3">
        <w:rPr>
          <w:rFonts w:ascii="Segoe UI" w:hAnsi="Segoe UI" w:cs="Segoe UI"/>
          <w:i w:val="0"/>
          <w:iCs w:val="0"/>
          <w:color w:val="000000"/>
          <w:lang w:eastAsia="en-US"/>
        </w:rPr>
        <w:t xml:space="preserve"> </w:t>
      </w:r>
      <w:r w:rsidRPr="00F94ED3">
        <w:rPr>
          <w:rFonts w:ascii="Segoe UI" w:eastAsia="Arial" w:hAnsi="Segoe UI" w:cs="Segoe UI"/>
          <w:i w:val="0"/>
          <w:iCs w:val="0"/>
          <w:color w:val="000000"/>
          <w:lang w:eastAsia="en-US"/>
        </w:rPr>
        <w:t>2.1.3. a</w:t>
      </w:r>
      <w:r w:rsidRPr="00080785">
        <w:rPr>
          <w:rFonts w:ascii="Segoe UI" w:eastAsia="Arial" w:hAnsi="Segoe UI" w:cs="Segoe UI"/>
          <w:i w:val="0"/>
          <w:iCs w:val="0"/>
          <w:color w:val="000000"/>
          <w:lang w:eastAsia="en-US"/>
        </w:rPr>
        <w:t xml:space="preserve"> </w:t>
      </w:r>
      <w:r w:rsidRPr="00F94ED3">
        <w:rPr>
          <w:rFonts w:ascii="Segoe UI" w:eastAsia="Arial" w:hAnsi="Segoe UI" w:cs="Segoe UI"/>
          <w:i w:val="0"/>
          <w:iCs w:val="0"/>
          <w:color w:val="000000"/>
          <w:lang w:eastAsia="en-US"/>
        </w:rPr>
        <w:t xml:space="preserve">Přílohy C </w:t>
      </w:r>
      <w:r w:rsidR="00080785" w:rsidRPr="00F94ED3">
        <w:rPr>
          <w:rFonts w:ascii="Segoe UI" w:eastAsia="Arial" w:hAnsi="Segoe UI" w:cs="Segoe UI"/>
          <w:i w:val="0"/>
          <w:iCs w:val="0"/>
          <w:color w:val="000000"/>
          <w:lang w:eastAsia="en-US"/>
        </w:rPr>
        <w:t>Dohody</w:t>
      </w:r>
      <w:r w:rsidRPr="00080785">
        <w:rPr>
          <w:rFonts w:ascii="Segoe UI" w:eastAsia="Arial" w:hAnsi="Segoe UI" w:cs="Segoe UI"/>
          <w:i w:val="0"/>
          <w:iCs w:val="0"/>
          <w:color w:val="000000"/>
          <w:lang w:eastAsia="en-US"/>
        </w:rPr>
        <w:t xml:space="preserve"> bude komplexní strukturovaná Dokumentace doplněná komentáři tak, aby byla srozumitelná všem uživatelům Díla.</w:t>
      </w:r>
    </w:p>
    <w:p w:rsidR="000310BC" w:rsidRPr="000310BC" w:rsidRDefault="000310BC" w:rsidP="00045A0A">
      <w:pPr>
        <w:pStyle w:val="rove3"/>
        <w:rPr>
          <w:i/>
        </w:rPr>
      </w:pPr>
      <w:r w:rsidRPr="000310BC">
        <w:t xml:space="preserve">Zpracování návrhu </w:t>
      </w:r>
      <w:r w:rsidR="00920F88" w:rsidRPr="00920F88">
        <w:rPr>
          <w:iCs w:val="0"/>
        </w:rPr>
        <w:t>AIS SFŽP ČR</w:t>
      </w:r>
      <w:r w:rsidRPr="000310BC">
        <w:t>, který je předmětem Díla</w:t>
      </w:r>
      <w:r w:rsidR="00045A0A">
        <w:t>:</w:t>
      </w:r>
    </w:p>
    <w:p w:rsidR="000310BC" w:rsidRPr="00045A0A" w:rsidRDefault="00045A0A" w:rsidP="00045A0A">
      <w:pPr>
        <w:numPr>
          <w:ilvl w:val="0"/>
          <w:numId w:val="139"/>
        </w:numPr>
        <w:tabs>
          <w:tab w:val="clear" w:pos="742"/>
          <w:tab w:val="left" w:pos="0"/>
          <w:tab w:val="num" w:pos="1418"/>
        </w:tabs>
        <w:spacing w:after="120"/>
        <w:ind w:firstLine="109"/>
        <w:jc w:val="both"/>
        <w:rPr>
          <w:rFonts w:ascii="Segoe UI" w:hAnsi="Segoe UI" w:cs="Segoe UI"/>
          <w:i w:val="0"/>
          <w:iCs w:val="0"/>
        </w:rPr>
      </w:pPr>
      <w:r>
        <w:rPr>
          <w:rFonts w:ascii="Segoe UI" w:hAnsi="Segoe UI" w:cs="Segoe UI"/>
          <w:i w:val="0"/>
          <w:iCs w:val="0"/>
        </w:rPr>
        <w:t>n</w:t>
      </w:r>
      <w:r w:rsidR="000310BC" w:rsidRPr="00045A0A">
        <w:rPr>
          <w:rFonts w:ascii="Segoe UI" w:hAnsi="Segoe UI" w:cs="Segoe UI"/>
          <w:i w:val="0"/>
          <w:iCs w:val="0"/>
        </w:rPr>
        <w:t xml:space="preserve">ávrh přesně odpovídá výstupům analýz provedených </w:t>
      </w:r>
      <w:r w:rsidR="000310BC" w:rsidRPr="00F94ED3">
        <w:rPr>
          <w:rFonts w:ascii="Segoe UI" w:hAnsi="Segoe UI" w:cs="Segoe UI"/>
          <w:i w:val="0"/>
          <w:iCs w:val="0"/>
        </w:rPr>
        <w:t xml:space="preserve">podle </w:t>
      </w:r>
      <w:r w:rsidRPr="00F94ED3">
        <w:rPr>
          <w:rFonts w:ascii="Segoe UI" w:hAnsi="Segoe UI" w:cs="Segoe UI"/>
          <w:i w:val="0"/>
          <w:iCs w:val="0"/>
        </w:rPr>
        <w:t>čl.</w:t>
      </w:r>
      <w:r w:rsidR="000310BC" w:rsidRPr="00F94ED3">
        <w:rPr>
          <w:rFonts w:ascii="Segoe UI" w:hAnsi="Segoe UI" w:cs="Segoe UI"/>
          <w:i w:val="0"/>
          <w:iCs w:val="0"/>
        </w:rPr>
        <w:t xml:space="preserve"> 2.1.3. </w:t>
      </w:r>
      <w:r w:rsidRPr="00F94ED3">
        <w:rPr>
          <w:rFonts w:ascii="Segoe UI" w:hAnsi="Segoe UI" w:cs="Segoe UI"/>
          <w:i w:val="0"/>
          <w:iCs w:val="0"/>
        </w:rPr>
        <w:t>Dohody,</w:t>
      </w:r>
    </w:p>
    <w:p w:rsidR="000310BC" w:rsidRPr="00045A0A" w:rsidRDefault="00045A0A" w:rsidP="00045A0A">
      <w:pPr>
        <w:numPr>
          <w:ilvl w:val="0"/>
          <w:numId w:val="139"/>
        </w:numPr>
        <w:tabs>
          <w:tab w:val="clear" w:pos="742"/>
          <w:tab w:val="left" w:pos="0"/>
          <w:tab w:val="num" w:pos="1418"/>
        </w:tabs>
        <w:spacing w:after="120"/>
        <w:ind w:left="1418" w:hanging="567"/>
        <w:jc w:val="both"/>
        <w:rPr>
          <w:rFonts w:ascii="Segoe UI" w:hAnsi="Segoe UI" w:cs="Segoe UI"/>
          <w:i w:val="0"/>
          <w:iCs w:val="0"/>
        </w:rPr>
      </w:pPr>
      <w:r w:rsidRPr="00045A0A">
        <w:rPr>
          <w:rFonts w:ascii="Segoe UI" w:hAnsi="Segoe UI" w:cs="Segoe UI"/>
          <w:i w:val="0"/>
          <w:iCs w:val="0"/>
        </w:rPr>
        <w:t>z</w:t>
      </w:r>
      <w:r w:rsidR="000310BC" w:rsidRPr="00045A0A">
        <w:rPr>
          <w:rFonts w:ascii="Segoe UI" w:hAnsi="Segoe UI" w:cs="Segoe UI"/>
          <w:i w:val="0"/>
          <w:iCs w:val="0"/>
        </w:rPr>
        <w:t xml:space="preserve">pracování Globální specifikace Díla v souladu s požadavky </w:t>
      </w:r>
      <w:r w:rsidR="000310BC" w:rsidRPr="00F94ED3">
        <w:rPr>
          <w:rFonts w:ascii="Segoe UI" w:hAnsi="Segoe UI" w:cs="Segoe UI"/>
          <w:i w:val="0"/>
          <w:iCs w:val="0"/>
        </w:rPr>
        <w:t xml:space="preserve">Přílohy C </w:t>
      </w:r>
      <w:r w:rsidRPr="00F94ED3">
        <w:rPr>
          <w:rFonts w:ascii="Segoe UI" w:hAnsi="Segoe UI" w:cs="Segoe UI"/>
          <w:i w:val="0"/>
          <w:iCs w:val="0"/>
        </w:rPr>
        <w:t>Dohody,</w:t>
      </w:r>
      <w:r w:rsidR="000310BC" w:rsidRPr="00F94ED3">
        <w:rPr>
          <w:rFonts w:ascii="Segoe UI" w:hAnsi="Segoe UI" w:cs="Segoe UI"/>
          <w:i w:val="0"/>
          <w:iCs w:val="0"/>
        </w:rPr>
        <w:t xml:space="preserve"> Požadavky na Dokumentaci a s požadavky identifikovanými a formalizovanými</w:t>
      </w:r>
      <w:r w:rsidR="000310BC" w:rsidRPr="00045A0A">
        <w:rPr>
          <w:rFonts w:ascii="Segoe UI" w:hAnsi="Segoe UI" w:cs="Segoe UI"/>
          <w:i w:val="0"/>
          <w:iCs w:val="0"/>
        </w:rPr>
        <w:t xml:space="preserve"> v </w:t>
      </w:r>
      <w:r w:rsidR="000310BC" w:rsidRPr="00F94ED3">
        <w:rPr>
          <w:rFonts w:ascii="Segoe UI" w:hAnsi="Segoe UI" w:cs="Segoe UI"/>
          <w:i w:val="0"/>
          <w:iCs w:val="0"/>
        </w:rPr>
        <w:t>souladu s</w:t>
      </w:r>
      <w:r w:rsidRPr="00F94ED3">
        <w:rPr>
          <w:rFonts w:ascii="Segoe UI" w:hAnsi="Segoe UI" w:cs="Segoe UI"/>
          <w:i w:val="0"/>
          <w:iCs w:val="0"/>
        </w:rPr>
        <w:t> čl.</w:t>
      </w:r>
      <w:r w:rsidR="000310BC" w:rsidRPr="00F94ED3">
        <w:rPr>
          <w:rFonts w:ascii="Segoe UI" w:hAnsi="Segoe UI" w:cs="Segoe UI"/>
          <w:i w:val="0"/>
          <w:iCs w:val="0"/>
        </w:rPr>
        <w:t xml:space="preserve"> 2.1.3.</w:t>
      </w:r>
      <w:r w:rsidRPr="00F94ED3">
        <w:rPr>
          <w:rFonts w:ascii="Segoe UI" w:hAnsi="Segoe UI" w:cs="Segoe UI"/>
          <w:i w:val="0"/>
          <w:iCs w:val="0"/>
        </w:rPr>
        <w:t xml:space="preserve"> Dohody,</w:t>
      </w:r>
    </w:p>
    <w:p w:rsidR="000310BC" w:rsidRPr="00045A0A" w:rsidRDefault="00045A0A" w:rsidP="00045A0A">
      <w:pPr>
        <w:numPr>
          <w:ilvl w:val="0"/>
          <w:numId w:val="139"/>
        </w:numPr>
        <w:tabs>
          <w:tab w:val="clear" w:pos="742"/>
          <w:tab w:val="left" w:pos="0"/>
          <w:tab w:val="num" w:pos="1418"/>
        </w:tabs>
        <w:spacing w:after="120"/>
        <w:ind w:left="1418" w:hanging="567"/>
        <w:jc w:val="both"/>
        <w:rPr>
          <w:rFonts w:ascii="Segoe UI" w:hAnsi="Segoe UI" w:cs="Segoe UI"/>
          <w:i w:val="0"/>
          <w:iCs w:val="0"/>
        </w:rPr>
      </w:pPr>
      <w:r w:rsidRPr="00045A0A">
        <w:rPr>
          <w:rFonts w:ascii="Segoe UI" w:hAnsi="Segoe UI" w:cs="Segoe UI"/>
          <w:i w:val="0"/>
          <w:iCs w:val="0"/>
        </w:rPr>
        <w:t>z</w:t>
      </w:r>
      <w:r w:rsidR="000310BC" w:rsidRPr="00045A0A">
        <w:rPr>
          <w:rFonts w:ascii="Segoe UI" w:hAnsi="Segoe UI" w:cs="Segoe UI"/>
          <w:i w:val="0"/>
          <w:iCs w:val="0"/>
        </w:rPr>
        <w:t xml:space="preserve">pracování grafického návrhu uživatelského prostředí </w:t>
      </w:r>
      <w:r w:rsidR="00920F88">
        <w:rPr>
          <w:rFonts w:ascii="Segoe UI" w:hAnsi="Segoe UI" w:cs="Segoe UI"/>
          <w:i w:val="0"/>
          <w:iCs w:val="0"/>
        </w:rPr>
        <w:t>AIS SFŽP ČR</w:t>
      </w:r>
      <w:r w:rsidR="000310BC" w:rsidRPr="00045A0A">
        <w:rPr>
          <w:rFonts w:ascii="Segoe UI" w:hAnsi="Segoe UI" w:cs="Segoe UI"/>
          <w:i w:val="0"/>
          <w:iCs w:val="0"/>
        </w:rPr>
        <w:t>, který je předmětem Díla.</w:t>
      </w:r>
    </w:p>
    <w:p w:rsidR="000310BC" w:rsidRPr="00045A0A" w:rsidRDefault="000310BC" w:rsidP="00045A0A">
      <w:pPr>
        <w:pStyle w:val="rove3"/>
        <w:rPr>
          <w:i/>
          <w:iCs w:val="0"/>
        </w:rPr>
      </w:pPr>
      <w:r w:rsidRPr="00045A0A">
        <w:rPr>
          <w:iCs w:val="0"/>
        </w:rPr>
        <w:t xml:space="preserve">Zajištění požadovaných integrací s dalšími systémy dle </w:t>
      </w:r>
      <w:r w:rsidR="00D93209">
        <w:rPr>
          <w:iCs w:val="0"/>
        </w:rPr>
        <w:t>Přílohy H</w:t>
      </w:r>
      <w:r w:rsidRPr="00F94ED3">
        <w:rPr>
          <w:iCs w:val="0"/>
        </w:rPr>
        <w:t xml:space="preserve"> této</w:t>
      </w:r>
      <w:r w:rsidRPr="00045A0A">
        <w:rPr>
          <w:iCs w:val="0"/>
        </w:rPr>
        <w:t xml:space="preserve"> </w:t>
      </w:r>
      <w:r w:rsidR="00045A0A">
        <w:rPr>
          <w:iCs w:val="0"/>
        </w:rPr>
        <w:t>Dohody</w:t>
      </w:r>
      <w:r w:rsidRPr="00045A0A">
        <w:rPr>
          <w:iCs w:val="0"/>
        </w:rPr>
        <w:t>.</w:t>
      </w:r>
    </w:p>
    <w:p w:rsidR="000310BC" w:rsidRPr="000310BC" w:rsidRDefault="000310BC" w:rsidP="00045A0A">
      <w:pPr>
        <w:pStyle w:val="rove3"/>
        <w:rPr>
          <w:i/>
          <w:lang w:val="en-US"/>
        </w:rPr>
      </w:pPr>
      <w:r w:rsidRPr="000310BC">
        <w:t xml:space="preserve">Vývoj, implementace a konfigurace </w:t>
      </w:r>
      <w:r w:rsidR="00920F88" w:rsidRPr="00920F88">
        <w:rPr>
          <w:iCs w:val="0"/>
        </w:rPr>
        <w:t>AIS SFŽP ČR</w:t>
      </w:r>
      <w:r w:rsidRPr="000310BC">
        <w:t>, navrženého postupem, který je v souladu zejména s</w:t>
      </w:r>
      <w:r w:rsidR="00045A0A">
        <w:t> </w:t>
      </w:r>
      <w:r w:rsidR="00045A0A" w:rsidRPr="00F94ED3">
        <w:t>čl.</w:t>
      </w:r>
      <w:r w:rsidRPr="00F94ED3">
        <w:t xml:space="preserve"> </w:t>
      </w:r>
      <w:r w:rsidR="00920F88">
        <w:t xml:space="preserve">2.1.1., 2.1.2., </w:t>
      </w:r>
      <w:r w:rsidRPr="00F94ED3">
        <w:t xml:space="preserve">2.1.3. a 2.1.4. </w:t>
      </w:r>
      <w:r w:rsidR="00045A0A" w:rsidRPr="00F94ED3">
        <w:t>Dohody</w:t>
      </w:r>
      <w:r w:rsidRPr="000310BC">
        <w:t xml:space="preserve">, bude probíhat postupně v jednotlivých Prototypech Díla, přičemž </w:t>
      </w:r>
      <w:r w:rsidR="00045A0A">
        <w:t>Objednatel</w:t>
      </w:r>
      <w:r w:rsidRPr="000310BC">
        <w:t xml:space="preserve"> si vyhrazuje právo požadovat i zásadní změny jednotlivých Prototypů Díla na základě jejich uživatelského testování. Počet Prototypů, které předcházejí Verzi systému k Akceptaci Díla podle </w:t>
      </w:r>
      <w:r w:rsidR="00045A0A" w:rsidRPr="00F94ED3">
        <w:t>čl.</w:t>
      </w:r>
      <w:r w:rsidRPr="00F94ED3">
        <w:t xml:space="preserve"> 2.9</w:t>
      </w:r>
      <w:r w:rsidR="00F94ED3">
        <w:t xml:space="preserve"> Dohody</w:t>
      </w:r>
      <w:r w:rsidRPr="00F94ED3">
        <w:t>, se</w:t>
      </w:r>
      <w:r w:rsidRPr="000310BC">
        <w:t xml:space="preserve"> stanovuje na 2 (dva). Výslovně se sjednává, že Prototypy Díla se předávají k testování </w:t>
      </w:r>
      <w:r w:rsidRPr="00F94ED3">
        <w:t xml:space="preserve">podle </w:t>
      </w:r>
      <w:r w:rsidR="00045A0A" w:rsidRPr="00F94ED3">
        <w:t>čl.</w:t>
      </w:r>
      <w:r w:rsidRPr="00F94ED3" w:rsidDel="001568C4">
        <w:t xml:space="preserve"> </w:t>
      </w:r>
      <w:r w:rsidRPr="00F94ED3">
        <w:t>2.6</w:t>
      </w:r>
      <w:r w:rsidR="00F94ED3">
        <w:t xml:space="preserve"> Dohody</w:t>
      </w:r>
      <w:r w:rsidRPr="00F94ED3">
        <w:t>.</w:t>
      </w:r>
      <w:r w:rsidRPr="000310BC">
        <w:t xml:space="preserve"> </w:t>
      </w:r>
    </w:p>
    <w:p w:rsidR="000310BC" w:rsidRPr="000310BC" w:rsidRDefault="000310BC" w:rsidP="00045A0A">
      <w:pPr>
        <w:pStyle w:val="rove3"/>
        <w:rPr>
          <w:i/>
        </w:rPr>
      </w:pPr>
      <w:r w:rsidRPr="000310BC">
        <w:t>Zpracování Dokumentace podle požadavků stanovených</w:t>
      </w:r>
      <w:r w:rsidRPr="000310BC">
        <w:rPr>
          <w:lang w:val="en-US"/>
        </w:rPr>
        <w:t xml:space="preserve"> </w:t>
      </w:r>
      <w:r w:rsidRPr="000310BC">
        <w:t>v </w:t>
      </w:r>
      <w:r w:rsidRPr="00F94ED3">
        <w:t>Příloze C této</w:t>
      </w:r>
      <w:r w:rsidRPr="000310BC">
        <w:t xml:space="preserve"> </w:t>
      </w:r>
      <w:r w:rsidR="00045A0A">
        <w:t>Dohody</w:t>
      </w:r>
      <w:r w:rsidRPr="000310BC">
        <w:t xml:space="preserve">. </w:t>
      </w:r>
    </w:p>
    <w:p w:rsidR="000310BC" w:rsidRPr="000310BC" w:rsidRDefault="000310BC" w:rsidP="00045A0A">
      <w:pPr>
        <w:pStyle w:val="rove3"/>
        <w:rPr>
          <w:i/>
          <w:lang w:val="en-US"/>
        </w:rPr>
      </w:pPr>
      <w:r w:rsidRPr="000310BC">
        <w:t xml:space="preserve">Testování Díla </w:t>
      </w:r>
    </w:p>
    <w:p w:rsidR="000310BC" w:rsidRPr="00045A0A" w:rsidRDefault="00045A0A" w:rsidP="00045A0A">
      <w:pPr>
        <w:numPr>
          <w:ilvl w:val="0"/>
          <w:numId w:val="141"/>
        </w:numPr>
        <w:tabs>
          <w:tab w:val="left" w:pos="0"/>
          <w:tab w:val="left" w:pos="1418"/>
        </w:tabs>
        <w:spacing w:after="120"/>
        <w:ind w:firstLine="109"/>
        <w:jc w:val="both"/>
        <w:rPr>
          <w:rFonts w:ascii="Segoe UI" w:hAnsi="Segoe UI" w:cs="Segoe UI"/>
          <w:i w:val="0"/>
          <w:iCs w:val="0"/>
        </w:rPr>
      </w:pPr>
      <w:r w:rsidRPr="00045A0A">
        <w:rPr>
          <w:rFonts w:ascii="Segoe UI" w:hAnsi="Segoe UI" w:cs="Segoe UI"/>
          <w:i w:val="0"/>
          <w:iCs w:val="0"/>
        </w:rPr>
        <w:t>v</w:t>
      </w:r>
      <w:r w:rsidR="000310BC" w:rsidRPr="00045A0A">
        <w:rPr>
          <w:rFonts w:ascii="Segoe UI" w:hAnsi="Segoe UI" w:cs="Segoe UI"/>
          <w:i w:val="0"/>
          <w:iCs w:val="0"/>
        </w:rPr>
        <w:t>ytvoření testovacího plánu a testovacích scénářů</w:t>
      </w:r>
    </w:p>
    <w:p w:rsidR="000310BC" w:rsidRPr="00045A0A" w:rsidRDefault="00045A0A" w:rsidP="00045A0A">
      <w:pPr>
        <w:numPr>
          <w:ilvl w:val="0"/>
          <w:numId w:val="141"/>
        </w:numPr>
        <w:tabs>
          <w:tab w:val="left" w:pos="0"/>
          <w:tab w:val="left" w:pos="1418"/>
        </w:tabs>
        <w:spacing w:after="120"/>
        <w:ind w:firstLine="109"/>
        <w:jc w:val="both"/>
        <w:rPr>
          <w:rFonts w:ascii="Segoe UI" w:hAnsi="Segoe UI" w:cs="Segoe UI"/>
          <w:i w:val="0"/>
          <w:iCs w:val="0"/>
        </w:rPr>
      </w:pPr>
      <w:r>
        <w:rPr>
          <w:rFonts w:ascii="Segoe UI" w:hAnsi="Segoe UI" w:cs="Segoe UI"/>
          <w:i w:val="0"/>
          <w:iCs w:val="0"/>
        </w:rPr>
        <w:t>p</w:t>
      </w:r>
      <w:r w:rsidR="000310BC" w:rsidRPr="00045A0A">
        <w:rPr>
          <w:rFonts w:ascii="Segoe UI" w:hAnsi="Segoe UI" w:cs="Segoe UI"/>
          <w:i w:val="0"/>
          <w:iCs w:val="0"/>
        </w:rPr>
        <w:t>rovedení funkčních testů</w:t>
      </w:r>
    </w:p>
    <w:p w:rsidR="000310BC" w:rsidRPr="00045A0A" w:rsidRDefault="00045A0A" w:rsidP="00045A0A">
      <w:pPr>
        <w:numPr>
          <w:ilvl w:val="0"/>
          <w:numId w:val="141"/>
        </w:numPr>
        <w:tabs>
          <w:tab w:val="left" w:pos="0"/>
          <w:tab w:val="left" w:pos="1418"/>
        </w:tabs>
        <w:spacing w:after="120"/>
        <w:ind w:firstLine="109"/>
        <w:jc w:val="both"/>
        <w:rPr>
          <w:rFonts w:ascii="Segoe UI" w:hAnsi="Segoe UI" w:cs="Segoe UI"/>
          <w:b/>
          <w:iCs w:val="0"/>
        </w:rPr>
      </w:pPr>
      <w:r>
        <w:rPr>
          <w:rFonts w:ascii="Segoe UI" w:hAnsi="Segoe UI" w:cs="Segoe UI"/>
          <w:i w:val="0"/>
          <w:iCs w:val="0"/>
        </w:rPr>
        <w:t>p</w:t>
      </w:r>
      <w:r w:rsidR="000310BC" w:rsidRPr="00045A0A">
        <w:rPr>
          <w:rFonts w:ascii="Segoe UI" w:hAnsi="Segoe UI" w:cs="Segoe UI"/>
          <w:i w:val="0"/>
          <w:iCs w:val="0"/>
        </w:rPr>
        <w:t>rovedení výkonnostních testů</w:t>
      </w:r>
    </w:p>
    <w:p w:rsidR="000310BC" w:rsidRPr="00045A0A" w:rsidRDefault="00045A0A" w:rsidP="00045A0A">
      <w:pPr>
        <w:numPr>
          <w:ilvl w:val="0"/>
          <w:numId w:val="141"/>
        </w:numPr>
        <w:tabs>
          <w:tab w:val="left" w:pos="0"/>
          <w:tab w:val="left" w:pos="1418"/>
        </w:tabs>
        <w:spacing w:after="120"/>
        <w:ind w:firstLine="109"/>
        <w:jc w:val="both"/>
        <w:rPr>
          <w:rFonts w:ascii="Segoe UI" w:hAnsi="Segoe UI" w:cs="Segoe UI"/>
          <w:b/>
          <w:iCs w:val="0"/>
        </w:rPr>
      </w:pPr>
      <w:r>
        <w:rPr>
          <w:rFonts w:ascii="Segoe UI" w:hAnsi="Segoe UI" w:cs="Segoe UI"/>
          <w:i w:val="0"/>
          <w:iCs w:val="0"/>
        </w:rPr>
        <w:t>p</w:t>
      </w:r>
      <w:r w:rsidR="000310BC" w:rsidRPr="00045A0A">
        <w:rPr>
          <w:rFonts w:ascii="Segoe UI" w:hAnsi="Segoe UI" w:cs="Segoe UI"/>
          <w:i w:val="0"/>
          <w:iCs w:val="0"/>
        </w:rPr>
        <w:t>rovedení bezpečnostních testů včetně komplexních penetračních testů</w:t>
      </w:r>
    </w:p>
    <w:p w:rsidR="000310BC" w:rsidRPr="00045A0A" w:rsidRDefault="00045A0A" w:rsidP="00045A0A">
      <w:pPr>
        <w:numPr>
          <w:ilvl w:val="0"/>
          <w:numId w:val="141"/>
        </w:numPr>
        <w:tabs>
          <w:tab w:val="left" w:pos="0"/>
          <w:tab w:val="left" w:pos="1418"/>
        </w:tabs>
        <w:spacing w:after="120"/>
        <w:ind w:firstLine="109"/>
        <w:jc w:val="both"/>
        <w:rPr>
          <w:rFonts w:ascii="Segoe UI" w:hAnsi="Segoe UI" w:cs="Segoe UI"/>
          <w:b/>
          <w:iCs w:val="0"/>
        </w:rPr>
      </w:pPr>
      <w:r>
        <w:rPr>
          <w:rFonts w:ascii="Segoe UI" w:hAnsi="Segoe UI" w:cs="Segoe UI"/>
          <w:i w:val="0"/>
          <w:iCs w:val="0"/>
        </w:rPr>
        <w:t>v</w:t>
      </w:r>
      <w:r w:rsidR="000310BC" w:rsidRPr="00045A0A">
        <w:rPr>
          <w:rFonts w:ascii="Segoe UI" w:hAnsi="Segoe UI" w:cs="Segoe UI"/>
          <w:i w:val="0"/>
          <w:iCs w:val="0"/>
        </w:rPr>
        <w:t>yhodnocení testování</w:t>
      </w:r>
    </w:p>
    <w:p w:rsidR="000310BC" w:rsidRPr="00045A0A" w:rsidRDefault="00045A0A" w:rsidP="00045A0A">
      <w:pPr>
        <w:numPr>
          <w:ilvl w:val="0"/>
          <w:numId w:val="141"/>
        </w:numPr>
        <w:tabs>
          <w:tab w:val="left" w:pos="0"/>
          <w:tab w:val="left" w:pos="1418"/>
        </w:tabs>
        <w:spacing w:after="120"/>
        <w:ind w:firstLine="109"/>
        <w:jc w:val="both"/>
        <w:rPr>
          <w:rFonts w:ascii="Segoe UI" w:hAnsi="Segoe UI" w:cs="Segoe UI"/>
          <w:b/>
          <w:iCs w:val="0"/>
        </w:rPr>
      </w:pPr>
      <w:r>
        <w:rPr>
          <w:rFonts w:ascii="Segoe UI" w:hAnsi="Segoe UI" w:cs="Segoe UI"/>
          <w:i w:val="0"/>
          <w:iCs w:val="0"/>
        </w:rPr>
        <w:t>i</w:t>
      </w:r>
      <w:r w:rsidR="000310BC" w:rsidRPr="00045A0A">
        <w:rPr>
          <w:rFonts w:ascii="Segoe UI" w:hAnsi="Segoe UI" w:cs="Segoe UI"/>
          <w:i w:val="0"/>
          <w:iCs w:val="0"/>
        </w:rPr>
        <w:t>mplementace výsledků testování do Díla</w:t>
      </w:r>
    </w:p>
    <w:p w:rsidR="000310BC" w:rsidRPr="000310BC" w:rsidRDefault="000310BC" w:rsidP="00045A0A">
      <w:pPr>
        <w:pStyle w:val="rove3"/>
        <w:rPr>
          <w:i/>
          <w:lang w:val="en-US"/>
        </w:rPr>
      </w:pPr>
      <w:r w:rsidRPr="000310BC">
        <w:t>Implementace Díla do produkčního provozu</w:t>
      </w:r>
    </w:p>
    <w:p w:rsidR="000310BC" w:rsidRPr="00045A0A" w:rsidRDefault="00045A0A" w:rsidP="00045A0A">
      <w:pPr>
        <w:numPr>
          <w:ilvl w:val="0"/>
          <w:numId w:val="142"/>
        </w:numPr>
        <w:tabs>
          <w:tab w:val="left" w:pos="0"/>
          <w:tab w:val="left" w:pos="1418"/>
        </w:tabs>
        <w:spacing w:after="120"/>
        <w:ind w:firstLine="109"/>
        <w:jc w:val="both"/>
        <w:rPr>
          <w:rFonts w:ascii="Segoe UI" w:hAnsi="Segoe UI" w:cs="Segoe UI"/>
          <w:i w:val="0"/>
          <w:iCs w:val="0"/>
        </w:rPr>
      </w:pPr>
      <w:r>
        <w:rPr>
          <w:rFonts w:ascii="Segoe UI" w:hAnsi="Segoe UI" w:cs="Segoe UI"/>
          <w:i w:val="0"/>
          <w:iCs w:val="0"/>
        </w:rPr>
        <w:t>š</w:t>
      </w:r>
      <w:r w:rsidR="000310BC" w:rsidRPr="00045A0A">
        <w:rPr>
          <w:rFonts w:ascii="Segoe UI" w:hAnsi="Segoe UI" w:cs="Segoe UI"/>
          <w:i w:val="0"/>
          <w:iCs w:val="0"/>
        </w:rPr>
        <w:t>kolení uživatelů</w:t>
      </w:r>
    </w:p>
    <w:p w:rsidR="000310BC" w:rsidRPr="00045A0A" w:rsidRDefault="00045A0A" w:rsidP="00045A0A">
      <w:pPr>
        <w:numPr>
          <w:ilvl w:val="0"/>
          <w:numId w:val="142"/>
        </w:numPr>
        <w:tabs>
          <w:tab w:val="left" w:pos="0"/>
          <w:tab w:val="left" w:pos="1418"/>
        </w:tabs>
        <w:spacing w:after="120"/>
        <w:ind w:firstLine="109"/>
        <w:jc w:val="both"/>
        <w:rPr>
          <w:rFonts w:ascii="Segoe UI" w:hAnsi="Segoe UI" w:cs="Segoe UI"/>
          <w:i w:val="0"/>
          <w:iCs w:val="0"/>
        </w:rPr>
      </w:pPr>
      <w:r>
        <w:rPr>
          <w:rFonts w:ascii="Segoe UI" w:hAnsi="Segoe UI" w:cs="Segoe UI"/>
          <w:i w:val="0"/>
          <w:iCs w:val="0"/>
        </w:rPr>
        <w:t>š</w:t>
      </w:r>
      <w:r w:rsidR="000310BC" w:rsidRPr="00045A0A">
        <w:rPr>
          <w:rFonts w:ascii="Segoe UI" w:hAnsi="Segoe UI" w:cs="Segoe UI"/>
          <w:i w:val="0"/>
          <w:iCs w:val="0"/>
        </w:rPr>
        <w:t>kolení správců</w:t>
      </w:r>
    </w:p>
    <w:p w:rsidR="000310BC" w:rsidRPr="00045A0A" w:rsidRDefault="00045A0A" w:rsidP="00045A0A">
      <w:pPr>
        <w:numPr>
          <w:ilvl w:val="0"/>
          <w:numId w:val="142"/>
        </w:numPr>
        <w:tabs>
          <w:tab w:val="left" w:pos="0"/>
          <w:tab w:val="left" w:pos="1418"/>
        </w:tabs>
        <w:spacing w:after="120"/>
        <w:ind w:firstLine="109"/>
        <w:jc w:val="both"/>
        <w:rPr>
          <w:rFonts w:ascii="Segoe UI" w:hAnsi="Segoe UI" w:cs="Segoe UI"/>
          <w:i w:val="0"/>
          <w:iCs w:val="0"/>
        </w:rPr>
      </w:pPr>
      <w:r>
        <w:rPr>
          <w:rFonts w:ascii="Segoe UI" w:hAnsi="Segoe UI" w:cs="Segoe UI"/>
          <w:i w:val="0"/>
          <w:iCs w:val="0"/>
        </w:rPr>
        <w:t>i</w:t>
      </w:r>
      <w:r w:rsidR="000310BC" w:rsidRPr="00045A0A">
        <w:rPr>
          <w:rFonts w:ascii="Segoe UI" w:hAnsi="Segoe UI" w:cs="Segoe UI"/>
          <w:i w:val="0"/>
          <w:iCs w:val="0"/>
        </w:rPr>
        <w:t>mplementace a proškolení procesního rámce</w:t>
      </w:r>
    </w:p>
    <w:p w:rsidR="000310BC" w:rsidRPr="000310BC" w:rsidRDefault="000310BC" w:rsidP="00045A0A">
      <w:pPr>
        <w:pStyle w:val="rove2"/>
        <w:rPr>
          <w:b w:val="0"/>
          <w:i/>
          <w:iCs/>
        </w:rPr>
      </w:pPr>
      <w:r w:rsidRPr="000310BC">
        <w:t>Vlastnické právo a licenční ustanovení</w:t>
      </w:r>
    </w:p>
    <w:p w:rsidR="000310BC" w:rsidRPr="00A36B6C" w:rsidRDefault="000310BC" w:rsidP="00A36B6C">
      <w:pPr>
        <w:pStyle w:val="rove3"/>
        <w:rPr>
          <w:i/>
        </w:rPr>
      </w:pPr>
      <w:r w:rsidRPr="00A36B6C">
        <w:t xml:space="preserve">Dodavatel prohlašuje, že vlastnické právo k veškerým hmotným nosičům, jimiž je Dílo vyjádřeno, přechází na </w:t>
      </w:r>
      <w:r w:rsidR="00A36B6C" w:rsidRPr="00892FD8">
        <w:t>Objednatele</w:t>
      </w:r>
      <w:r w:rsidRPr="00A36B6C">
        <w:t xml:space="preserve"> dnem Akceptace Díla.</w:t>
      </w:r>
    </w:p>
    <w:p w:rsidR="000310BC" w:rsidRPr="00A36B6C" w:rsidRDefault="000310BC" w:rsidP="00A36B6C">
      <w:pPr>
        <w:pStyle w:val="rove3"/>
        <w:rPr>
          <w:i/>
        </w:rPr>
      </w:pPr>
      <w:r w:rsidRPr="00A36B6C">
        <w:t xml:space="preserve">Dodavatel tímto zároveň poskytuje </w:t>
      </w:r>
      <w:r w:rsidR="00A36B6C">
        <w:t>Objednateli</w:t>
      </w:r>
      <w:r w:rsidRPr="00A36B6C">
        <w:t xml:space="preserve"> výhradní a nevypověditelnou licenci ke všem majetkovým právům k Dílu včetně jeho zdrojových kódů dle autorského zákona v neomezeném územním a časovém rozsahu. </w:t>
      </w:r>
      <w:r w:rsidR="00A36B6C">
        <w:t>Objednatel</w:t>
      </w:r>
      <w:r w:rsidRPr="00A36B6C">
        <w:t xml:space="preserve"> tak má oprávnění ke všem způsobům užití zdrojových kódů vytvořených Dodavatelem při plnění této </w:t>
      </w:r>
      <w:r w:rsidR="00A36B6C">
        <w:t>Dohody</w:t>
      </w:r>
      <w:r w:rsidR="00B96EF0">
        <w:br/>
      </w:r>
      <w:r w:rsidRPr="00A36B6C">
        <w:t xml:space="preserve">a veškeré Dokumentace k informačnímu systému včetně výstupů vytvořených nebo získaných během plnění této </w:t>
      </w:r>
      <w:r w:rsidR="00A36B6C">
        <w:t>Dohody</w:t>
      </w:r>
      <w:r w:rsidRPr="00A36B6C">
        <w:t xml:space="preserve">, jež podle obecně závazných právních předpisů představují práva duševního vlastnictví, včetně práva tyto výstupy měnit. Licence na Dílo zahrnuje dále právo </w:t>
      </w:r>
      <w:r w:rsidR="00A36B6C">
        <w:t>Objednatele</w:t>
      </w:r>
      <w:r w:rsidRPr="00A36B6C">
        <w:t xml:space="preserve"> (i) zhotovit ve strojovém kódu dočasné i trvalé provozní rozmnoženiny (kopie Díla), (ii) provozovat Dílo </w:t>
      </w:r>
      <w:r w:rsidR="00B96EF0">
        <w:t>v libovolném množství prostředí</w:t>
      </w:r>
      <w:r w:rsidR="00B96EF0">
        <w:br/>
      </w:r>
      <w:r w:rsidRPr="00A36B6C">
        <w:t xml:space="preserve">(např. provozním, vývojovém, školícím a testovacím), (iii) zhotovit ve strojovém kódu rozmnoženiny (kopie) Díla pro účely zálohování, (iv) funkčně propojit Dílo s jakýmikoliv jinými systémy využívanými ze strany </w:t>
      </w:r>
      <w:r w:rsidR="00A36B6C">
        <w:t>Objednatele</w:t>
      </w:r>
      <w:r w:rsidRPr="00A36B6C">
        <w:t xml:space="preserve"> (a to i externími) a (v) veškerá práva uvedená v ustanovení § 66 Autorského zákona (vi) i nad rámec § 66 Autorského zákona libovolně měnit, upravit a dále vyvíjet Dílo, samostatně či prostřednictvím třetích osob. Dílo má povahu Díla vytvořeného Dodavatelem na objednávku </w:t>
      </w:r>
      <w:r w:rsidR="00A36B6C">
        <w:t>Objednatele</w:t>
      </w:r>
      <w:r w:rsidRPr="00A36B6C">
        <w:t xml:space="preserve">. </w:t>
      </w:r>
      <w:r w:rsidR="00A36B6C">
        <w:t>Objednatel není povinen</w:t>
      </w:r>
      <w:r w:rsidRPr="00A36B6C">
        <w:t xml:space="preserve"> Dílo využít v souladu s § 2372 odst. 2 občanského zákoníku. Vše uvedené </w:t>
      </w:r>
      <w:r w:rsidRPr="00D61D0D">
        <w:t>výše v</w:t>
      </w:r>
      <w:r w:rsidR="00A36B6C" w:rsidRPr="00D61D0D">
        <w:t> čl.</w:t>
      </w:r>
      <w:r w:rsidRPr="00D61D0D" w:rsidDel="001568C4">
        <w:t xml:space="preserve"> </w:t>
      </w:r>
      <w:r w:rsidRPr="00D61D0D">
        <w:t>2.2.2</w:t>
      </w:r>
      <w:r w:rsidRPr="00A36B6C">
        <w:t xml:space="preserve"> </w:t>
      </w:r>
      <w:r w:rsidR="00D61D0D">
        <w:t xml:space="preserve">Dohody </w:t>
      </w:r>
      <w:r w:rsidRPr="00A36B6C">
        <w:t xml:space="preserve">platí, pokud Dílo není „svobodným software“, na který se vztahuje Obecná veřejná licence GNU. Pokud má Dílo charakter „svobodného software“, poskytuje Dodavatel nevýhradní oprávnění. </w:t>
      </w:r>
    </w:p>
    <w:p w:rsidR="000310BC" w:rsidRPr="000310BC" w:rsidRDefault="000310BC" w:rsidP="00A36B6C">
      <w:pPr>
        <w:pStyle w:val="rove3"/>
        <w:rPr>
          <w:i/>
        </w:rPr>
      </w:pPr>
      <w:r w:rsidRPr="000310BC">
        <w:t xml:space="preserve">Licence na Dílo rovněž zahrnuje právo </w:t>
      </w:r>
      <w:r w:rsidR="00A36B6C">
        <w:t>Objednatele</w:t>
      </w:r>
      <w:r w:rsidRPr="000310BC">
        <w:t xml:space="preserve"> užívat Dílo pro provozní účely spřízněných osob </w:t>
      </w:r>
      <w:r w:rsidR="00433D5B">
        <w:t xml:space="preserve">a osoby plnící dle statutu </w:t>
      </w:r>
      <w:r w:rsidR="00B96EF0">
        <w:t>SFŽP funkce zřizovatele a osob,</w:t>
      </w:r>
      <w:r w:rsidR="00B96EF0">
        <w:br/>
      </w:r>
      <w:r w:rsidR="00433D5B">
        <w:t xml:space="preserve">jimž jsou funkcionality systému určeny. </w:t>
      </w:r>
    </w:p>
    <w:p w:rsidR="000310BC" w:rsidRPr="000310BC" w:rsidRDefault="000310BC" w:rsidP="00A36B6C">
      <w:pPr>
        <w:pStyle w:val="rove3"/>
        <w:rPr>
          <w:i/>
        </w:rPr>
      </w:pPr>
      <w:r w:rsidRPr="000310BC">
        <w:t>Licence na SW třetích stran (právo k jejich užití), který bude zakoupen a dále využit</w:t>
      </w:r>
      <w:r w:rsidR="00B96EF0">
        <w:br/>
      </w:r>
      <w:r w:rsidRPr="000310BC">
        <w:t xml:space="preserve">ke zhotovení a Implementaci Díla, budou registrovány na </w:t>
      </w:r>
      <w:r w:rsidR="00A36B6C">
        <w:t>Objednatele</w:t>
      </w:r>
      <w:r w:rsidRPr="000310BC">
        <w:t xml:space="preserve">. </w:t>
      </w:r>
    </w:p>
    <w:p w:rsidR="000310BC" w:rsidRPr="000310BC" w:rsidRDefault="000310BC" w:rsidP="00A36B6C">
      <w:pPr>
        <w:pStyle w:val="rove2"/>
        <w:rPr>
          <w:i/>
          <w:iCs/>
        </w:rPr>
      </w:pPr>
      <w:r w:rsidRPr="000310BC">
        <w:t>Zdrojový kód</w:t>
      </w:r>
    </w:p>
    <w:p w:rsidR="000310BC" w:rsidRPr="000310BC" w:rsidRDefault="000310BC" w:rsidP="00A36B6C">
      <w:pPr>
        <w:pStyle w:val="rove3"/>
        <w:rPr>
          <w:i/>
        </w:rPr>
      </w:pPr>
      <w:r w:rsidRPr="000310BC">
        <w:t xml:space="preserve">Dodavatel je povinen předat </w:t>
      </w:r>
      <w:r w:rsidR="00A36B6C">
        <w:t>Objednateli</w:t>
      </w:r>
      <w:r w:rsidRPr="000310BC">
        <w:t xml:space="preserve"> do 15 dnů ode dne Akceptace Díla dle této </w:t>
      </w:r>
      <w:r w:rsidR="00A36B6C">
        <w:t>Dohody</w:t>
      </w:r>
      <w:r w:rsidRPr="000310BC">
        <w:t xml:space="preserve"> veškerý zdrojový kód Díla (jakož i zdrojový kód jednotlivých předaných dílčích plnění či Verzí Díla), a v případě úprav, změn a dalšího vývoje Díla předat vždy aktuální verzi zdrojového kódu, včetně Dokument</w:t>
      </w:r>
      <w:r w:rsidR="00B96EF0">
        <w:t>ace (s výjimkou zdrojového kódu</w:t>
      </w:r>
      <w:r w:rsidR="00B96EF0">
        <w:br/>
      </w:r>
      <w:r w:rsidRPr="000310BC">
        <w:t>ke standardnímu SW třetích stran, na kterém Dílo funguje). Předaný zdrojový kód bude</w:t>
      </w:r>
      <w:r w:rsidR="00B96EF0">
        <w:br/>
      </w:r>
      <w:r w:rsidRPr="000310BC">
        <w:t xml:space="preserve">ve vlastnictví </w:t>
      </w:r>
      <w:r w:rsidR="00A36B6C">
        <w:t>Objednatele</w:t>
      </w:r>
      <w:r w:rsidRPr="000310BC">
        <w:t xml:space="preserve">. </w:t>
      </w:r>
      <w:r w:rsidR="00A36B6C">
        <w:t>Strany Dohody</w:t>
      </w:r>
      <w:r w:rsidRPr="000310BC">
        <w:t xml:space="preserve"> souhlasí s tím, že pro potřeby reklamace bude jedna kopie zdrojových kódů a Dokumentace na el. nosiči po předání vždy zapečetěna oběma stranami a uschována v bezpečnostním sejfu </w:t>
      </w:r>
      <w:r w:rsidR="00A36B6C">
        <w:t>Objednatele</w:t>
      </w:r>
      <w:r w:rsidRPr="000310BC">
        <w:t xml:space="preserve"> nebo na jiném vhodném místě po dohodě stran, a to nejméně po dobu trvání záruky.</w:t>
      </w:r>
    </w:p>
    <w:p w:rsidR="00803140" w:rsidRDefault="000310BC" w:rsidP="00803140">
      <w:pPr>
        <w:pStyle w:val="rove3"/>
        <w:rPr>
          <w:iCs w:val="0"/>
        </w:rPr>
      </w:pPr>
      <w:r w:rsidRPr="00803140">
        <w:rPr>
          <w:iCs w:val="0"/>
        </w:rPr>
        <w:t xml:space="preserve">Dodavatel je povinen průběžně bez zbytečného odkladu aktualizovat zdrojový kód Díla uložený u </w:t>
      </w:r>
      <w:r w:rsidR="00892FD8" w:rsidRPr="00803140">
        <w:rPr>
          <w:iCs w:val="0"/>
        </w:rPr>
        <w:t>Objednatele</w:t>
      </w:r>
      <w:r w:rsidRPr="00803140">
        <w:rPr>
          <w:iCs w:val="0"/>
        </w:rPr>
        <w:t xml:space="preserve"> tak, aby byla u </w:t>
      </w:r>
      <w:r w:rsidR="00892FD8" w:rsidRPr="00803140">
        <w:rPr>
          <w:iCs w:val="0"/>
        </w:rPr>
        <w:t>Objednatele</w:t>
      </w:r>
      <w:r w:rsidRPr="00803140">
        <w:rPr>
          <w:iCs w:val="0"/>
        </w:rPr>
        <w:t xml:space="preserve"> vž</w:t>
      </w:r>
      <w:r w:rsidR="00B96EF0">
        <w:rPr>
          <w:iCs w:val="0"/>
        </w:rPr>
        <w:t>dy uložena právě ta Verze Díla,</w:t>
      </w:r>
      <w:r w:rsidR="00B96EF0">
        <w:rPr>
          <w:iCs w:val="0"/>
        </w:rPr>
        <w:br/>
      </w:r>
      <w:r w:rsidRPr="00803140">
        <w:rPr>
          <w:iCs w:val="0"/>
        </w:rPr>
        <w:t>která je v dané době užív</w:t>
      </w:r>
      <w:r w:rsidR="00803140">
        <w:rPr>
          <w:iCs w:val="0"/>
        </w:rPr>
        <w:t>aná v provozním prostředí Díla.</w:t>
      </w:r>
    </w:p>
    <w:p w:rsidR="00803140" w:rsidRDefault="00803140" w:rsidP="00803140">
      <w:pPr>
        <w:pStyle w:val="rove3"/>
      </w:pPr>
      <w:r w:rsidRPr="00892FD8">
        <w:t xml:space="preserve">V případě, že Dodavatel poruší svoji povinnost předat do 15 dnů ode dne Akceptace Díla veškerý zdrojový kód Díla </w:t>
      </w:r>
      <w:r>
        <w:t>Objednateli</w:t>
      </w:r>
      <w:r w:rsidRPr="00892FD8">
        <w:t xml:space="preserve"> dle první </w:t>
      </w:r>
      <w:r w:rsidRPr="00D61D0D">
        <w:t>věty čl. 2.3.1 této</w:t>
      </w:r>
      <w:r w:rsidRPr="00892FD8">
        <w:t xml:space="preserve"> </w:t>
      </w:r>
      <w:r>
        <w:t>Dohody</w:t>
      </w:r>
      <w:r w:rsidR="00B96EF0">
        <w:t>,</w:t>
      </w:r>
      <w:r w:rsidR="00B96EF0">
        <w:br/>
      </w:r>
      <w:r w:rsidRPr="00892FD8">
        <w:t xml:space="preserve">a neučiní tak ani v dodatečné lhůtě 30 dnů po doručení písemné výzvy </w:t>
      </w:r>
      <w:r>
        <w:t>Objednatele</w:t>
      </w:r>
      <w:r w:rsidRPr="00892FD8">
        <w:t xml:space="preserve">, je </w:t>
      </w:r>
      <w:r>
        <w:t>Objednatel oprávněn</w:t>
      </w:r>
      <w:r w:rsidRPr="00892FD8">
        <w:t xml:space="preserve"> nárokovat smluvní pokutu ve výši 5 % z Ceny za Dílo. Právo </w:t>
      </w:r>
      <w:r>
        <w:t>Objednatele</w:t>
      </w:r>
      <w:r w:rsidRPr="00892FD8">
        <w:t xml:space="preserve"> domáhat se na Dodavateli náhrady škody způsobené porušením povinnosti zajištěné smluvní pokutou uvedenou v předchozí větě není dotčeno.</w:t>
      </w:r>
    </w:p>
    <w:p w:rsidR="00803140" w:rsidRPr="00892FD8" w:rsidRDefault="00803140" w:rsidP="00803140">
      <w:pPr>
        <w:pStyle w:val="rove3"/>
      </w:pPr>
      <w:r>
        <w:rPr>
          <w:iCs w:val="0"/>
        </w:rPr>
        <w:t>Objednatel</w:t>
      </w:r>
      <w:r w:rsidRPr="00892FD8">
        <w:rPr>
          <w:iCs w:val="0"/>
        </w:rPr>
        <w:t xml:space="preserve"> </w:t>
      </w:r>
      <w:r w:rsidRPr="00803140">
        <w:rPr>
          <w:iCs w:val="0"/>
        </w:rPr>
        <w:t>bude oprávněn použít jí</w:t>
      </w:r>
      <w:r>
        <w:rPr>
          <w:iCs w:val="0"/>
        </w:rPr>
        <w:t>m</w:t>
      </w:r>
      <w:r w:rsidRPr="00803140">
        <w:rPr>
          <w:iCs w:val="0"/>
        </w:rPr>
        <w:t xml:space="preserve"> držený Zdroj</w:t>
      </w:r>
      <w:r w:rsidR="00B96EF0">
        <w:rPr>
          <w:iCs w:val="0"/>
        </w:rPr>
        <w:t>ový kód a dokumentaci, a použít</w:t>
      </w:r>
      <w:r w:rsidR="00B96EF0">
        <w:rPr>
          <w:iCs w:val="0"/>
        </w:rPr>
        <w:br/>
      </w:r>
      <w:r w:rsidRPr="00803140">
        <w:rPr>
          <w:iCs w:val="0"/>
        </w:rPr>
        <w:t xml:space="preserve">je v souladu s licenčním oprávněním přinejmenším v následujících případech: (i) Dodavatel podstatným způsobem nebo opakovaně poruší povinnosti vyplývající ze záruk vztahujících se na </w:t>
      </w:r>
      <w:r w:rsidRPr="00892FD8">
        <w:rPr>
          <w:iCs w:val="0"/>
        </w:rPr>
        <w:t>Dílo</w:t>
      </w:r>
      <w:r w:rsidRPr="00803140">
        <w:rPr>
          <w:iCs w:val="0"/>
        </w:rPr>
        <w:t xml:space="preserve"> dle této </w:t>
      </w:r>
      <w:r>
        <w:rPr>
          <w:iCs w:val="0"/>
        </w:rPr>
        <w:t>Dohody</w:t>
      </w:r>
      <w:r w:rsidRPr="00803140">
        <w:rPr>
          <w:iCs w:val="0"/>
        </w:rPr>
        <w:t xml:space="preserve">, tj. povinnost poskytovat řádně Podporu </w:t>
      </w:r>
      <w:r w:rsidRPr="00892FD8">
        <w:rPr>
          <w:iCs w:val="0"/>
        </w:rPr>
        <w:t>Díla</w:t>
      </w:r>
      <w:r w:rsidRPr="00803140">
        <w:rPr>
          <w:iCs w:val="0"/>
        </w:rPr>
        <w:t xml:space="preserve"> dle této </w:t>
      </w:r>
      <w:r>
        <w:rPr>
          <w:iCs w:val="0"/>
        </w:rPr>
        <w:t>Dohody</w:t>
      </w:r>
      <w:r w:rsidRPr="00803140">
        <w:rPr>
          <w:iCs w:val="0"/>
        </w:rPr>
        <w:t xml:space="preserve"> (včetně podpory poskytované po dobu záruční lhůty); nebo (ii) Dodavatel nebo osoba, jíž náleží autorská práva k </w:t>
      </w:r>
      <w:r w:rsidRPr="00892FD8">
        <w:rPr>
          <w:iCs w:val="0"/>
        </w:rPr>
        <w:t>Dílu</w:t>
      </w:r>
      <w:r w:rsidRPr="00803140">
        <w:rPr>
          <w:iCs w:val="0"/>
        </w:rPr>
        <w:t xml:space="preserve"> nebo jejich výkon, převede nebo postoupí právo k </w:t>
      </w:r>
      <w:r w:rsidRPr="00892FD8">
        <w:rPr>
          <w:iCs w:val="0"/>
        </w:rPr>
        <w:t>Dílu</w:t>
      </w:r>
      <w:r w:rsidRPr="00803140">
        <w:rPr>
          <w:iCs w:val="0"/>
        </w:rPr>
        <w:t xml:space="preserve"> na třetí osobu nebo nastane jiná skutečnost, na základě které dojde ke změně majitele autorských práv k </w:t>
      </w:r>
      <w:r w:rsidRPr="00892FD8">
        <w:rPr>
          <w:iCs w:val="0"/>
        </w:rPr>
        <w:t>Dílu</w:t>
      </w:r>
      <w:r w:rsidRPr="00803140">
        <w:rPr>
          <w:iCs w:val="0"/>
        </w:rPr>
        <w:t>; nebo (iii) Dodavatel, nebo osoba jíž náleží autorská práva nebo jejich výkon, vstoupí do likvidace, na jeho majetek bude prohlášena insolvence, návrh na prohlášení insolvence na jeho majetek bude zamítnut pro nedostatek majetku nebo uzná, že není schopen (schopna) plnit své splatné závazky, pozastaví splácení všech svých závazků nebo jejich podstatné části, z důvodu skutečných nebo předpokládaných finančních potíží zahájí jednání s jedním nebo více svými věřiteli za účelem restrukturalizace kteréhokoli svého závazku, nebo s ním bude</w:t>
      </w:r>
      <w:r w:rsidRPr="00803140">
        <w:rPr>
          <w:i/>
          <w:iCs w:val="0"/>
        </w:rPr>
        <w:t xml:space="preserve"> </w:t>
      </w:r>
      <w:r w:rsidRPr="00803140">
        <w:rPr>
          <w:iCs w:val="0"/>
        </w:rPr>
        <w:t>zahájeno vyrovnání, nebo na něj bude uvalena nucená správa nebo správa nebo jakýkoliv jiný obdobný institut dle českého či zahraničního práva,</w:t>
      </w:r>
      <w:r w:rsidR="00B96EF0">
        <w:rPr>
          <w:iCs w:val="0"/>
        </w:rPr>
        <w:br/>
      </w:r>
      <w:r w:rsidRPr="00803140">
        <w:rPr>
          <w:iCs w:val="0"/>
        </w:rPr>
        <w:t xml:space="preserve">nebo bude zahájen jakýkoli krok směřující k výše uvedenému (pokud tento krok není dle názoru </w:t>
      </w:r>
      <w:r>
        <w:rPr>
          <w:iCs w:val="0"/>
        </w:rPr>
        <w:t>Objednatele</w:t>
      </w:r>
      <w:r w:rsidRPr="00803140">
        <w:rPr>
          <w:iCs w:val="0"/>
        </w:rPr>
        <w:t xml:space="preserve"> bezdůvodný či svévolný).</w:t>
      </w:r>
    </w:p>
    <w:p w:rsidR="00803140" w:rsidRPr="00803140" w:rsidRDefault="00803140" w:rsidP="00803140">
      <w:pPr>
        <w:pStyle w:val="rove3"/>
        <w:rPr>
          <w:i/>
        </w:rPr>
      </w:pPr>
      <w:r w:rsidRPr="00803140">
        <w:t xml:space="preserve">V případě výskytu </w:t>
      </w:r>
      <w:r w:rsidRPr="00892FD8">
        <w:t xml:space="preserve">některé z událostí dle </w:t>
      </w:r>
      <w:r>
        <w:t>čl</w:t>
      </w:r>
      <w:r w:rsidRPr="00D61D0D">
        <w:t xml:space="preserve">. 2.3.4. </w:t>
      </w:r>
      <w:r w:rsidR="00D61D0D" w:rsidRPr="00D61D0D">
        <w:t>Dohody</w:t>
      </w:r>
      <w:r w:rsidR="00D61D0D">
        <w:t xml:space="preserve"> </w:t>
      </w:r>
      <w:r w:rsidRPr="00803140">
        <w:t xml:space="preserve">je </w:t>
      </w:r>
      <w:r>
        <w:t>Objednatel (sám</w:t>
      </w:r>
      <w:r w:rsidRPr="00803140">
        <w:t xml:space="preserve"> anebo prostřednictvím třetího subjektu) oprávně</w:t>
      </w:r>
      <w:r>
        <w:t>n</w:t>
      </w:r>
      <w:r w:rsidRPr="00803140">
        <w:t xml:space="preserve"> užívat, měnit, upravovat a jinak zasahovat</w:t>
      </w:r>
      <w:r w:rsidR="00B96EF0">
        <w:br/>
      </w:r>
      <w:r w:rsidRPr="00803140">
        <w:t xml:space="preserve">do zdrojového kódu </w:t>
      </w:r>
      <w:r w:rsidRPr="00892FD8">
        <w:t xml:space="preserve">Díla </w:t>
      </w:r>
      <w:r w:rsidRPr="00803140">
        <w:t xml:space="preserve">za účelem odstranění vad </w:t>
      </w:r>
      <w:r w:rsidRPr="00892FD8">
        <w:t>Díla</w:t>
      </w:r>
      <w:r w:rsidRPr="00803140">
        <w:t xml:space="preserve">, zajištění řádného fungování </w:t>
      </w:r>
      <w:r w:rsidRPr="00892FD8">
        <w:t>Díla</w:t>
      </w:r>
      <w:r w:rsidRPr="00803140">
        <w:t xml:space="preserve"> a funkčního propojení s ostatními počítačovými programy a informačními systémy </w:t>
      </w:r>
      <w:r>
        <w:t>Objednatele</w:t>
      </w:r>
      <w:r w:rsidRPr="00803140">
        <w:t xml:space="preserve">, s tím, že záruka Dodavatele dle této </w:t>
      </w:r>
      <w:r>
        <w:t>Dohody</w:t>
      </w:r>
      <w:r w:rsidRPr="00803140">
        <w:t xml:space="preserve"> se na Zdrojový kód upravený dle předchozí věty nevztahuje a </w:t>
      </w:r>
      <w:r>
        <w:t>Objednatel</w:t>
      </w:r>
      <w:r w:rsidRPr="00803140">
        <w:t xml:space="preserve"> není v souvislosti s užitím takto upraveného zdrojového kódu opr</w:t>
      </w:r>
      <w:r w:rsidR="00D61D0D">
        <w:t>ávněn</w:t>
      </w:r>
      <w:r w:rsidRPr="00803140">
        <w:t xml:space="preserve"> uplatňovat vůči Dodavateli jakákoli záruční práva dle této </w:t>
      </w:r>
      <w:r>
        <w:t>Dohody</w:t>
      </w:r>
      <w:r w:rsidRPr="00803140">
        <w:t xml:space="preserve">, pokud je důvodem výskytu vady výlučně provedená úprava zdrojového kódu; v ostatním není rozsah záručních práv </w:t>
      </w:r>
      <w:r>
        <w:t>Objednatele</w:t>
      </w:r>
      <w:r w:rsidRPr="00803140">
        <w:t xml:space="preserve"> jakkoliv dotčen. </w:t>
      </w:r>
    </w:p>
    <w:p w:rsidR="000310BC" w:rsidRPr="00892FD8" w:rsidRDefault="000310BC" w:rsidP="00803140">
      <w:pPr>
        <w:pStyle w:val="rove2"/>
        <w:rPr>
          <w:b w:val="0"/>
          <w:i/>
          <w:iCs/>
        </w:rPr>
      </w:pPr>
      <w:r w:rsidRPr="00892FD8">
        <w:t xml:space="preserve">Realizace Díla </w:t>
      </w:r>
    </w:p>
    <w:p w:rsidR="000310BC" w:rsidRPr="00892FD8" w:rsidRDefault="000310BC" w:rsidP="00803140">
      <w:pPr>
        <w:pStyle w:val="rove3"/>
        <w:rPr>
          <w:i/>
        </w:rPr>
      </w:pPr>
      <w:r w:rsidRPr="00892FD8">
        <w:t xml:space="preserve">Dodavatel je povinen zajistit potřebnou koordinaci, spolupráci a vzájemnou rychlou informovanost obou stran </w:t>
      </w:r>
      <w:r w:rsidR="00803140">
        <w:t xml:space="preserve">Dohody </w:t>
      </w:r>
      <w:r w:rsidRPr="00892FD8">
        <w:t xml:space="preserve">při realizaci Díla. </w:t>
      </w:r>
      <w:r w:rsidR="00803140">
        <w:t>Objednatel</w:t>
      </w:r>
      <w:r w:rsidRPr="00892FD8">
        <w:t xml:space="preserve"> se zavazuje poskytovat Dodavateli po celou dobu realizace Díla potřebnou součinnost, která činí maximálně</w:t>
      </w:r>
      <w:r w:rsidR="00B96EF0">
        <w:br/>
      </w:r>
      <w:r w:rsidRPr="00892FD8">
        <w:t xml:space="preserve">0,5 FTE PM a 0,6 FTE týdně specialistů na projektový management a předmětné agendy. V případě souhlasu </w:t>
      </w:r>
      <w:r w:rsidR="00803140">
        <w:t>Objednatele</w:t>
      </w:r>
      <w:r w:rsidRPr="00892FD8">
        <w:t xml:space="preserve"> bude v odůvodněných případech poskytnuta součinnost nad tento rámec.</w:t>
      </w:r>
    </w:p>
    <w:p w:rsidR="000310BC" w:rsidRPr="00892FD8" w:rsidRDefault="000310BC" w:rsidP="00803140">
      <w:pPr>
        <w:pStyle w:val="rove3"/>
        <w:rPr>
          <w:i/>
        </w:rPr>
      </w:pPr>
      <w:r w:rsidRPr="00892FD8">
        <w:t xml:space="preserve">Dodavatel je povinen hlásit </w:t>
      </w:r>
      <w:r w:rsidR="00803140">
        <w:t>Objednateli</w:t>
      </w:r>
      <w:r w:rsidRPr="00892FD8">
        <w:t xml:space="preserve"> všechny plánované zásahy do Díla nebo odstávky Díla související s jeho údržbou nebo nasazováním Upgradů a Updatů do provozu. Dodavatel informuje bezodkladně kontaktní osoby uvedené v </w:t>
      </w:r>
      <w:r w:rsidR="0092004A">
        <w:t>příloze L</w:t>
      </w:r>
      <w:r w:rsidR="00D0026B" w:rsidRPr="00892FD8">
        <w:t xml:space="preserve"> </w:t>
      </w:r>
      <w:r w:rsidR="00803140">
        <w:t>Dohod</w:t>
      </w:r>
      <w:r w:rsidR="00D0026B">
        <w:t>y,</w:t>
      </w:r>
      <w:r w:rsidR="00B96EF0">
        <w:br/>
      </w:r>
      <w:r w:rsidR="00D0026B">
        <w:t>a to</w:t>
      </w:r>
      <w:r w:rsidRPr="00892FD8">
        <w:t xml:space="preserve"> zejména o odstavení a opětovném zprovoznění Díla, a to těsně před jeho odstavením a znovuzprovozněním.</w:t>
      </w:r>
    </w:p>
    <w:p w:rsidR="000310BC" w:rsidRPr="00892FD8" w:rsidRDefault="000310BC" w:rsidP="00803140">
      <w:pPr>
        <w:pStyle w:val="rove3"/>
        <w:rPr>
          <w:i/>
        </w:rPr>
      </w:pPr>
      <w:r w:rsidRPr="00892FD8">
        <w:t xml:space="preserve">Dodavatel se bude řídit při provádění Díla pokyny </w:t>
      </w:r>
      <w:r w:rsidR="00803140">
        <w:t>Objednatele</w:t>
      </w:r>
      <w:r w:rsidR="00B96EF0">
        <w:t xml:space="preserve"> a postupovat</w:t>
      </w:r>
      <w:r w:rsidR="00B96EF0">
        <w:br/>
      </w:r>
      <w:r w:rsidRPr="00892FD8">
        <w:t xml:space="preserve">v souladu s </w:t>
      </w:r>
      <w:r w:rsidR="00803140">
        <w:t>jeho</w:t>
      </w:r>
      <w:r w:rsidRPr="00892FD8">
        <w:t xml:space="preserve"> zájmy. Dodavatel je povinen oznámit </w:t>
      </w:r>
      <w:r w:rsidR="00803140">
        <w:t>Objednateli</w:t>
      </w:r>
      <w:r w:rsidRPr="00892FD8">
        <w:t xml:space="preserve"> všechny okolnosti, které by mohly mít vliv na změnu pokynů </w:t>
      </w:r>
      <w:r w:rsidR="00803140">
        <w:t>Objednatele</w:t>
      </w:r>
      <w:r w:rsidRPr="00892FD8">
        <w:t xml:space="preserve"> nebo termínů a o kterých se při plnění Díla dozví. Od pokynů </w:t>
      </w:r>
      <w:r w:rsidR="00BB7352">
        <w:t>Objednatele</w:t>
      </w:r>
      <w:r w:rsidRPr="00892FD8">
        <w:t xml:space="preserve"> se Dodavatel nesmí odchýlit, pokud tyto jsou v souladu s platnými předpisy a nepřekročí v podstatném roz</w:t>
      </w:r>
      <w:r w:rsidR="0092004A">
        <w:t xml:space="preserve">sahu sjednaný rozsah plnění dle </w:t>
      </w:r>
      <w:r w:rsidRPr="00892FD8">
        <w:t xml:space="preserve">této </w:t>
      </w:r>
      <w:r w:rsidR="00BB7352">
        <w:t>Dohody</w:t>
      </w:r>
      <w:r w:rsidRPr="00892FD8">
        <w:t xml:space="preserve">. V opačném případě, jakož i v případě nevhodnosti pokynů </w:t>
      </w:r>
      <w:r w:rsidR="00BB7352">
        <w:t>Objednatele</w:t>
      </w:r>
      <w:r w:rsidRPr="00892FD8">
        <w:t xml:space="preserve"> z hlediska řádného a odborného splnění předmětu </w:t>
      </w:r>
      <w:r w:rsidR="00BB7352">
        <w:t>Dohody</w:t>
      </w:r>
      <w:r w:rsidRPr="00892FD8">
        <w:t xml:space="preserve">, je Dodavatel povinen </w:t>
      </w:r>
      <w:r w:rsidR="00BB7352">
        <w:t>Objednatele</w:t>
      </w:r>
      <w:r w:rsidRPr="00892FD8">
        <w:t xml:space="preserve"> o nevhodnosti pokynů písemně informovat dopisem adresovaným kontaktním osobám uvedeným v </w:t>
      </w:r>
      <w:r w:rsidR="0092004A">
        <w:t>příloze L</w:t>
      </w:r>
      <w:r w:rsidRPr="00892FD8">
        <w:t xml:space="preserve"> </w:t>
      </w:r>
      <w:r w:rsidR="00BB7352">
        <w:t>Dohody</w:t>
      </w:r>
      <w:r w:rsidRPr="00892FD8">
        <w:t xml:space="preserve">. </w:t>
      </w:r>
    </w:p>
    <w:p w:rsidR="000310BC" w:rsidRPr="00892FD8" w:rsidRDefault="000310BC" w:rsidP="00BB7352">
      <w:pPr>
        <w:pStyle w:val="rove3"/>
        <w:rPr>
          <w:i/>
        </w:rPr>
      </w:pPr>
      <w:r w:rsidRPr="00892FD8">
        <w:t xml:space="preserve">Dodavatel a </w:t>
      </w:r>
      <w:r w:rsidR="00BB7352">
        <w:t>Objednatel</w:t>
      </w:r>
      <w:r w:rsidRPr="00892FD8">
        <w:t xml:space="preserve"> budou komunikovat prostřednictvím kontaktních osob, které </w:t>
      </w:r>
      <w:r w:rsidR="00D0026B">
        <w:t>jsou</w:t>
      </w:r>
      <w:r w:rsidRPr="00892FD8">
        <w:t xml:space="preserve"> </w:t>
      </w:r>
      <w:r w:rsidR="0092004A">
        <w:t>v příloze L</w:t>
      </w:r>
      <w:r w:rsidRPr="00892FD8">
        <w:t xml:space="preserve"> </w:t>
      </w:r>
      <w:r w:rsidR="00BB7352">
        <w:t>Dohody</w:t>
      </w:r>
      <w:r w:rsidRPr="00892FD8">
        <w:t>, a dále prostřednictvím p</w:t>
      </w:r>
      <w:r w:rsidR="00B96EF0">
        <w:t>ísemného archivovaného záznamu,</w:t>
      </w:r>
      <w:r w:rsidR="00B96EF0">
        <w:br/>
      </w:r>
      <w:r w:rsidRPr="00892FD8">
        <w:t xml:space="preserve">pokud nebude dohodnuto jinak. </w:t>
      </w:r>
    </w:p>
    <w:p w:rsidR="000310BC" w:rsidRPr="00892FD8" w:rsidRDefault="000310BC" w:rsidP="00BB7352">
      <w:pPr>
        <w:pStyle w:val="rove3"/>
        <w:rPr>
          <w:i/>
        </w:rPr>
      </w:pPr>
      <w:r w:rsidRPr="00892FD8">
        <w:t xml:space="preserve">Dodavatel je povinen průběžně informovat </w:t>
      </w:r>
      <w:r w:rsidR="00BB7352">
        <w:t>Objednatele</w:t>
      </w:r>
      <w:r w:rsidRPr="00892FD8">
        <w:t xml:space="preserve"> o realizaci Díla na pravidelných schůzkách a předkládat informace o stavu rozpracovanosti Díla.  Termíny schůzek určí </w:t>
      </w:r>
      <w:r w:rsidR="00BB7352">
        <w:t>Objednatel</w:t>
      </w:r>
      <w:r w:rsidRPr="00892FD8">
        <w:t xml:space="preserve">, četnost schůzek bude jedenkrát týdně, pokud </w:t>
      </w:r>
      <w:r w:rsidR="00BB7352">
        <w:t>Objednatel</w:t>
      </w:r>
      <w:r w:rsidRPr="00892FD8">
        <w:t xml:space="preserve"> nerozhodne jinak. Jednání budou probíhat </w:t>
      </w:r>
      <w:r w:rsidR="00177FE4">
        <w:t>na korespondenční adrese</w:t>
      </w:r>
      <w:r w:rsidRPr="00892FD8">
        <w:t xml:space="preserve"> </w:t>
      </w:r>
      <w:r w:rsidR="00BB7352">
        <w:t>Objednatele</w:t>
      </w:r>
      <w:r w:rsidRPr="00892FD8">
        <w:t>.</w:t>
      </w:r>
    </w:p>
    <w:p w:rsidR="000310BC" w:rsidRPr="00892FD8" w:rsidRDefault="00BB7352" w:rsidP="00BB7352">
      <w:pPr>
        <w:pStyle w:val="rove3"/>
        <w:rPr>
          <w:i/>
        </w:rPr>
      </w:pPr>
      <w:r>
        <w:t>Objednatel</w:t>
      </w:r>
      <w:r w:rsidR="000310BC" w:rsidRPr="00892FD8">
        <w:t xml:space="preserve"> je oprávněn kdykoliv během plnění předmětu </w:t>
      </w:r>
      <w:r>
        <w:t>Dohody</w:t>
      </w:r>
      <w:r w:rsidR="000310BC" w:rsidRPr="00892FD8">
        <w:t xml:space="preserve"> předkládat Dodavateli připomínky k rozpracovanému Dílu a návrhy na jeho úpravy. Připomínky musí být nezaměnitelné a dostatečným způsobem specifikované. Připomínky budou jedn</w:t>
      </w:r>
      <w:r w:rsidR="00B96EF0">
        <w:t>ím</w:t>
      </w:r>
      <w:r w:rsidR="00B96EF0">
        <w:br/>
      </w:r>
      <w:r w:rsidR="000310BC" w:rsidRPr="00892FD8">
        <w:t xml:space="preserve">ze vstupů Změnového řízení. Vypořádání připomínek se řídí </w:t>
      </w:r>
      <w:r>
        <w:t>čl</w:t>
      </w:r>
      <w:r w:rsidRPr="00D61D0D">
        <w:t>.</w:t>
      </w:r>
      <w:r w:rsidR="000310BC" w:rsidRPr="00D61D0D" w:rsidDel="001568C4">
        <w:t xml:space="preserve"> </w:t>
      </w:r>
      <w:r w:rsidR="000310BC" w:rsidRPr="00D61D0D">
        <w:t>2.6.</w:t>
      </w:r>
      <w:r w:rsidR="000310BC" w:rsidRPr="00892FD8">
        <w:t xml:space="preserve"> </w:t>
      </w:r>
      <w:r w:rsidR="00D61D0D">
        <w:t xml:space="preserve">Dohody. </w:t>
      </w:r>
      <w:r w:rsidR="000310BC" w:rsidRPr="00892FD8">
        <w:t xml:space="preserve">Bude-li výstupem Změnového řízení rozhodnutí Připomínku zapracovat, zavazuje se Dodavatel zapracovat Připomínky </w:t>
      </w:r>
      <w:r>
        <w:t>Objednatele</w:t>
      </w:r>
      <w:r w:rsidR="000310BC" w:rsidRPr="00892FD8">
        <w:t xml:space="preserve"> v přiměřené lhůtě stanovené ve Změnovém řízení s ohledem na závažnost Připomínek, nejdéle však do Pracovních 10 dnů od předání Připomínek Dodavateli, pokud </w:t>
      </w:r>
      <w:r>
        <w:t>Objednatel</w:t>
      </w:r>
      <w:r w:rsidR="000310BC" w:rsidRPr="00892FD8">
        <w:t xml:space="preserve"> nestanoví jinak. Dodavatel není oprávněn odepřít bezplatné zapracování Připomínek, pokud nepřekračují rámec této </w:t>
      </w:r>
      <w:r>
        <w:t>Dohody</w:t>
      </w:r>
      <w:r w:rsidR="000310BC" w:rsidRPr="00892FD8">
        <w:t>.</w:t>
      </w:r>
    </w:p>
    <w:p w:rsidR="000310BC" w:rsidRPr="00892FD8" w:rsidRDefault="00BB7352" w:rsidP="00BB7352">
      <w:pPr>
        <w:pStyle w:val="rove3"/>
        <w:rPr>
          <w:i/>
        </w:rPr>
      </w:pPr>
      <w:r w:rsidRPr="00BB7352">
        <w:t>Objednatel je oprávněn</w:t>
      </w:r>
      <w:r w:rsidR="000310BC" w:rsidRPr="00BB7352">
        <w:t xml:space="preserve"> kdykoliv</w:t>
      </w:r>
      <w:r w:rsidR="000310BC" w:rsidRPr="00892FD8">
        <w:t xml:space="preserve"> během plnění předmětu </w:t>
      </w:r>
      <w:r w:rsidRPr="00BB7352">
        <w:t>Dohody</w:t>
      </w:r>
      <w:r w:rsidR="00B96EF0">
        <w:t xml:space="preserve"> požadovat</w:t>
      </w:r>
      <w:r w:rsidR="00B96EF0">
        <w:br/>
      </w:r>
      <w:r w:rsidR="000310BC" w:rsidRPr="00892FD8">
        <w:t>od Dodavatele písemné zprávy o průběžném stavu plnění. Dodavatel takové zprávy zpracuje bezodkladně.</w:t>
      </w:r>
    </w:p>
    <w:p w:rsidR="000310BC" w:rsidRPr="00892FD8" w:rsidRDefault="00BB7352" w:rsidP="00BB7352">
      <w:pPr>
        <w:pStyle w:val="rove3"/>
        <w:rPr>
          <w:i/>
        </w:rPr>
      </w:pPr>
      <w:r>
        <w:t>Objednatel je oprávněn</w:t>
      </w:r>
      <w:r w:rsidR="000310BC" w:rsidRPr="00892FD8">
        <w:t xml:space="preserve"> kdykoliv a průběžně ověřovat shodu nedokončeného Díla</w:t>
      </w:r>
      <w:r w:rsidR="00B96EF0">
        <w:br/>
      </w:r>
      <w:r w:rsidR="000310BC" w:rsidRPr="00892FD8">
        <w:t xml:space="preserve">se zadáním a to i prostřednictvím třetích osob. Dodavatel je povinen poskytnout k takovému ověřování bez prodlení potřebnou součinnost a podklady. </w:t>
      </w:r>
    </w:p>
    <w:p w:rsidR="000310BC" w:rsidRPr="00892FD8" w:rsidRDefault="000310BC" w:rsidP="00166BBE">
      <w:pPr>
        <w:pStyle w:val="rove2"/>
        <w:rPr>
          <w:i/>
          <w:iCs/>
        </w:rPr>
      </w:pPr>
      <w:r w:rsidRPr="00892FD8">
        <w:t>Dokumentace</w:t>
      </w:r>
    </w:p>
    <w:p w:rsidR="000310BC" w:rsidRPr="00892FD8" w:rsidRDefault="000310BC" w:rsidP="00166BBE">
      <w:pPr>
        <w:pStyle w:val="rove3"/>
        <w:rPr>
          <w:i/>
          <w:lang w:val="en-US"/>
        </w:rPr>
      </w:pPr>
      <w:r w:rsidRPr="00892FD8">
        <w:t xml:space="preserve">Současně se zajištěním dodání vytvořeného Díla dle </w:t>
      </w:r>
      <w:r w:rsidRPr="00557A37">
        <w:t>odstavců</w:t>
      </w:r>
      <w:r w:rsidRPr="00557A37" w:rsidDel="001568C4">
        <w:t xml:space="preserve"> </w:t>
      </w:r>
      <w:r w:rsidRPr="00557A37">
        <w:t xml:space="preserve">2.6 a 2.7 této </w:t>
      </w:r>
      <w:r w:rsidR="00166BBE" w:rsidRPr="00557A37">
        <w:t>Dohody</w:t>
      </w:r>
      <w:r w:rsidR="00B96EF0">
        <w:br/>
      </w:r>
      <w:r w:rsidRPr="00892FD8">
        <w:t xml:space="preserve">je Dodavatel povinen dodat </w:t>
      </w:r>
      <w:r w:rsidR="00166BBE">
        <w:t>Objednateli</w:t>
      </w:r>
      <w:r w:rsidRPr="00892FD8">
        <w:t xml:space="preserve"> veškerou Dokumentaci týkající se Díla v elektronické podobě ve formátu „doc“ pokud Dokumentace v tomto formátu existuje a ve formátu „pdf“ nebo v jiném dohodnutém formátu. </w:t>
      </w:r>
      <w:r w:rsidR="00166BBE">
        <w:t>Objednatel je oprávněn</w:t>
      </w:r>
      <w:r w:rsidRPr="00892FD8">
        <w:t xml:space="preserve"> vytisknout a užívat Dokumentaci týkající se Díla v neomezeném počtu kopií. Požadavky na Dokumentaci jsou dále uvedeny v </w:t>
      </w:r>
      <w:r w:rsidRPr="00557A37">
        <w:t>Příloze C této</w:t>
      </w:r>
      <w:r w:rsidRPr="00892FD8">
        <w:t xml:space="preserve"> </w:t>
      </w:r>
      <w:r w:rsidR="00166BBE">
        <w:t>Dohody</w:t>
      </w:r>
      <w:r w:rsidRPr="00892FD8">
        <w:t xml:space="preserve">. </w:t>
      </w:r>
    </w:p>
    <w:p w:rsidR="000310BC" w:rsidRPr="00892FD8" w:rsidRDefault="000310BC" w:rsidP="00166BBE">
      <w:pPr>
        <w:pStyle w:val="rove2"/>
        <w:rPr>
          <w:i/>
          <w:iCs/>
        </w:rPr>
      </w:pPr>
      <w:r w:rsidRPr="00892FD8">
        <w:t xml:space="preserve">Zajištění dodání Díla </w:t>
      </w:r>
      <w:bookmarkEnd w:id="1"/>
      <w:bookmarkEnd w:id="2"/>
      <w:bookmarkEnd w:id="3"/>
      <w:bookmarkEnd w:id="4"/>
      <w:bookmarkEnd w:id="5"/>
    </w:p>
    <w:p w:rsidR="000310BC" w:rsidRPr="00892FD8" w:rsidRDefault="000310BC" w:rsidP="00166BBE">
      <w:pPr>
        <w:pStyle w:val="rove3"/>
        <w:rPr>
          <w:i/>
        </w:rPr>
      </w:pPr>
      <w:r w:rsidRPr="00892FD8">
        <w:t xml:space="preserve">Dodavatel se zavazuje vytvořit a zajistit dodání dokončeného a úplného Díla na Místo instalace a provést jeho instalaci pro účely testování ze strany </w:t>
      </w:r>
      <w:r w:rsidR="00166BBE">
        <w:t>Objednatele</w:t>
      </w:r>
      <w:r w:rsidRPr="00892FD8">
        <w:t xml:space="preserve">. Sjednává se, že </w:t>
      </w:r>
      <w:r w:rsidR="00166BBE">
        <w:t>Objednatel je oprávněn</w:t>
      </w:r>
      <w:r w:rsidRPr="00892FD8">
        <w:t xml:space="preserve"> Dílo testovat, přičemž je Verze nebo Prototyp Díla předáván </w:t>
      </w:r>
      <w:r w:rsidR="00166BBE">
        <w:t>Objednateli</w:t>
      </w:r>
      <w:r w:rsidRPr="00892FD8">
        <w:t xml:space="preserve"> k testování ve stavu, kdy bylo Dodavatelem úspěšně ověřeno v testech funkcionalit, spolehlivosti a výkonnosti. </w:t>
      </w:r>
      <w:r w:rsidR="00166BBE">
        <w:t>Objednatel je povinen</w:t>
      </w:r>
      <w:r w:rsidRPr="00892FD8">
        <w:t xml:space="preserve"> provést pouze Akceptační testování popř. dohodnuté testy Prototypů Díla za účelem posouzení funkcionalit nebo např. grafického rozhra</w:t>
      </w:r>
      <w:r w:rsidR="00166BBE">
        <w:t>ní uživatelů. Objednatel není zavázán</w:t>
      </w:r>
      <w:r w:rsidRPr="00892FD8">
        <w:t xml:space="preserve"> k provádění funkčních, výkonnostních nebo bezpečnostních testů ani k provádění dalších testů za účelem vývoje Prototypů Díla nebo celého Díla nebo komplexní kontroly kvality Díla. Tyto testy je povinen provést Dodavatel a prezentovat </w:t>
      </w:r>
      <w:r w:rsidR="00166BBE">
        <w:t>Objednateli</w:t>
      </w:r>
      <w:r w:rsidRPr="00892FD8">
        <w:t xml:space="preserve"> jejich výsledky. V případě, že </w:t>
      </w:r>
      <w:r w:rsidR="00166BBE">
        <w:t>Objednatel</w:t>
      </w:r>
      <w:r w:rsidRPr="00892FD8">
        <w:t xml:space="preserve"> nestanoví jinak, předává Dodavatel Prototyp Díla, Verzi Díla nebo Dílo k Akceptačnímu testování na společném jednání tím způsobem, že demonstruje nově implementované Prototypy Díla nebo samotné Dílo.</w:t>
      </w:r>
    </w:p>
    <w:p w:rsidR="000310BC" w:rsidRPr="00892FD8" w:rsidRDefault="00166BBE" w:rsidP="00166BBE">
      <w:pPr>
        <w:pStyle w:val="rove3"/>
        <w:rPr>
          <w:i/>
        </w:rPr>
      </w:pPr>
      <w:r>
        <w:t>Objednatel</w:t>
      </w:r>
      <w:r w:rsidR="000310BC" w:rsidRPr="00892FD8">
        <w:t xml:space="preserve"> je po dodání Díla na základě</w:t>
      </w:r>
      <w:r>
        <w:t xml:space="preserve"> provedeného testování oprávněn</w:t>
      </w:r>
      <w:r w:rsidR="000310BC" w:rsidRPr="00892FD8">
        <w:t xml:space="preserve"> podat Dodavateli v písemné formě Připomínky.</w:t>
      </w:r>
    </w:p>
    <w:p w:rsidR="000310BC" w:rsidRPr="00892FD8" w:rsidRDefault="000310BC" w:rsidP="00166BBE">
      <w:pPr>
        <w:pStyle w:val="rove3"/>
        <w:rPr>
          <w:i/>
        </w:rPr>
      </w:pPr>
      <w:r w:rsidRPr="00892FD8">
        <w:t xml:space="preserve">Připomínky budou jedním ze vstupů Změnového řízení. Výstupem Změnového řízení bude rozhodnutí, zda-li Připomínky budou zapracovány či nikoliv. Dodavatel není oprávněn odepřít zapracování Připomínky, pokud nepřekračují rámec této </w:t>
      </w:r>
      <w:r w:rsidR="00166BBE">
        <w:t>Dohody</w:t>
      </w:r>
      <w:r w:rsidRPr="00892FD8">
        <w:t>.</w:t>
      </w:r>
    </w:p>
    <w:p w:rsidR="000310BC" w:rsidRPr="00557A37" w:rsidRDefault="000310BC" w:rsidP="00166BBE">
      <w:pPr>
        <w:pStyle w:val="rove3"/>
        <w:rPr>
          <w:i/>
        </w:rPr>
      </w:pPr>
      <w:r w:rsidRPr="00892FD8">
        <w:t>Doba pro předkládání Připomínek k Dílu se o</w:t>
      </w:r>
      <w:r w:rsidR="00166BBE">
        <w:t>mezuje tak, že Objednatel je oprávněn</w:t>
      </w:r>
      <w:r w:rsidRPr="00892FD8">
        <w:t xml:space="preserve"> </w:t>
      </w:r>
      <w:r w:rsidRPr="00557A37">
        <w:t xml:space="preserve">předkládat Dodavateli takové Připomínky nejdéle po dobu 30 Pracovních dnů od dodání Díla dle </w:t>
      </w:r>
      <w:r w:rsidR="00166BBE" w:rsidRPr="00557A37">
        <w:t>čl.</w:t>
      </w:r>
      <w:r w:rsidRPr="00557A37" w:rsidDel="001568C4">
        <w:t xml:space="preserve"> </w:t>
      </w:r>
      <w:r w:rsidRPr="00557A37">
        <w:t xml:space="preserve">2.6.1; práva ze záruk dle </w:t>
      </w:r>
      <w:r w:rsidR="00166BBE" w:rsidRPr="00557A37">
        <w:t>čl.</w:t>
      </w:r>
      <w:r w:rsidRPr="00557A37" w:rsidDel="001568C4">
        <w:t xml:space="preserve"> </w:t>
      </w:r>
      <w:r w:rsidRPr="00557A37">
        <w:t xml:space="preserve">2.11 tím nejsou jakkoliv dotčena. </w:t>
      </w:r>
    </w:p>
    <w:p w:rsidR="000310BC" w:rsidRPr="00557A37" w:rsidRDefault="000310BC" w:rsidP="00166BBE">
      <w:pPr>
        <w:pStyle w:val="rove3"/>
        <w:rPr>
          <w:i/>
        </w:rPr>
      </w:pPr>
      <w:r w:rsidRPr="00557A37">
        <w:t xml:space="preserve">Doručením Díla ve Verzi obsahující zapracování veškerých Připomínek </w:t>
      </w:r>
      <w:r w:rsidR="000362BF" w:rsidRPr="00557A37">
        <w:t>Objednatele</w:t>
      </w:r>
      <w:r w:rsidRPr="00557A37">
        <w:t xml:space="preserve"> dle </w:t>
      </w:r>
      <w:r w:rsidR="000362BF" w:rsidRPr="00557A37">
        <w:t>čl.</w:t>
      </w:r>
      <w:r w:rsidRPr="00557A37">
        <w:t xml:space="preserve"> 2.6.3 se Dílo považuje za dokončené a způsobilé k I</w:t>
      </w:r>
      <w:r w:rsidR="00B96EF0">
        <w:t>mplementaci Díla, a považuje se</w:t>
      </w:r>
      <w:r w:rsidR="00B96EF0">
        <w:br/>
      </w:r>
      <w:r w:rsidRPr="00557A37">
        <w:t>za Verzi Díla.</w:t>
      </w:r>
    </w:p>
    <w:p w:rsidR="000310BC" w:rsidRPr="00892FD8" w:rsidRDefault="000310BC" w:rsidP="00166BBE">
      <w:pPr>
        <w:pStyle w:val="rove3"/>
        <w:rPr>
          <w:i/>
          <w:lang w:val="en-US"/>
        </w:rPr>
      </w:pPr>
      <w:r w:rsidRPr="00557A37">
        <w:t xml:space="preserve">Dle </w:t>
      </w:r>
      <w:r w:rsidR="000362BF" w:rsidRPr="00557A37">
        <w:t>čl.</w:t>
      </w:r>
      <w:r w:rsidRPr="00557A37" w:rsidDel="001568C4">
        <w:t xml:space="preserve"> </w:t>
      </w:r>
      <w:r w:rsidRPr="00557A37">
        <w:t>2.6.1. – 2.6.5 bude postupováno obdobně též v případě dodání jednotlivých dílčích plnění a Verzí v souladu</w:t>
      </w:r>
      <w:r w:rsidR="0092004A">
        <w:t xml:space="preserve"> s harmonogramem dle Přílohy E</w:t>
      </w:r>
      <w:r w:rsidRPr="00892FD8">
        <w:t xml:space="preserve">. Výslovně se sjednává, že předkládání Připomínek k dílčím plněním či Verzím nezbavuje </w:t>
      </w:r>
      <w:r w:rsidR="000362BF">
        <w:t>Objednatele</w:t>
      </w:r>
      <w:r w:rsidRPr="00892FD8">
        <w:t xml:space="preserve"> práva předkládat Dodavateli Připomínky k dokončenému Dílu jako celku. </w:t>
      </w:r>
    </w:p>
    <w:p w:rsidR="000310BC" w:rsidRPr="00892FD8" w:rsidRDefault="000310BC" w:rsidP="000362BF">
      <w:pPr>
        <w:pStyle w:val="rove2"/>
      </w:pPr>
      <w:r w:rsidRPr="00892FD8">
        <w:t>Implementace Díla</w:t>
      </w:r>
    </w:p>
    <w:p w:rsidR="000310BC" w:rsidRPr="00557A37" w:rsidRDefault="000310BC" w:rsidP="000362BF">
      <w:pPr>
        <w:pStyle w:val="rove3"/>
      </w:pPr>
      <w:r w:rsidRPr="00892FD8">
        <w:t xml:space="preserve">Bezprostředně po </w:t>
      </w:r>
      <w:r w:rsidRPr="00557A37">
        <w:t xml:space="preserve">dodání Díla se zapracovanými Připomínkami </w:t>
      </w:r>
      <w:r w:rsidR="00F662F9" w:rsidRPr="00557A37">
        <w:t>Objednatele</w:t>
      </w:r>
      <w:r w:rsidRPr="00557A37">
        <w:t xml:space="preserve"> dle </w:t>
      </w:r>
      <w:r w:rsidR="00F662F9" w:rsidRPr="00557A37">
        <w:t>čl.</w:t>
      </w:r>
      <w:r w:rsidRPr="00557A37">
        <w:t xml:space="preserve"> 2.6.5 Dodavatel zahájí a provede instalaci a zprovoznění Díla. Implementace Díla je ukončena Akceptací Díla </w:t>
      </w:r>
      <w:r w:rsidR="00F662F9" w:rsidRPr="00557A37">
        <w:t>Objednatelem</w:t>
      </w:r>
      <w:r w:rsidRPr="00557A37">
        <w:t xml:space="preserve"> podle </w:t>
      </w:r>
      <w:r w:rsidR="00F662F9" w:rsidRPr="00557A37">
        <w:t>čl.</w:t>
      </w:r>
      <w:r w:rsidRPr="00557A37" w:rsidDel="001568C4">
        <w:t xml:space="preserve"> </w:t>
      </w:r>
      <w:r w:rsidRPr="00557A37">
        <w:t xml:space="preserve">2.9.  </w:t>
      </w:r>
    </w:p>
    <w:p w:rsidR="000310BC" w:rsidRPr="00892FD8" w:rsidRDefault="000310BC" w:rsidP="000362BF">
      <w:pPr>
        <w:pStyle w:val="rove3"/>
      </w:pPr>
      <w:r w:rsidRPr="00892FD8">
        <w:t xml:space="preserve">Dodavatel je povinen dokončit Implementaci Díla nejpozději do následujících termínů: </w:t>
      </w:r>
    </w:p>
    <w:p w:rsidR="000310BC" w:rsidRPr="00892FD8" w:rsidRDefault="00F662F9" w:rsidP="000310BC">
      <w:pPr>
        <w:numPr>
          <w:ilvl w:val="0"/>
          <w:numId w:val="120"/>
        </w:numPr>
        <w:tabs>
          <w:tab w:val="left" w:pos="0"/>
          <w:tab w:val="left" w:pos="1418"/>
        </w:tabs>
        <w:spacing w:after="120"/>
        <w:ind w:left="1418" w:hanging="567"/>
        <w:jc w:val="both"/>
        <w:rPr>
          <w:rFonts w:ascii="Segoe UI" w:hAnsi="Segoe UI" w:cs="Segoe UI"/>
          <w:i w:val="0"/>
          <w:iCs w:val="0"/>
        </w:rPr>
      </w:pPr>
      <w:r>
        <w:rPr>
          <w:rFonts w:ascii="Segoe UI" w:hAnsi="Segoe UI" w:cs="Segoe UI"/>
          <w:i w:val="0"/>
          <w:iCs w:val="0"/>
        </w:rPr>
        <w:t>t</w:t>
      </w:r>
      <w:r w:rsidR="000310BC" w:rsidRPr="00892FD8">
        <w:rPr>
          <w:rFonts w:ascii="Segoe UI" w:hAnsi="Segoe UI" w:cs="Segoe UI"/>
          <w:i w:val="0"/>
          <w:iCs w:val="0"/>
        </w:rPr>
        <w:t xml:space="preserve">ermín dokončení Implementace Díla a dodání Díla je 12 měsíců od podpisu </w:t>
      </w:r>
      <w:r>
        <w:rPr>
          <w:rFonts w:ascii="Segoe UI" w:hAnsi="Segoe UI" w:cs="Segoe UI"/>
          <w:i w:val="0"/>
          <w:iCs w:val="0"/>
        </w:rPr>
        <w:t>Dohody,</w:t>
      </w:r>
    </w:p>
    <w:p w:rsidR="000310BC" w:rsidRPr="00892FD8" w:rsidRDefault="00F662F9" w:rsidP="000310BC">
      <w:pPr>
        <w:numPr>
          <w:ilvl w:val="0"/>
          <w:numId w:val="120"/>
        </w:numPr>
        <w:tabs>
          <w:tab w:val="left" w:pos="0"/>
          <w:tab w:val="left" w:pos="1418"/>
        </w:tabs>
        <w:spacing w:after="120"/>
        <w:ind w:left="1418" w:hanging="567"/>
        <w:jc w:val="both"/>
        <w:rPr>
          <w:rFonts w:ascii="Segoe UI" w:hAnsi="Segoe UI" w:cs="Segoe UI"/>
          <w:i w:val="0"/>
          <w:iCs w:val="0"/>
        </w:rPr>
      </w:pPr>
      <w:r>
        <w:rPr>
          <w:rFonts w:ascii="Segoe UI" w:hAnsi="Segoe UI" w:cs="Segoe UI"/>
          <w:i w:val="0"/>
          <w:iCs w:val="0"/>
        </w:rPr>
        <w:t>a</w:t>
      </w:r>
      <w:r w:rsidR="000310BC" w:rsidRPr="00892FD8">
        <w:rPr>
          <w:rFonts w:ascii="Segoe UI" w:hAnsi="Segoe UI" w:cs="Segoe UI"/>
          <w:i w:val="0"/>
          <w:iCs w:val="0"/>
        </w:rPr>
        <w:t xml:space="preserve">kceptace finální Verze Díla bude prováděna oproti všem vydefinovaným požadavkům dle Příloh </w:t>
      </w:r>
      <w:r>
        <w:rPr>
          <w:rFonts w:ascii="Segoe UI" w:hAnsi="Segoe UI" w:cs="Segoe UI"/>
          <w:i w:val="0"/>
          <w:iCs w:val="0"/>
        </w:rPr>
        <w:t>Dohody</w:t>
      </w:r>
      <w:r w:rsidR="000310BC" w:rsidRPr="00892FD8">
        <w:rPr>
          <w:rFonts w:ascii="Segoe UI" w:hAnsi="Segoe UI" w:cs="Segoe UI"/>
          <w:i w:val="0"/>
          <w:iCs w:val="0"/>
        </w:rPr>
        <w:t xml:space="preserve"> a akceptované Globální specifikace Dí</w:t>
      </w:r>
      <w:r>
        <w:rPr>
          <w:rFonts w:ascii="Segoe UI" w:hAnsi="Segoe UI" w:cs="Segoe UI"/>
          <w:i w:val="0"/>
          <w:iCs w:val="0"/>
        </w:rPr>
        <w:t>la,</w:t>
      </w:r>
    </w:p>
    <w:p w:rsidR="000310BC" w:rsidRPr="00892FD8" w:rsidRDefault="00893894" w:rsidP="000310BC">
      <w:pPr>
        <w:numPr>
          <w:ilvl w:val="0"/>
          <w:numId w:val="120"/>
        </w:numPr>
        <w:tabs>
          <w:tab w:val="left" w:pos="0"/>
          <w:tab w:val="left" w:pos="1418"/>
        </w:tabs>
        <w:spacing w:after="120"/>
        <w:ind w:left="1418" w:hanging="567"/>
        <w:jc w:val="both"/>
        <w:rPr>
          <w:rFonts w:ascii="Segoe UI" w:hAnsi="Segoe UI" w:cs="Segoe UI"/>
          <w:i w:val="0"/>
          <w:iCs w:val="0"/>
        </w:rPr>
      </w:pPr>
      <w:r>
        <w:rPr>
          <w:rFonts w:ascii="Segoe UI" w:hAnsi="Segoe UI" w:cs="Segoe UI"/>
          <w:i w:val="0"/>
          <w:iCs w:val="0"/>
        </w:rPr>
        <w:t>o</w:t>
      </w:r>
      <w:r w:rsidR="00F662F9">
        <w:rPr>
          <w:rFonts w:ascii="Segoe UI" w:hAnsi="Segoe UI" w:cs="Segoe UI"/>
          <w:i w:val="0"/>
          <w:iCs w:val="0"/>
        </w:rPr>
        <w:t>bjednatel</w:t>
      </w:r>
      <w:r w:rsidR="000310BC" w:rsidRPr="00892FD8">
        <w:rPr>
          <w:rFonts w:ascii="Segoe UI" w:hAnsi="Segoe UI" w:cs="Segoe UI"/>
          <w:i w:val="0"/>
          <w:iCs w:val="0"/>
        </w:rPr>
        <w:t xml:space="preserve"> si vyhrazuje právo na posun term</w:t>
      </w:r>
      <w:r w:rsidR="00B96EF0">
        <w:rPr>
          <w:rFonts w:ascii="Segoe UI" w:hAnsi="Segoe UI" w:cs="Segoe UI"/>
          <w:i w:val="0"/>
          <w:iCs w:val="0"/>
        </w:rPr>
        <w:t>ínu dokončení Implementace Díla</w:t>
      </w:r>
      <w:r w:rsidR="00B96EF0">
        <w:rPr>
          <w:rFonts w:ascii="Segoe UI" w:hAnsi="Segoe UI" w:cs="Segoe UI"/>
          <w:i w:val="0"/>
          <w:iCs w:val="0"/>
        </w:rPr>
        <w:br/>
      </w:r>
      <w:r w:rsidR="000310BC" w:rsidRPr="00892FD8">
        <w:rPr>
          <w:rFonts w:ascii="Segoe UI" w:hAnsi="Segoe UI" w:cs="Segoe UI"/>
          <w:i w:val="0"/>
          <w:iCs w:val="0"/>
        </w:rPr>
        <w:t xml:space="preserve">nebo části Díla a dodání Díla nebo jeho části k provedení Akceptačních testů Díla na základě změny související legislativy popř. z jiných závažných důvodů. Posunutí termínu dokončení implementace nemá vliv na cenu plnění dle této </w:t>
      </w:r>
      <w:r w:rsidR="00F662F9">
        <w:rPr>
          <w:rFonts w:ascii="Segoe UI" w:hAnsi="Segoe UI" w:cs="Segoe UI"/>
          <w:i w:val="0"/>
          <w:iCs w:val="0"/>
        </w:rPr>
        <w:t>Dohody,</w:t>
      </w:r>
    </w:p>
    <w:p w:rsidR="000310BC" w:rsidRPr="00557A37" w:rsidRDefault="000310BC" w:rsidP="000310BC">
      <w:pPr>
        <w:numPr>
          <w:ilvl w:val="0"/>
          <w:numId w:val="120"/>
        </w:numPr>
        <w:tabs>
          <w:tab w:val="left" w:pos="0"/>
          <w:tab w:val="left" w:pos="1418"/>
        </w:tabs>
        <w:spacing w:after="120"/>
        <w:ind w:left="1418" w:hanging="567"/>
        <w:jc w:val="both"/>
        <w:rPr>
          <w:rFonts w:ascii="Segoe UI" w:hAnsi="Segoe UI" w:cs="Segoe UI"/>
          <w:i w:val="0"/>
          <w:iCs w:val="0"/>
        </w:rPr>
      </w:pPr>
      <w:r w:rsidRPr="00892FD8">
        <w:rPr>
          <w:rFonts w:ascii="Segoe UI" w:hAnsi="Segoe UI" w:cs="Segoe UI"/>
          <w:i w:val="0"/>
          <w:iCs w:val="0"/>
        </w:rPr>
        <w:t xml:space="preserve">V případě posunu termínu dokončení Implementace Díla a dodání Díla k provedení Akceptačních testů Díla podle </w:t>
      </w:r>
      <w:r w:rsidR="00F662F9">
        <w:rPr>
          <w:rFonts w:ascii="Segoe UI" w:hAnsi="Segoe UI" w:cs="Segoe UI"/>
          <w:i w:val="0"/>
          <w:iCs w:val="0"/>
        </w:rPr>
        <w:t>čl</w:t>
      </w:r>
      <w:r w:rsidR="00F662F9" w:rsidRPr="00557A37">
        <w:rPr>
          <w:rFonts w:ascii="Segoe UI" w:hAnsi="Segoe UI" w:cs="Segoe UI"/>
          <w:i w:val="0"/>
          <w:iCs w:val="0"/>
        </w:rPr>
        <w:t>.</w:t>
      </w:r>
      <w:r w:rsidRPr="00557A37">
        <w:rPr>
          <w:rFonts w:ascii="Segoe UI" w:hAnsi="Segoe UI" w:cs="Segoe UI"/>
          <w:i w:val="0"/>
          <w:iCs w:val="0"/>
        </w:rPr>
        <w:t xml:space="preserve"> </w:t>
      </w:r>
      <w:r w:rsidR="00F662F9" w:rsidRPr="00557A37">
        <w:rPr>
          <w:rFonts w:ascii="Segoe UI" w:hAnsi="Segoe UI" w:cs="Segoe UI"/>
          <w:i w:val="0"/>
          <w:iCs w:val="0"/>
        </w:rPr>
        <w:t xml:space="preserve">2.7.2 </w:t>
      </w:r>
      <w:ins w:id="6" w:author="Autor">
        <w:r w:rsidR="00D259BA">
          <w:rPr>
            <w:rFonts w:ascii="Segoe UI" w:hAnsi="Segoe UI" w:cs="Segoe UI"/>
            <w:i w:val="0"/>
            <w:iCs w:val="0"/>
          </w:rPr>
          <w:t>písm. c</w:t>
        </w:r>
      </w:ins>
      <w:r w:rsidRPr="00557A37">
        <w:rPr>
          <w:rFonts w:ascii="Segoe UI" w:hAnsi="Segoe UI" w:cs="Segoe UI"/>
          <w:i w:val="0"/>
          <w:iCs w:val="0"/>
        </w:rPr>
        <w:t xml:space="preserve">) se rovnoměrně posouvají rovněž termíny plnění neuzavřených projektových aktivit, tj. prodlužuje se doba trvání neuzavřených projektových aktivit, </w:t>
      </w:r>
      <w:ins w:id="7" w:author="Autor">
        <w:r w:rsidR="00D259BA">
          <w:rPr>
            <w:rFonts w:ascii="Segoe UI" w:hAnsi="Segoe UI" w:cs="Segoe UI"/>
            <w:i w:val="0"/>
            <w:iCs w:val="0"/>
          </w:rPr>
          <w:t xml:space="preserve">tzn. </w:t>
        </w:r>
      </w:ins>
      <w:r w:rsidRPr="00557A37">
        <w:rPr>
          <w:rFonts w:ascii="Segoe UI" w:hAnsi="Segoe UI" w:cs="Segoe UI"/>
          <w:i w:val="0"/>
          <w:iCs w:val="0"/>
        </w:rPr>
        <w:t>neposouvá se pouze termín dokončení Implementace Díla a dodání Díla k provedení Akceptačních testů.</w:t>
      </w:r>
    </w:p>
    <w:p w:rsidR="000310BC" w:rsidRPr="00557A37" w:rsidRDefault="000310BC" w:rsidP="00F662F9">
      <w:pPr>
        <w:pStyle w:val="rove3"/>
        <w:rPr>
          <w:lang w:val="en-US"/>
        </w:rPr>
      </w:pPr>
      <w:r w:rsidRPr="00557A37">
        <w:t xml:space="preserve">Dle </w:t>
      </w:r>
      <w:r w:rsidR="00F662F9" w:rsidRPr="00557A37">
        <w:t>čl.</w:t>
      </w:r>
      <w:r w:rsidRPr="00557A37">
        <w:t xml:space="preserve"> 2.7.1. – 2.7.2 bude postupováno obdobně též v případě dodání jednotlivých dílčích plnění a Verzí a v soula</w:t>
      </w:r>
      <w:r w:rsidR="0092004A">
        <w:t>du s harmonogramem dle Přílohy E</w:t>
      </w:r>
      <w:r w:rsidRPr="00557A37">
        <w:t xml:space="preserve">. </w:t>
      </w:r>
    </w:p>
    <w:p w:rsidR="000310BC" w:rsidRPr="00892FD8" w:rsidRDefault="000310BC" w:rsidP="00F662F9">
      <w:pPr>
        <w:pStyle w:val="rove3"/>
      </w:pPr>
      <w:r w:rsidRPr="00892FD8">
        <w:t xml:space="preserve">Dodavatel není oprávněn provést část Díla zahrnující podrobný technický návrh architektury Díla (dokumentovaný Globální specifikací Díla) a systémovou integraci prostřednictvím </w:t>
      </w:r>
      <w:r w:rsidR="005836A0">
        <w:t>poddo</w:t>
      </w:r>
      <w:r w:rsidRPr="00892FD8">
        <w:t xml:space="preserve">davatelů. </w:t>
      </w:r>
    </w:p>
    <w:p w:rsidR="000310BC" w:rsidRDefault="00F662F9" w:rsidP="005836A0">
      <w:pPr>
        <w:pStyle w:val="rove3"/>
      </w:pPr>
      <w:r>
        <w:t>Objednatel</w:t>
      </w:r>
      <w:r w:rsidR="000310BC" w:rsidRPr="00892FD8">
        <w:t xml:space="preserve"> se zavazuje poskytnout Dodavateli přiměřenou </w:t>
      </w:r>
      <w:r w:rsidR="000310BC" w:rsidRPr="00F662F9">
        <w:rPr>
          <w:b/>
        </w:rPr>
        <w:t>součinnost</w:t>
      </w:r>
      <w:r w:rsidR="000310BC" w:rsidRPr="00892FD8">
        <w:t xml:space="preserve"> při poskytování Implementace Díla v rozsahu uvedeném v této </w:t>
      </w:r>
      <w:r>
        <w:t>Dohodě</w:t>
      </w:r>
      <w:r w:rsidR="000310BC" w:rsidRPr="00892FD8">
        <w:t xml:space="preserve">. Tato součinnost bude zahrnovat (i) přístup do prostor a kancelářských prostor </w:t>
      </w:r>
      <w:r>
        <w:t>Objednatele</w:t>
      </w:r>
      <w:r w:rsidR="000310BC" w:rsidRPr="00892FD8">
        <w:t xml:space="preserve"> i mimo sídlo</w:t>
      </w:r>
      <w:r w:rsidR="00561A4E">
        <w:t>, či korespondenční adresu</w:t>
      </w:r>
      <w:r w:rsidR="000310BC" w:rsidRPr="00892FD8">
        <w:t xml:space="preserve"> </w:t>
      </w:r>
      <w:r>
        <w:t>Objednatele</w:t>
      </w:r>
      <w:r w:rsidR="000310BC" w:rsidRPr="00892FD8">
        <w:t xml:space="preserve">, ve kterých bude prováděna Implementace Díla, v Pracovní době, (ii) přístup k pracovníkům </w:t>
      </w:r>
      <w:r>
        <w:t>Objednatele</w:t>
      </w:r>
      <w:r w:rsidR="000310BC" w:rsidRPr="00892FD8">
        <w:t xml:space="preserve"> i mimo </w:t>
      </w:r>
      <w:r w:rsidR="006B047F">
        <w:t>sídlo a korespondenční adresu</w:t>
      </w:r>
      <w:r w:rsidR="006B047F" w:rsidRPr="00892FD8">
        <w:t xml:space="preserve"> </w:t>
      </w:r>
      <w:r>
        <w:t>Objednatele</w:t>
      </w:r>
      <w:r w:rsidR="000310BC" w:rsidRPr="00892FD8">
        <w:t xml:space="preserve"> majícím nezbytné informace o fungování počítačového systému </w:t>
      </w:r>
      <w:r>
        <w:t>Objednatele</w:t>
      </w:r>
      <w:r w:rsidR="000310BC" w:rsidRPr="00892FD8">
        <w:t xml:space="preserve">, (iii) přístup k telefonní lince a připojení na internet, a (iv) další součinnost specifikovanou v </w:t>
      </w:r>
      <w:r w:rsidR="006B047F">
        <w:t>čl. 3.2.6.</w:t>
      </w:r>
      <w:r w:rsidR="000310BC" w:rsidRPr="00892FD8">
        <w:t xml:space="preserve"> této </w:t>
      </w:r>
      <w:r>
        <w:t>Dohody</w:t>
      </w:r>
      <w:r w:rsidR="000310BC" w:rsidRPr="00892FD8">
        <w:t xml:space="preserve">. Dodavatel se zavazuje při poskytování Implementace Díla v prostorách </w:t>
      </w:r>
      <w:r>
        <w:t>Objednatele</w:t>
      </w:r>
      <w:r w:rsidR="000310BC" w:rsidRPr="00892FD8">
        <w:t xml:space="preserve"> dodrž</w:t>
      </w:r>
      <w:r w:rsidR="005836A0">
        <w:t>ovat veškeré interní předpisy a </w:t>
      </w:r>
      <w:r w:rsidR="000310BC" w:rsidRPr="00892FD8">
        <w:t xml:space="preserve">pravidla </w:t>
      </w:r>
      <w:r>
        <w:t>Objednatele</w:t>
      </w:r>
      <w:r w:rsidR="005836A0">
        <w:t xml:space="preserve">, jež mu budou </w:t>
      </w:r>
      <w:r w:rsidR="000310BC" w:rsidRPr="00892FD8">
        <w:t xml:space="preserve">ze strany </w:t>
      </w:r>
      <w:r>
        <w:t>Objednatele</w:t>
      </w:r>
      <w:r w:rsidR="000310BC" w:rsidRPr="00892FD8">
        <w:t xml:space="preserve"> oznámeny. Písemné požadavky na součinnost </w:t>
      </w:r>
      <w:r>
        <w:t>Objednatele</w:t>
      </w:r>
      <w:r w:rsidR="000310BC" w:rsidRPr="00892FD8">
        <w:t xml:space="preserve"> s požadovanými lhůtami budou předkládány Dodavatelem nejméně 5 Pracovních dní předem. Neposkytnutí součinnosti ze strany </w:t>
      </w:r>
      <w:r>
        <w:t>Objednatele</w:t>
      </w:r>
      <w:r w:rsidR="000310BC" w:rsidRPr="00892FD8">
        <w:t xml:space="preserve"> dle tohoto </w:t>
      </w:r>
      <w:r>
        <w:t>článku</w:t>
      </w:r>
      <w:r w:rsidR="005836A0">
        <w:t xml:space="preserve"> může mít </w:t>
      </w:r>
      <w:r w:rsidR="000310BC" w:rsidRPr="00892FD8">
        <w:t xml:space="preserve">za následek posun termínů </w:t>
      </w:r>
      <w:r w:rsidR="000310BC" w:rsidRPr="00557A37">
        <w:t xml:space="preserve">dle </w:t>
      </w:r>
      <w:r w:rsidRPr="00557A37">
        <w:t>čl.</w:t>
      </w:r>
      <w:r w:rsidR="000310BC" w:rsidRPr="00557A37">
        <w:t xml:space="preserve"> 2.9.6 bez příslušných</w:t>
      </w:r>
      <w:r w:rsidR="000310BC" w:rsidRPr="00892FD8">
        <w:t xml:space="preserve"> sankcí. </w:t>
      </w:r>
    </w:p>
    <w:p w:rsidR="00893894" w:rsidRDefault="00893894" w:rsidP="00F662F9">
      <w:pPr>
        <w:pStyle w:val="rove3"/>
      </w:pPr>
      <w:r>
        <w:t>Objednatel</w:t>
      </w:r>
      <w:r w:rsidRPr="00893894">
        <w:t xml:space="preserve"> umožní Dodavateli přístup do příslušného datového centra </w:t>
      </w:r>
      <w:r>
        <w:t>Objednatele</w:t>
      </w:r>
      <w:r w:rsidR="00B96EF0">
        <w:br/>
      </w:r>
      <w:r w:rsidRPr="00893894">
        <w:t>v rozsahu nezbytném pro řádné provedení Implementace Díla.</w:t>
      </w:r>
      <w:r w:rsidR="00B96EF0">
        <w:t xml:space="preserve"> Dodavatel je povinen</w:t>
      </w:r>
      <w:r w:rsidR="00B96EF0">
        <w:br/>
      </w:r>
      <w:r w:rsidRPr="00892FD8">
        <w:t xml:space="preserve">při přístupu k Technologické platformě dodržovat postup a bezpečnostní zásady stanovené interními předpisy </w:t>
      </w:r>
      <w:r>
        <w:t>Objednatele</w:t>
      </w:r>
      <w:r w:rsidRPr="00892FD8">
        <w:t xml:space="preserve">, jejichž obsah mu bude ze strany </w:t>
      </w:r>
      <w:r>
        <w:t>Objednatele</w:t>
      </w:r>
      <w:r w:rsidRPr="00892FD8">
        <w:t xml:space="preserve"> oznámen</w:t>
      </w:r>
      <w:r>
        <w:t>.</w:t>
      </w:r>
    </w:p>
    <w:p w:rsidR="00893894" w:rsidRPr="006B047F" w:rsidRDefault="00893894" w:rsidP="00893894">
      <w:pPr>
        <w:pStyle w:val="rove3"/>
        <w:rPr>
          <w:i/>
        </w:rPr>
      </w:pPr>
      <w:r w:rsidRPr="006B047F">
        <w:t xml:space="preserve">Dodavatel zajistí příslušným pracovníkům Objednatele přístup do svého datového centra v rozsahu nezbytném pro řádné provedení Implementace Díla výkonu práv z této Dohody. </w:t>
      </w:r>
    </w:p>
    <w:p w:rsidR="000310BC" w:rsidRPr="00893894" w:rsidRDefault="000310BC" w:rsidP="00893894">
      <w:pPr>
        <w:pStyle w:val="rove3"/>
      </w:pPr>
      <w:r w:rsidRPr="00893894">
        <w:rPr>
          <w:iCs w:val="0"/>
        </w:rPr>
        <w:t xml:space="preserve">Dodavatel tímto poskytuje </w:t>
      </w:r>
      <w:r w:rsidR="00893894">
        <w:rPr>
          <w:iCs w:val="0"/>
        </w:rPr>
        <w:t>Objednateli</w:t>
      </w:r>
      <w:r w:rsidRPr="00893894">
        <w:rPr>
          <w:iCs w:val="0"/>
        </w:rPr>
        <w:t xml:space="preserve"> záruku za t</w:t>
      </w:r>
      <w:r w:rsidR="005836A0">
        <w:rPr>
          <w:iCs w:val="0"/>
        </w:rPr>
        <w:t>o, že Implementace Díla jakož i </w:t>
      </w:r>
      <w:r w:rsidRPr="00893894">
        <w:rPr>
          <w:iCs w:val="0"/>
        </w:rPr>
        <w:t xml:space="preserve">Podpora Díla budou ze strany Dodavatele poskytovány s odbornou péčí v souladu s touto </w:t>
      </w:r>
      <w:r w:rsidR="00893894">
        <w:rPr>
          <w:iCs w:val="0"/>
        </w:rPr>
        <w:t>Dohodou</w:t>
      </w:r>
      <w:r w:rsidRPr="00893894">
        <w:rPr>
          <w:iCs w:val="0"/>
        </w:rPr>
        <w:t xml:space="preserve"> a prostřednictvím pracovníků Dodavatele disponu</w:t>
      </w:r>
      <w:r w:rsidR="005836A0">
        <w:rPr>
          <w:iCs w:val="0"/>
        </w:rPr>
        <w:t xml:space="preserve">jících dostatečným vzděláním </w:t>
      </w:r>
      <w:r w:rsidRPr="00893894">
        <w:rPr>
          <w:iCs w:val="0"/>
        </w:rPr>
        <w:t>a zkušenostmi s poskytováním daného plnění.</w:t>
      </w:r>
    </w:p>
    <w:p w:rsidR="000310BC" w:rsidRPr="00892FD8" w:rsidRDefault="000310BC" w:rsidP="00893894">
      <w:pPr>
        <w:pStyle w:val="rove2"/>
        <w:rPr>
          <w:i/>
          <w:iCs/>
        </w:rPr>
      </w:pPr>
      <w:r w:rsidRPr="00892FD8">
        <w:t xml:space="preserve">Součinnost Dodavatele </w:t>
      </w:r>
    </w:p>
    <w:p w:rsidR="000310BC" w:rsidRPr="00892FD8" w:rsidRDefault="000310BC" w:rsidP="00893894">
      <w:pPr>
        <w:pStyle w:val="rove3"/>
        <w:rPr>
          <w:i/>
        </w:rPr>
      </w:pPr>
      <w:r w:rsidRPr="00892FD8">
        <w:t xml:space="preserve">Dodavatel je povinen poskytovat </w:t>
      </w:r>
      <w:r w:rsidR="00893894">
        <w:t>Objednateli</w:t>
      </w:r>
      <w:r w:rsidRPr="00892FD8">
        <w:t xml:space="preserve"> veškerou potřebnou součinnost, případně postupovat v koordinaci s třetími osobami, které určí </w:t>
      </w:r>
      <w:r w:rsidR="00893894">
        <w:t>Objednatel</w:t>
      </w:r>
      <w:r w:rsidRPr="00892FD8">
        <w:t xml:space="preserve">. Povinnost zajistit potřebnou součinnost </w:t>
      </w:r>
      <w:r w:rsidR="00177FE4">
        <w:t>těchto dalších osob</w:t>
      </w:r>
      <w:r w:rsidRPr="00892FD8">
        <w:t xml:space="preserve"> nese </w:t>
      </w:r>
      <w:r w:rsidR="00893894">
        <w:t>Objednatel</w:t>
      </w:r>
      <w:r w:rsidRPr="00892FD8">
        <w:t>.</w:t>
      </w:r>
    </w:p>
    <w:p w:rsidR="000310BC" w:rsidRPr="00893894" w:rsidRDefault="000310BC" w:rsidP="00893894">
      <w:pPr>
        <w:pStyle w:val="rove3"/>
        <w:rPr>
          <w:i/>
        </w:rPr>
      </w:pPr>
      <w:r w:rsidRPr="00892FD8">
        <w:t xml:space="preserve">Poskytování součinnosti Dodavatele </w:t>
      </w:r>
      <w:r w:rsidRPr="00557A37">
        <w:t xml:space="preserve">dle </w:t>
      </w:r>
      <w:r w:rsidR="00FA2BD6" w:rsidRPr="00557A37">
        <w:t>čl.</w:t>
      </w:r>
      <w:r w:rsidRPr="00557A37">
        <w:t xml:space="preserve"> 2.8.1 se</w:t>
      </w:r>
      <w:r w:rsidRPr="00892FD8">
        <w:t xml:space="preserve"> považuje</w:t>
      </w:r>
      <w:r w:rsidR="00B96EF0">
        <w:t xml:space="preserve"> za součást Implementace Díla.</w:t>
      </w:r>
    </w:p>
    <w:p w:rsidR="000310BC" w:rsidRPr="00892FD8" w:rsidRDefault="000310BC" w:rsidP="00893894">
      <w:pPr>
        <w:pStyle w:val="rove2"/>
        <w:rPr>
          <w:i/>
          <w:iCs/>
          <w:lang w:val="en-US"/>
        </w:rPr>
      </w:pPr>
      <w:r w:rsidRPr="00892FD8">
        <w:t>Akceptace Díla</w:t>
      </w:r>
    </w:p>
    <w:p w:rsidR="000310BC" w:rsidRPr="00892FD8" w:rsidRDefault="000310BC" w:rsidP="00893894">
      <w:pPr>
        <w:pStyle w:val="rove3"/>
        <w:rPr>
          <w:i/>
          <w:lang w:val="en-US"/>
        </w:rPr>
      </w:pPr>
      <w:r w:rsidRPr="00892FD8">
        <w:t xml:space="preserve">Dodavatel je povinen neprodleně písemně informovat </w:t>
      </w:r>
      <w:r w:rsidR="00FA2BD6">
        <w:t>Objednatele</w:t>
      </w:r>
      <w:r w:rsidR="00B96EF0">
        <w:br/>
      </w:r>
      <w:r w:rsidRPr="00892FD8">
        <w:t xml:space="preserve">o ukončení Implementace Díla. Do 10 Pracovních dnů ode dne, kdy </w:t>
      </w:r>
      <w:r w:rsidR="00FA2BD6">
        <w:t>Objednatel</w:t>
      </w:r>
      <w:r w:rsidR="00B96EF0">
        <w:t xml:space="preserve"> obdrží</w:t>
      </w:r>
      <w:r w:rsidR="00B96EF0">
        <w:br/>
      </w:r>
      <w:r w:rsidRPr="00892FD8">
        <w:t xml:space="preserve">od Dodavatele oznámení o ukončení Implementace Díla, zahájí Dodavatel a </w:t>
      </w:r>
      <w:r w:rsidR="00FA2BD6">
        <w:t>Objednatel</w:t>
      </w:r>
      <w:r w:rsidRPr="00892FD8">
        <w:t xml:space="preserve"> společné Akceptační testy Díla. V průběhu Akceptačních testů Díla bude ověřeno</w:t>
      </w:r>
      <w:r w:rsidR="00B96EF0">
        <w:br/>
      </w:r>
      <w:r w:rsidRPr="00892FD8">
        <w:t xml:space="preserve">v přítomnosti pracovníka </w:t>
      </w:r>
      <w:r w:rsidR="00FA2BD6">
        <w:t>Objednatele</w:t>
      </w:r>
      <w:r w:rsidRPr="00892FD8">
        <w:t xml:space="preserve">, zda Dílo dodané, instalované a implementované Dodavatelem dle této </w:t>
      </w:r>
      <w:r w:rsidR="00FA2BD6">
        <w:t>Dohody</w:t>
      </w:r>
      <w:r w:rsidRPr="00892FD8">
        <w:t xml:space="preserve"> splňuje všechna Akceptační kritéria Díla a požadavky:</w:t>
      </w:r>
    </w:p>
    <w:p w:rsidR="000310BC" w:rsidRPr="00557A37" w:rsidRDefault="00FA2BD6" w:rsidP="00A7778A">
      <w:pPr>
        <w:numPr>
          <w:ilvl w:val="0"/>
          <w:numId w:val="154"/>
        </w:numPr>
        <w:tabs>
          <w:tab w:val="clear" w:pos="742"/>
          <w:tab w:val="left" w:pos="0"/>
          <w:tab w:val="left" w:pos="1418"/>
        </w:tabs>
        <w:spacing w:after="120"/>
        <w:ind w:left="1276" w:hanging="567"/>
        <w:jc w:val="both"/>
        <w:rPr>
          <w:rFonts w:ascii="Segoe UI" w:hAnsi="Segoe UI" w:cs="Segoe UI"/>
          <w:i w:val="0"/>
          <w:iCs w:val="0"/>
        </w:rPr>
      </w:pPr>
      <w:r>
        <w:rPr>
          <w:rFonts w:ascii="Segoe UI" w:hAnsi="Segoe UI" w:cs="Segoe UI"/>
          <w:i w:val="0"/>
          <w:iCs w:val="0"/>
        </w:rPr>
        <w:t>u</w:t>
      </w:r>
      <w:r w:rsidR="000310BC" w:rsidRPr="00892FD8">
        <w:rPr>
          <w:rFonts w:ascii="Segoe UI" w:hAnsi="Segoe UI" w:cs="Segoe UI"/>
          <w:i w:val="0"/>
          <w:iCs w:val="0"/>
        </w:rPr>
        <w:t xml:space="preserve">vedené v Přílohách této </w:t>
      </w:r>
      <w:r>
        <w:rPr>
          <w:rFonts w:ascii="Segoe UI" w:hAnsi="Segoe UI" w:cs="Segoe UI"/>
          <w:i w:val="0"/>
          <w:iCs w:val="0"/>
        </w:rPr>
        <w:t>Dohody</w:t>
      </w:r>
      <w:r w:rsidR="000310BC" w:rsidRPr="00892FD8">
        <w:rPr>
          <w:rFonts w:ascii="Segoe UI" w:hAnsi="Segoe UI" w:cs="Segoe UI"/>
          <w:i w:val="0"/>
          <w:iCs w:val="0"/>
        </w:rPr>
        <w:t xml:space="preserve">. Tím není </w:t>
      </w:r>
      <w:r w:rsidR="000310BC" w:rsidRPr="00557A37">
        <w:rPr>
          <w:rFonts w:ascii="Segoe UI" w:hAnsi="Segoe UI" w:cs="Segoe UI"/>
          <w:i w:val="0"/>
          <w:iCs w:val="0"/>
        </w:rPr>
        <w:t xml:space="preserve">dotčen </w:t>
      </w:r>
      <w:r w:rsidRPr="00557A37">
        <w:rPr>
          <w:rFonts w:ascii="Segoe UI" w:hAnsi="Segoe UI" w:cs="Segoe UI"/>
          <w:i w:val="0"/>
          <w:iCs w:val="0"/>
        </w:rPr>
        <w:t>čl.</w:t>
      </w:r>
      <w:r w:rsidR="000310BC" w:rsidRPr="00557A37">
        <w:rPr>
          <w:rFonts w:ascii="Segoe UI" w:hAnsi="Segoe UI" w:cs="Segoe UI"/>
          <w:i w:val="0"/>
          <w:iCs w:val="0"/>
        </w:rPr>
        <w:t xml:space="preserve"> 2.9.6. této </w:t>
      </w:r>
      <w:r w:rsidRPr="00557A37">
        <w:rPr>
          <w:rFonts w:ascii="Segoe UI" w:hAnsi="Segoe UI" w:cs="Segoe UI"/>
          <w:i w:val="0"/>
          <w:iCs w:val="0"/>
        </w:rPr>
        <w:t>Dohody,</w:t>
      </w:r>
      <w:r w:rsidR="000310BC" w:rsidRPr="00557A37">
        <w:rPr>
          <w:rFonts w:ascii="Segoe UI" w:hAnsi="Segoe UI" w:cs="Segoe UI"/>
          <w:i w:val="0"/>
          <w:iCs w:val="0"/>
        </w:rPr>
        <w:t xml:space="preserve"> </w:t>
      </w:r>
    </w:p>
    <w:p w:rsidR="000310BC" w:rsidRPr="00892FD8" w:rsidRDefault="00FA2BD6" w:rsidP="00A7778A">
      <w:pPr>
        <w:numPr>
          <w:ilvl w:val="0"/>
          <w:numId w:val="154"/>
        </w:numPr>
        <w:tabs>
          <w:tab w:val="clear" w:pos="742"/>
          <w:tab w:val="left" w:pos="0"/>
          <w:tab w:val="left" w:pos="1418"/>
        </w:tabs>
        <w:spacing w:after="120"/>
        <w:ind w:left="1276" w:hanging="567"/>
        <w:jc w:val="both"/>
        <w:rPr>
          <w:rFonts w:ascii="Segoe UI" w:hAnsi="Segoe UI" w:cs="Segoe UI"/>
          <w:i w:val="0"/>
          <w:iCs w:val="0"/>
        </w:rPr>
      </w:pPr>
      <w:r w:rsidRPr="00557A37">
        <w:rPr>
          <w:rFonts w:ascii="Segoe UI" w:hAnsi="Segoe UI" w:cs="Segoe UI"/>
          <w:i w:val="0"/>
          <w:iCs w:val="0"/>
        </w:rPr>
        <w:t>i</w:t>
      </w:r>
      <w:r w:rsidR="000310BC" w:rsidRPr="00557A37">
        <w:rPr>
          <w:rFonts w:ascii="Segoe UI" w:hAnsi="Segoe UI" w:cs="Segoe UI"/>
          <w:i w:val="0"/>
          <w:iCs w:val="0"/>
        </w:rPr>
        <w:t xml:space="preserve">dentifikované v průběhu analytických prací provedených zejména podle </w:t>
      </w:r>
      <w:r w:rsidRPr="00557A37">
        <w:rPr>
          <w:rFonts w:ascii="Segoe UI" w:hAnsi="Segoe UI" w:cs="Segoe UI"/>
          <w:i w:val="0"/>
          <w:iCs w:val="0"/>
        </w:rPr>
        <w:t>čl.</w:t>
      </w:r>
      <w:r w:rsidR="000310BC" w:rsidRPr="00557A37">
        <w:rPr>
          <w:rFonts w:ascii="Segoe UI" w:hAnsi="Segoe UI" w:cs="Segoe UI"/>
          <w:i w:val="0"/>
          <w:iCs w:val="0"/>
        </w:rPr>
        <w:t xml:space="preserve"> 2.1.</w:t>
      </w:r>
      <w:r w:rsidR="000310BC" w:rsidRPr="00892FD8">
        <w:rPr>
          <w:rFonts w:ascii="Segoe UI" w:hAnsi="Segoe UI" w:cs="Segoe UI"/>
          <w:i w:val="0"/>
          <w:iCs w:val="0"/>
        </w:rPr>
        <w:t xml:space="preserve"> </w:t>
      </w:r>
      <w:r>
        <w:rPr>
          <w:rFonts w:ascii="Segoe UI" w:hAnsi="Segoe UI" w:cs="Segoe UI"/>
          <w:i w:val="0"/>
          <w:iCs w:val="0"/>
        </w:rPr>
        <w:t>Dohody,</w:t>
      </w:r>
    </w:p>
    <w:p w:rsidR="000310BC" w:rsidRPr="00892FD8" w:rsidRDefault="00FA2BD6" w:rsidP="00A7778A">
      <w:pPr>
        <w:numPr>
          <w:ilvl w:val="0"/>
          <w:numId w:val="154"/>
        </w:numPr>
        <w:tabs>
          <w:tab w:val="clear" w:pos="742"/>
          <w:tab w:val="left" w:pos="0"/>
          <w:tab w:val="left" w:pos="1418"/>
        </w:tabs>
        <w:spacing w:after="120"/>
        <w:ind w:left="1276" w:hanging="567"/>
        <w:jc w:val="both"/>
        <w:rPr>
          <w:rFonts w:ascii="Segoe UI" w:hAnsi="Segoe UI" w:cs="Segoe UI"/>
          <w:i w:val="0"/>
          <w:iCs w:val="0"/>
        </w:rPr>
      </w:pPr>
      <w:r>
        <w:rPr>
          <w:rFonts w:ascii="Segoe UI" w:hAnsi="Segoe UI" w:cs="Segoe UI"/>
          <w:i w:val="0"/>
          <w:iCs w:val="0"/>
        </w:rPr>
        <w:t>u</w:t>
      </w:r>
      <w:r w:rsidR="000310BC" w:rsidRPr="00892FD8">
        <w:rPr>
          <w:rFonts w:ascii="Segoe UI" w:hAnsi="Segoe UI" w:cs="Segoe UI"/>
          <w:i w:val="0"/>
          <w:iCs w:val="0"/>
        </w:rPr>
        <w:t>vedené v Modelu požadavků, který je součástí Globální specifikace Díla včetně j</w:t>
      </w:r>
      <w:r>
        <w:rPr>
          <w:rFonts w:ascii="Segoe UI" w:hAnsi="Segoe UI" w:cs="Segoe UI"/>
          <w:i w:val="0"/>
          <w:iCs w:val="0"/>
        </w:rPr>
        <w:t>ednotlivých případů užití Díla,</w:t>
      </w:r>
    </w:p>
    <w:p w:rsidR="000310BC" w:rsidRPr="00892FD8" w:rsidRDefault="00FA2BD6" w:rsidP="00A7778A">
      <w:pPr>
        <w:numPr>
          <w:ilvl w:val="0"/>
          <w:numId w:val="154"/>
        </w:numPr>
        <w:tabs>
          <w:tab w:val="clear" w:pos="742"/>
          <w:tab w:val="left" w:pos="0"/>
          <w:tab w:val="left" w:pos="1418"/>
        </w:tabs>
        <w:spacing w:after="120"/>
        <w:ind w:left="1276" w:hanging="567"/>
        <w:jc w:val="both"/>
        <w:rPr>
          <w:rFonts w:ascii="Segoe UI" w:hAnsi="Segoe UI" w:cs="Segoe UI"/>
          <w:i w:val="0"/>
          <w:iCs w:val="0"/>
        </w:rPr>
      </w:pPr>
      <w:r>
        <w:rPr>
          <w:rFonts w:ascii="Segoe UI" w:hAnsi="Segoe UI" w:cs="Segoe UI"/>
          <w:i w:val="0"/>
          <w:iCs w:val="0"/>
        </w:rPr>
        <w:t>s</w:t>
      </w:r>
      <w:r w:rsidR="000310BC" w:rsidRPr="00892FD8">
        <w:rPr>
          <w:rFonts w:ascii="Segoe UI" w:hAnsi="Segoe UI" w:cs="Segoe UI"/>
          <w:i w:val="0"/>
          <w:iCs w:val="0"/>
        </w:rPr>
        <w:t>plnění všech požadavků, které byly identifikován</w:t>
      </w:r>
      <w:r>
        <w:rPr>
          <w:rFonts w:ascii="Segoe UI" w:hAnsi="Segoe UI" w:cs="Segoe UI"/>
          <w:i w:val="0"/>
          <w:iCs w:val="0"/>
        </w:rPr>
        <w:t>y při testování Prototypů Díla.</w:t>
      </w:r>
    </w:p>
    <w:p w:rsidR="000310BC" w:rsidRPr="00892FD8" w:rsidRDefault="000310BC" w:rsidP="00FA2BD6">
      <w:pPr>
        <w:pStyle w:val="rove3"/>
        <w:rPr>
          <w:i/>
          <w:lang w:val="en-US"/>
        </w:rPr>
      </w:pPr>
      <w:r w:rsidRPr="00892FD8">
        <w:t xml:space="preserve">V případě, že bude v rámci Akceptačních testů Díla prokázáno, že Dílo splňuje veškerá Akceptační kritéria Díla a Dodavatel dodal </w:t>
      </w:r>
      <w:r w:rsidR="00FA2BD6">
        <w:t>Objednateli</w:t>
      </w:r>
      <w:r w:rsidRPr="00892FD8">
        <w:t xml:space="preserve"> veškerou příslušnou Dokumentaci týkající se Díla, vydá </w:t>
      </w:r>
      <w:r w:rsidR="00FA2BD6">
        <w:t>Objednatel</w:t>
      </w:r>
      <w:r w:rsidRPr="00892FD8">
        <w:t xml:space="preserve"> Dodavateli nejpozději do 3 Pracovních dnů písemnou Akc</w:t>
      </w:r>
      <w:r w:rsidR="00FA2BD6">
        <w:t>eptaci Díla. Objednatel není oprávněn</w:t>
      </w:r>
      <w:r w:rsidRPr="00892FD8">
        <w:t xml:space="preserve"> vydání Akceptace Díla (akceptační protokol) bezdůvodně odpírat. </w:t>
      </w:r>
    </w:p>
    <w:p w:rsidR="000310BC" w:rsidRPr="00892FD8" w:rsidRDefault="000310BC" w:rsidP="005836A0">
      <w:pPr>
        <w:pStyle w:val="rove3"/>
        <w:rPr>
          <w:i/>
          <w:lang w:val="en-US"/>
        </w:rPr>
      </w:pPr>
      <w:r w:rsidRPr="00892FD8">
        <w:t xml:space="preserve">V případě, že nebudou splněna Akceptační kritéria Díla, nebude </w:t>
      </w:r>
      <w:r w:rsidR="00FA2BD6">
        <w:t>Objednatel povinen</w:t>
      </w:r>
      <w:r w:rsidRPr="00892FD8">
        <w:t xml:space="preserve"> vydat Akceptaci Díla. Dodavatel je v takovém případě povinen nejpozději do deseti Pracovních dnů ode dne skončení Akceptačních testů Díla provést takové změny, úpravy a modifikace Díla, aby Dílo splňovalo veškerá Akceptační kritéria Díla. Neprodleně po provedení všech změn, úprav a modifikací Díla ze strany Dodavatele, nejpozději následující den po skončení desetidenní lhůty uvedené v první větě tohoto odstavce, provedou Dodavatel s</w:t>
      </w:r>
      <w:r w:rsidR="00FA2BD6">
        <w:t>polečně</w:t>
      </w:r>
      <w:r w:rsidR="005836A0">
        <w:t xml:space="preserve"> </w:t>
      </w:r>
      <w:r w:rsidR="00FA2BD6">
        <w:t>s</w:t>
      </w:r>
      <w:r w:rsidRPr="00892FD8">
        <w:t xml:space="preserve"> </w:t>
      </w:r>
      <w:r w:rsidR="00FA2BD6">
        <w:t>Objednatelem</w:t>
      </w:r>
      <w:r w:rsidRPr="00892FD8">
        <w:t xml:space="preserve"> opakované Akceptační testy Díla, při kterých bude opět postupováno obdobně </w:t>
      </w:r>
      <w:r w:rsidRPr="00557A37">
        <w:t xml:space="preserve">dle </w:t>
      </w:r>
      <w:r w:rsidR="00FA2BD6" w:rsidRPr="00557A37">
        <w:t>čl.</w:t>
      </w:r>
      <w:r w:rsidRPr="00557A37">
        <w:t xml:space="preserve"> 2.9.1. a 2.9.2. této </w:t>
      </w:r>
      <w:r w:rsidR="00FA2BD6" w:rsidRPr="00557A37">
        <w:t>Dohody</w:t>
      </w:r>
      <w:r w:rsidRPr="00892FD8">
        <w:t xml:space="preserve">. </w:t>
      </w:r>
    </w:p>
    <w:p w:rsidR="000310BC" w:rsidRPr="00557A37" w:rsidRDefault="000310BC" w:rsidP="005836A0">
      <w:pPr>
        <w:pStyle w:val="rove3"/>
        <w:rPr>
          <w:i/>
          <w:lang w:val="en-US"/>
        </w:rPr>
      </w:pPr>
      <w:r w:rsidRPr="00892FD8">
        <w:t xml:space="preserve">V případě, že nebudou splněna Akceptační kritéria Díla ani v opakovaných Akceptačních testech Díla, </w:t>
      </w:r>
      <w:r w:rsidR="00FA2BD6">
        <w:t>Objednatel nebude povinen</w:t>
      </w:r>
      <w:r w:rsidRPr="00892FD8">
        <w:t xml:space="preserve"> vydat Ak</w:t>
      </w:r>
      <w:r w:rsidR="005836A0">
        <w:t>ceptaci Díla a Dodavatel bude v </w:t>
      </w:r>
      <w:r w:rsidRPr="00892FD8">
        <w:t>takovém případě povinen nejpozději do deseti Pracovních dnů ode dne skončení opakovaných Akceptačních testů Díla provést takové z</w:t>
      </w:r>
      <w:r w:rsidR="00B96EF0">
        <w:t>měny, úpravy a modifikace Díla,</w:t>
      </w:r>
      <w:r w:rsidR="00B96EF0">
        <w:br/>
      </w:r>
      <w:r w:rsidRPr="00892FD8">
        <w:t>aby Dílo splňovalo veškerá Akceptační kritéria Díla. Neprodleně po provedení všech změn, úprav</w:t>
      </w:r>
      <w:r w:rsidR="005836A0">
        <w:t xml:space="preserve"> </w:t>
      </w:r>
      <w:r w:rsidRPr="00892FD8">
        <w:t xml:space="preserve">a modifikací Díla ze strany Dodavatele, nejpozději následující den po skončení desetidenní lhůty uvedené v první větě tohoto odstavce, provedou Dodavatel společně s </w:t>
      </w:r>
      <w:r w:rsidR="00FA2BD6">
        <w:t>Objednatelem</w:t>
      </w:r>
      <w:r w:rsidRPr="00892FD8">
        <w:t xml:space="preserve"> </w:t>
      </w:r>
      <w:r w:rsidRPr="00557A37">
        <w:t xml:space="preserve">opakované Akceptační testy Díla, při kterých bude opět postupováno obdobně dle </w:t>
      </w:r>
      <w:r w:rsidR="00C61BAE" w:rsidRPr="00557A37">
        <w:t>čl.</w:t>
      </w:r>
      <w:r w:rsidRPr="00557A37">
        <w:t xml:space="preserve"> 2.9.1. a 2.9.2. této </w:t>
      </w:r>
      <w:r w:rsidR="00FA2BD6" w:rsidRPr="00557A37">
        <w:t>Dohody</w:t>
      </w:r>
      <w:r w:rsidRPr="00557A37">
        <w:t xml:space="preserve">. Tímto způsobem bude postupováno až do doby, než budou Akceptační kritéria Díla splněna. </w:t>
      </w:r>
    </w:p>
    <w:p w:rsidR="000310BC" w:rsidRPr="00892FD8" w:rsidRDefault="000310BC" w:rsidP="00FA2BD6">
      <w:pPr>
        <w:pStyle w:val="rove3"/>
        <w:rPr>
          <w:i/>
          <w:lang w:val="en-US"/>
        </w:rPr>
      </w:pPr>
      <w:r w:rsidRPr="00557A37">
        <w:t xml:space="preserve">Dle </w:t>
      </w:r>
      <w:r w:rsidR="00C61BAE" w:rsidRPr="00557A37">
        <w:t>čl.</w:t>
      </w:r>
      <w:r w:rsidRPr="00557A37">
        <w:t xml:space="preserve"> 2.9.1. – 2.9.4. bude postupov</w:t>
      </w:r>
      <w:r w:rsidRPr="00892FD8">
        <w:t xml:space="preserve">áno obdobně též v případě dodání jednotlivých dílčích plnění a Verzí v souladu s harmonogramem </w:t>
      </w:r>
      <w:r w:rsidR="005836A0">
        <w:t>dle Přílohy E</w:t>
      </w:r>
      <w:r w:rsidRPr="00557A37">
        <w:t xml:space="preserve"> a</w:t>
      </w:r>
      <w:r w:rsidRPr="00892FD8">
        <w:t xml:space="preserve"> Prováděcím projektem. Výslovně se sjednává, že akceptace dílčího plnění či Verze nezbavuje </w:t>
      </w:r>
      <w:r w:rsidR="00C61BAE">
        <w:t>Objednatele</w:t>
      </w:r>
      <w:r w:rsidRPr="00892FD8">
        <w:t xml:space="preserve"> práva vyžadovat Akceptační testy Díla k dodanému a implementovanému Dílu jako celku. Akceptace dílčího plnění v žádném případě nenahrazuje Akceptaci Díla.  </w:t>
      </w:r>
    </w:p>
    <w:p w:rsidR="000310BC" w:rsidRPr="00892FD8" w:rsidRDefault="000310BC" w:rsidP="00FA2BD6">
      <w:pPr>
        <w:pStyle w:val="rove3"/>
        <w:rPr>
          <w:i/>
        </w:rPr>
      </w:pPr>
      <w:r w:rsidRPr="00892FD8">
        <w:t xml:space="preserve">Dodavatel je povinen zajistit, aby Dílo jako celek splňovalo Akceptační kritéria Díla nejpozději podle </w:t>
      </w:r>
      <w:r w:rsidRPr="00557A37">
        <w:t xml:space="preserve">bodů </w:t>
      </w:r>
      <w:r w:rsidR="00F9096E" w:rsidRPr="00557A37">
        <w:t xml:space="preserve">a) a </w:t>
      </w:r>
      <w:r w:rsidRPr="00557A37">
        <w:t xml:space="preserve">b) </w:t>
      </w:r>
      <w:r w:rsidR="00F9096E" w:rsidRPr="00557A37">
        <w:t>čl.</w:t>
      </w:r>
      <w:r w:rsidRPr="00557A37">
        <w:t xml:space="preserve"> 2.7.2. této </w:t>
      </w:r>
      <w:r w:rsidR="00F9096E" w:rsidRPr="00557A37">
        <w:t>Dohody</w:t>
      </w:r>
      <w:r w:rsidRPr="00557A37">
        <w:t>, přičemž je ale povinen bezplatně aktivity projektu prodloužit v souladu s </w:t>
      </w:r>
      <w:r w:rsidR="00F9096E" w:rsidRPr="00557A37">
        <w:t>body</w:t>
      </w:r>
      <w:r w:rsidRPr="00557A37">
        <w:t xml:space="preserve"> d) a e) </w:t>
      </w:r>
      <w:r w:rsidR="00F9096E" w:rsidRPr="00557A37">
        <w:t>čl.</w:t>
      </w:r>
      <w:r w:rsidRPr="00557A37">
        <w:t xml:space="preserve"> 2.7.2. této </w:t>
      </w:r>
      <w:r w:rsidR="00F9096E" w:rsidRPr="00557A37">
        <w:t>Dohody</w:t>
      </w:r>
      <w:r w:rsidRPr="00557A37">
        <w:t xml:space="preserve">. </w:t>
      </w:r>
      <w:r w:rsidR="00F9096E" w:rsidRPr="00557A37">
        <w:t>Objednatel</w:t>
      </w:r>
      <w:r w:rsidRPr="00557A37">
        <w:t xml:space="preserve"> může Dílo akceptovat i v případě, pokud Dílo obsahu</w:t>
      </w:r>
      <w:r w:rsidR="00A7778A">
        <w:t>je maximálně 1 Vadu kategorie B</w:t>
      </w:r>
      <w:r w:rsidR="00A7778A">
        <w:br/>
      </w:r>
      <w:r w:rsidRPr="00557A37">
        <w:t xml:space="preserve">a 12 Vad kategorie C, přičemž pro kategorizaci Vad se použije </w:t>
      </w:r>
      <w:r w:rsidR="00F9096E" w:rsidRPr="00557A37">
        <w:t>čl.</w:t>
      </w:r>
      <w:r w:rsidRPr="00557A37">
        <w:t xml:space="preserve"> 3.4.1. této </w:t>
      </w:r>
      <w:r w:rsidR="00F9096E" w:rsidRPr="00557A37">
        <w:t>Dohody</w:t>
      </w:r>
      <w:r w:rsidRPr="00557A37">
        <w:t>. Případné Vady dle předchozí věty je Dodavatel povinen odstranit nejpozději</w:t>
      </w:r>
      <w:r w:rsidR="00A7778A">
        <w:br/>
      </w:r>
      <w:r w:rsidRPr="00557A37">
        <w:t xml:space="preserve">do 3 Pracovních dnů od Akceptace Díla dle tohoto odstavce. V opačném případě </w:t>
      </w:r>
      <w:r w:rsidR="00F9096E" w:rsidRPr="00557A37">
        <w:t>Objednatel</w:t>
      </w:r>
      <w:r w:rsidRPr="00557A37">
        <w:t xml:space="preserve"> může nárokovat smluvní pokutu dle </w:t>
      </w:r>
      <w:r w:rsidR="00F9096E" w:rsidRPr="00557A37">
        <w:t>čl.</w:t>
      </w:r>
      <w:r w:rsidRPr="00557A37">
        <w:t xml:space="preserve"> 2.10 této</w:t>
      </w:r>
      <w:r w:rsidRPr="00892FD8">
        <w:t xml:space="preserve"> </w:t>
      </w:r>
      <w:r w:rsidR="00F9096E">
        <w:t>Dohody</w:t>
      </w:r>
      <w:r w:rsidRPr="00892FD8">
        <w:t>.</w:t>
      </w:r>
    </w:p>
    <w:p w:rsidR="000310BC" w:rsidRPr="00892FD8" w:rsidRDefault="000310BC" w:rsidP="005836A0">
      <w:pPr>
        <w:pStyle w:val="rove3"/>
        <w:numPr>
          <w:ilvl w:val="0"/>
          <w:numId w:val="0"/>
        </w:numPr>
        <w:ind w:left="788"/>
        <w:rPr>
          <w:i/>
        </w:rPr>
      </w:pPr>
      <w:r w:rsidRPr="00892FD8">
        <w:t xml:space="preserve">Nedodržení termínu dle tohoto odstavce z důvodů na straně Dodavatele představuje podstatné porušení </w:t>
      </w:r>
      <w:r w:rsidR="00F9096E">
        <w:t>Dohody</w:t>
      </w:r>
      <w:r w:rsidRPr="00892FD8">
        <w:t xml:space="preserve">. Nesplnění závazku Dodavatele ani v dodatečně poskytnuté lhůtě zakládá právo </w:t>
      </w:r>
      <w:r w:rsidR="00F9096E">
        <w:t>Objednatele</w:t>
      </w:r>
      <w:r w:rsidRPr="00892FD8">
        <w:t xml:space="preserve"> odstoupit od této </w:t>
      </w:r>
      <w:r w:rsidR="00F9096E">
        <w:t>Dohody</w:t>
      </w:r>
      <w:r w:rsidRPr="00892FD8">
        <w:t xml:space="preserve"> v souladu s ustanovením § 2002 </w:t>
      </w:r>
      <w:r w:rsidR="00003098">
        <w:t>občanského</w:t>
      </w:r>
      <w:r w:rsidR="00F9096E">
        <w:t xml:space="preserve"> zákoník</w:t>
      </w:r>
      <w:r w:rsidR="00003098">
        <w:t>u</w:t>
      </w:r>
      <w:r w:rsidR="00F9096E">
        <w:t>. S</w:t>
      </w:r>
      <w:r w:rsidRPr="00892FD8">
        <w:t xml:space="preserve">trany </w:t>
      </w:r>
      <w:r w:rsidR="00F9096E">
        <w:t xml:space="preserve">Dohody </w:t>
      </w:r>
      <w:r w:rsidRPr="00892FD8">
        <w:t>se dohodly, že v případě od</w:t>
      </w:r>
      <w:r w:rsidR="005836A0">
        <w:t xml:space="preserve">stoupení pro podstatné porušení </w:t>
      </w:r>
      <w:r w:rsidRPr="00892FD8">
        <w:t xml:space="preserve">této </w:t>
      </w:r>
      <w:r w:rsidR="00F9096E">
        <w:t>Dohody</w:t>
      </w:r>
      <w:r w:rsidRPr="00892FD8">
        <w:t xml:space="preserve"> dle předchozí věty se vzájemně řádně a včas poskytnutá a akceptovaná dílčí plnění</w:t>
      </w:r>
      <w:r w:rsidR="005836A0">
        <w:t xml:space="preserve"> </w:t>
      </w:r>
      <w:r w:rsidRPr="00892FD8">
        <w:t xml:space="preserve">v případě odstoupení od </w:t>
      </w:r>
      <w:r w:rsidR="00F9096E">
        <w:t>Dohody</w:t>
      </w:r>
      <w:r w:rsidRPr="00892FD8">
        <w:t xml:space="preserve"> druhé straně nevrací. </w:t>
      </w:r>
    </w:p>
    <w:p w:rsidR="000310BC" w:rsidRPr="00892FD8" w:rsidRDefault="000310BC" w:rsidP="00F9096E">
      <w:pPr>
        <w:pStyle w:val="rove3"/>
        <w:rPr>
          <w:i/>
        </w:rPr>
      </w:pPr>
      <w:r w:rsidRPr="00892FD8">
        <w:t xml:space="preserve">Akceptace Prováděcího projektu </w:t>
      </w:r>
    </w:p>
    <w:p w:rsidR="000310BC" w:rsidRPr="00892FD8" w:rsidRDefault="000310BC" w:rsidP="00F9096E">
      <w:pPr>
        <w:pStyle w:val="rove3"/>
        <w:numPr>
          <w:ilvl w:val="0"/>
          <w:numId w:val="0"/>
        </w:numPr>
        <w:ind w:left="788"/>
        <w:rPr>
          <w:i/>
        </w:rPr>
      </w:pPr>
      <w:r w:rsidRPr="00892FD8">
        <w:t xml:space="preserve">Akceptace Prováděcího projektu je ověřením splnění požadavků na Prováděcí projekt podle Přílohy </w:t>
      </w:r>
      <w:r w:rsidRPr="00557A37">
        <w:t xml:space="preserve">C této </w:t>
      </w:r>
      <w:r w:rsidR="00F9096E" w:rsidRPr="00557A37">
        <w:t>Dohody</w:t>
      </w:r>
      <w:r w:rsidRPr="00557A37">
        <w:t xml:space="preserve"> a podle příslušné definice uvedené v této </w:t>
      </w:r>
      <w:r w:rsidR="00F9096E" w:rsidRPr="00557A37">
        <w:t>Dohodě</w:t>
      </w:r>
      <w:r w:rsidRPr="00557A37">
        <w:t xml:space="preserve">. Dodavatel je povinen neprodleně písemně informovat </w:t>
      </w:r>
      <w:r w:rsidR="00F9096E" w:rsidRPr="00557A37">
        <w:t>Objednatele</w:t>
      </w:r>
      <w:r w:rsidRPr="00557A37">
        <w:t xml:space="preserve"> o ukončení prací na Prováděcím projektu</w:t>
      </w:r>
      <w:r w:rsidR="005836A0">
        <w:t xml:space="preserve"> </w:t>
      </w:r>
      <w:r w:rsidRPr="00557A37">
        <w:t xml:space="preserve">a předložit dokument </w:t>
      </w:r>
      <w:r w:rsidR="00F9096E" w:rsidRPr="00557A37">
        <w:t>Objednateli</w:t>
      </w:r>
      <w:r w:rsidRPr="00557A37">
        <w:t xml:space="preserve"> k připomínká</w:t>
      </w:r>
      <w:r w:rsidR="00A7778A">
        <w:t>m. Do 5 Pracovních dnů ode dne,</w:t>
      </w:r>
      <w:r w:rsidR="00A7778A">
        <w:br/>
      </w:r>
      <w:r w:rsidRPr="00557A37">
        <w:t xml:space="preserve">kdy </w:t>
      </w:r>
      <w:r w:rsidR="00F9096E" w:rsidRPr="00557A37">
        <w:t>Objednatel</w:t>
      </w:r>
      <w:r w:rsidRPr="00557A37">
        <w:t xml:space="preserve"> obdrží oznámení Dodavatele o ukonče</w:t>
      </w:r>
      <w:r w:rsidR="00B96EF0">
        <w:t>ní prací na Prováděcím projektu</w:t>
      </w:r>
      <w:r w:rsidR="00B96EF0">
        <w:br/>
      </w:r>
      <w:r w:rsidRPr="00557A37">
        <w:t xml:space="preserve">a předložení dokumentu </w:t>
      </w:r>
      <w:r w:rsidR="00F9096E" w:rsidRPr="00557A37">
        <w:t>Objednateli</w:t>
      </w:r>
      <w:r w:rsidRPr="00557A37">
        <w:t xml:space="preserve"> k připomínkám, zahájí </w:t>
      </w:r>
      <w:r w:rsidR="00F9096E" w:rsidRPr="00557A37">
        <w:t>Objednatel</w:t>
      </w:r>
      <w:r w:rsidR="005836A0">
        <w:t xml:space="preserve"> zpracování připomínek. </w:t>
      </w:r>
      <w:r w:rsidRPr="00557A37">
        <w:t>Při předkládání a vypořádání připomínek se postupuje analogicky s</w:t>
      </w:r>
      <w:r w:rsidR="00F9096E" w:rsidRPr="00557A37">
        <w:t> čl.</w:t>
      </w:r>
      <w:r w:rsidRPr="00557A37">
        <w:t xml:space="preserve"> 2.6. Při Akceptaci Prováděcího projektu se použije </w:t>
      </w:r>
      <w:r w:rsidR="00F9096E" w:rsidRPr="00557A37">
        <w:t>čl.</w:t>
      </w:r>
      <w:r w:rsidRPr="00557A37">
        <w:t xml:space="preserve"> 2.9 přiměřeně</w:t>
      </w:r>
      <w:r w:rsidRPr="00892FD8">
        <w:t>.</w:t>
      </w:r>
    </w:p>
    <w:p w:rsidR="000310BC" w:rsidRPr="00892FD8" w:rsidRDefault="000310BC" w:rsidP="00F9096E">
      <w:pPr>
        <w:pStyle w:val="rove3"/>
        <w:rPr>
          <w:i/>
        </w:rPr>
      </w:pPr>
      <w:r w:rsidRPr="00892FD8">
        <w:t>Akceptace Etapy</w:t>
      </w:r>
    </w:p>
    <w:p w:rsidR="000310BC" w:rsidRPr="00557A37" w:rsidRDefault="000310BC" w:rsidP="00F9096E">
      <w:pPr>
        <w:pStyle w:val="rove3"/>
        <w:numPr>
          <w:ilvl w:val="0"/>
          <w:numId w:val="0"/>
        </w:numPr>
        <w:ind w:left="788"/>
        <w:rPr>
          <w:i/>
        </w:rPr>
      </w:pPr>
      <w:r w:rsidRPr="00892FD8">
        <w:t xml:space="preserve">Pro akceptaci Etapy se použije </w:t>
      </w:r>
      <w:r w:rsidR="00F9096E">
        <w:t>čl</w:t>
      </w:r>
      <w:r w:rsidR="00F9096E" w:rsidRPr="00557A37">
        <w:t>.</w:t>
      </w:r>
      <w:r w:rsidRPr="00557A37">
        <w:t xml:space="preserve"> 2.9 přiměřeně. Další Etapa nebude zahájena do doby dokončení akceptace předcházející Etapy.</w:t>
      </w:r>
    </w:p>
    <w:p w:rsidR="000310BC" w:rsidRPr="00557A37" w:rsidRDefault="000310BC" w:rsidP="00F9096E">
      <w:pPr>
        <w:pStyle w:val="rove3"/>
        <w:rPr>
          <w:i/>
        </w:rPr>
      </w:pPr>
      <w:r w:rsidRPr="00557A37">
        <w:t>Akceptace Funkčního minima Díla</w:t>
      </w:r>
    </w:p>
    <w:p w:rsidR="000310BC" w:rsidRPr="00557A37" w:rsidRDefault="000310BC" w:rsidP="00F9096E">
      <w:pPr>
        <w:pStyle w:val="rove3"/>
        <w:numPr>
          <w:ilvl w:val="0"/>
          <w:numId w:val="0"/>
        </w:numPr>
        <w:ind w:left="788"/>
        <w:rPr>
          <w:i/>
        </w:rPr>
      </w:pPr>
      <w:r w:rsidRPr="00557A37">
        <w:t xml:space="preserve">Pro akceptaci Funkčního minima se použije </w:t>
      </w:r>
      <w:r w:rsidR="00F9096E" w:rsidRPr="00557A37">
        <w:t>čl.</w:t>
      </w:r>
      <w:r w:rsidRPr="00557A37">
        <w:t xml:space="preserve"> 2.9 p</w:t>
      </w:r>
      <w:r w:rsidR="00A7778A">
        <w:t>řiměřeně. Výslovně se sjednává,</w:t>
      </w:r>
      <w:r w:rsidR="00A7778A">
        <w:br/>
      </w:r>
      <w:r w:rsidRPr="00557A37">
        <w:t>že Akceptace Funkčního minima Díla nenahrazuje pro dotčené plnění Akceptaci Díla.</w:t>
      </w:r>
    </w:p>
    <w:p w:rsidR="000310BC" w:rsidRPr="00557A37" w:rsidRDefault="000310BC" w:rsidP="00F9096E">
      <w:pPr>
        <w:pStyle w:val="rove3"/>
        <w:rPr>
          <w:i/>
        </w:rPr>
      </w:pPr>
      <w:r w:rsidRPr="00557A37">
        <w:t>Akceptace Prototypu Díla</w:t>
      </w:r>
    </w:p>
    <w:p w:rsidR="000310BC" w:rsidRPr="00892FD8" w:rsidRDefault="000310BC" w:rsidP="00F9096E">
      <w:pPr>
        <w:pStyle w:val="rove3"/>
        <w:numPr>
          <w:ilvl w:val="0"/>
          <w:numId w:val="0"/>
        </w:numPr>
        <w:ind w:left="788"/>
        <w:rPr>
          <w:i/>
        </w:rPr>
      </w:pPr>
      <w:r w:rsidRPr="00557A37">
        <w:t xml:space="preserve">Pro Akceptaci Prototypu Díla se použije </w:t>
      </w:r>
      <w:r w:rsidR="00F9096E" w:rsidRPr="00557A37">
        <w:t>čl.</w:t>
      </w:r>
      <w:r w:rsidRPr="00557A37">
        <w:t xml:space="preserve"> 2.9 přiměřeně. Výslovně se sjednává, že Akceptace Prototypu Díla nenahrazuje pro dotčené plnění Akceptaci</w:t>
      </w:r>
      <w:r w:rsidRPr="00892FD8">
        <w:t xml:space="preserve"> Díla.</w:t>
      </w:r>
    </w:p>
    <w:p w:rsidR="000310BC" w:rsidRPr="00892FD8" w:rsidRDefault="000310BC" w:rsidP="00F9096E">
      <w:pPr>
        <w:pStyle w:val="rove3"/>
        <w:rPr>
          <w:i/>
        </w:rPr>
      </w:pPr>
      <w:r w:rsidRPr="00892FD8">
        <w:t>Akce</w:t>
      </w:r>
      <w:r w:rsidR="00A7778A">
        <w:t>ptace Globální specifikace Díla</w:t>
      </w:r>
    </w:p>
    <w:p w:rsidR="000310BC" w:rsidRPr="00892FD8" w:rsidRDefault="000310BC" w:rsidP="00F9096E">
      <w:pPr>
        <w:pStyle w:val="rove3"/>
        <w:numPr>
          <w:ilvl w:val="0"/>
          <w:numId w:val="0"/>
        </w:numPr>
        <w:ind w:left="788"/>
        <w:rPr>
          <w:i/>
        </w:rPr>
      </w:pPr>
      <w:r w:rsidRPr="00892FD8">
        <w:t xml:space="preserve">Dodavatel je povinen neprodleně písemně informovat </w:t>
      </w:r>
      <w:r w:rsidR="00F9096E">
        <w:t>Objednatele</w:t>
      </w:r>
      <w:r w:rsidR="00A7778A">
        <w:t xml:space="preserve"> o ukončení prací</w:t>
      </w:r>
      <w:r w:rsidR="00A7778A">
        <w:br/>
      </w:r>
      <w:r w:rsidRPr="00892FD8">
        <w:t xml:space="preserve">na Globální specifikaci systému a předložení dokumentu </w:t>
      </w:r>
      <w:r w:rsidR="00F9096E">
        <w:t>Objednateli</w:t>
      </w:r>
      <w:r w:rsidRPr="00892FD8">
        <w:t xml:space="preserve"> k připomínkám. Do 10 Pracovních dnů ode dne, kdy </w:t>
      </w:r>
      <w:r w:rsidR="00DB55A2">
        <w:t>Objednatel</w:t>
      </w:r>
      <w:r w:rsidRPr="00892FD8">
        <w:t xml:space="preserve"> obdrží oznám</w:t>
      </w:r>
      <w:r w:rsidR="00B96EF0">
        <w:t>ení Dodavatele o ukončení prací</w:t>
      </w:r>
      <w:r w:rsidR="00B96EF0">
        <w:br/>
      </w:r>
      <w:r w:rsidRPr="00892FD8">
        <w:t xml:space="preserve">na Globální specifikaci systému a předložení dokumentu </w:t>
      </w:r>
      <w:r w:rsidR="00DB55A2">
        <w:t>Objednateli</w:t>
      </w:r>
      <w:r w:rsidRPr="00892FD8">
        <w:t xml:space="preserve"> k připomínkám, zahájí </w:t>
      </w:r>
      <w:r w:rsidR="00DB55A2">
        <w:t>Objednatel</w:t>
      </w:r>
      <w:r w:rsidRPr="00892FD8">
        <w:t xml:space="preserve"> zpracování připomínek. Při předkládání a vypořádání připomínek se postupuje analogicky s</w:t>
      </w:r>
      <w:r w:rsidR="00DB55A2">
        <w:t> </w:t>
      </w:r>
      <w:r w:rsidR="00DB55A2" w:rsidRPr="00557A37">
        <w:t>čl.</w:t>
      </w:r>
      <w:r w:rsidRPr="00557A37">
        <w:t xml:space="preserve"> 2.6. Pro Akceptaci Globální specifikace Díla se použije </w:t>
      </w:r>
      <w:r w:rsidR="00DB55A2" w:rsidRPr="00557A37">
        <w:t>čl.</w:t>
      </w:r>
      <w:r w:rsidRPr="00557A37">
        <w:t xml:space="preserve"> 2.9 přiměřeně. Výslovně se sjednává, že Akceptace Globální specifikace Díla</w:t>
      </w:r>
      <w:r w:rsidRPr="00892FD8">
        <w:t xml:space="preserve"> nenahrazuje pro dotčené plnění Akceptaci Díla.</w:t>
      </w:r>
    </w:p>
    <w:p w:rsidR="000310BC" w:rsidRPr="00892FD8" w:rsidRDefault="000310BC" w:rsidP="00DB55A2">
      <w:pPr>
        <w:pStyle w:val="rove2"/>
        <w:rPr>
          <w:i/>
          <w:iCs/>
          <w:lang w:val="en-US"/>
        </w:rPr>
      </w:pPr>
      <w:r w:rsidRPr="00892FD8">
        <w:t>Smluvní pokuta</w:t>
      </w:r>
    </w:p>
    <w:p w:rsidR="000310BC" w:rsidRPr="00892FD8" w:rsidRDefault="000310BC" w:rsidP="00DB55A2">
      <w:pPr>
        <w:pStyle w:val="rove3"/>
        <w:rPr>
          <w:i/>
        </w:rPr>
      </w:pPr>
      <w:r w:rsidRPr="00892FD8">
        <w:t xml:space="preserve">V případě, že Dodavatel poruší svoji povinnost zajistit, aby Dílo dle této </w:t>
      </w:r>
      <w:r w:rsidR="00DB55A2">
        <w:t>Dohody</w:t>
      </w:r>
      <w:r w:rsidRPr="00892FD8">
        <w:t xml:space="preserve"> splňovalo Akceptační kritéria Díla ve lhůtě sjednané v</w:t>
      </w:r>
      <w:r w:rsidR="00DB55A2">
        <w:t> čl</w:t>
      </w:r>
      <w:r w:rsidR="00DB55A2" w:rsidRPr="00557A37">
        <w:t>.</w:t>
      </w:r>
      <w:r w:rsidRPr="00557A37">
        <w:t xml:space="preserve"> 2.9.6. a 2.7.2.</w:t>
      </w:r>
      <w:r w:rsidR="00C267AA">
        <w:t xml:space="preserve"> této Dohody</w:t>
      </w:r>
      <w:r w:rsidRPr="00557A37">
        <w:t xml:space="preserve">, je  </w:t>
      </w:r>
      <w:r w:rsidR="00DB55A2" w:rsidRPr="00557A37">
        <w:t>Objednatel oprávněn</w:t>
      </w:r>
      <w:r w:rsidRPr="00557A37">
        <w:t xml:space="preserve"> požadovat po Dodavateli jednorázovou smluvní pokutu </w:t>
      </w:r>
      <w:r w:rsidR="006708CD">
        <w:t>ve výši</w:t>
      </w:r>
      <w:r w:rsidRPr="00892FD8">
        <w:t xml:space="preserve"> 10 % Ceny za Dílo. Za každých dalších deset dnů prodlení Dodavatele je </w:t>
      </w:r>
      <w:r w:rsidR="00DB55A2">
        <w:t>Objednatel oprávněn</w:t>
      </w:r>
      <w:r w:rsidRPr="00892FD8">
        <w:t xml:space="preserve"> požadovat smluvní pokutu </w:t>
      </w:r>
      <w:r w:rsidR="006708CD">
        <w:t>ve výši</w:t>
      </w:r>
      <w:r w:rsidRPr="00892FD8">
        <w:t xml:space="preserve"> 10% ceny za Dílo. Právo </w:t>
      </w:r>
      <w:r w:rsidR="00DB55A2">
        <w:t>Objednatele</w:t>
      </w:r>
      <w:r w:rsidRPr="00892FD8">
        <w:t xml:space="preserve"> domáhat</w:t>
      </w:r>
      <w:r w:rsidR="002B2D2E">
        <w:t xml:space="preserve"> </w:t>
      </w:r>
      <w:r w:rsidRPr="00892FD8">
        <w:t xml:space="preserve">se na Dodavateli náhrady škody způsobené porušením povinností zajištěných smluvními pokutami uvedenými v předchozích větách ve výši přesahující uplatněnou smluvní pokutu tím není dotčeno. </w:t>
      </w:r>
    </w:p>
    <w:p w:rsidR="000310BC" w:rsidRPr="00892FD8" w:rsidRDefault="000310BC" w:rsidP="00DB55A2">
      <w:pPr>
        <w:pStyle w:val="rove2"/>
        <w:rPr>
          <w:i/>
          <w:iCs/>
          <w:lang w:val="en-US"/>
        </w:rPr>
      </w:pPr>
      <w:r w:rsidRPr="00892FD8">
        <w:t xml:space="preserve">Záruky </w:t>
      </w:r>
    </w:p>
    <w:p w:rsidR="00D34BD3" w:rsidRPr="00D34BD3" w:rsidRDefault="00D34BD3" w:rsidP="00DB55A2">
      <w:pPr>
        <w:pStyle w:val="rove3"/>
      </w:pPr>
      <w:r w:rsidRPr="00D34BD3">
        <w:t xml:space="preserve">Záruční doba </w:t>
      </w:r>
      <w:r>
        <w:t xml:space="preserve">činí </w:t>
      </w:r>
      <w:r w:rsidR="00F71AA7">
        <w:t xml:space="preserve">nejméně </w:t>
      </w:r>
      <w:r w:rsidR="00D0026B">
        <w:t>5 let od akceptace Díla</w:t>
      </w:r>
      <w:r>
        <w:t>.</w:t>
      </w:r>
      <w:r w:rsidR="00F71AA7">
        <w:t xml:space="preserve"> Záruky jsou prodlouženy bez dalších podmínek v případě prodloužení plnění podle části 3 Dohody.  </w:t>
      </w:r>
    </w:p>
    <w:p w:rsidR="000310BC" w:rsidRPr="00892FD8" w:rsidRDefault="000310BC" w:rsidP="00DB55A2">
      <w:pPr>
        <w:pStyle w:val="rove3"/>
        <w:rPr>
          <w:i/>
        </w:rPr>
      </w:pPr>
      <w:r w:rsidRPr="00892FD8">
        <w:t xml:space="preserve">SFŽP a Dodavatel sjednávají, že záruky sjednané </w:t>
      </w:r>
      <w:r w:rsidRPr="001B44B4">
        <w:t xml:space="preserve">v tomto </w:t>
      </w:r>
      <w:r w:rsidR="008D1AB6" w:rsidRPr="001B44B4">
        <w:t>čl.</w:t>
      </w:r>
      <w:r w:rsidRPr="001B44B4">
        <w:t xml:space="preserve"> 2.11 se vztahují jak na Dílo jako celek, tak i na jeho jednotlivé části i následné updaty a upgrady včetně plnění, která vzniknou v rámci plnění Části A, Části B a Části C Předmětu</w:t>
      </w:r>
      <w:r w:rsidRPr="00892FD8">
        <w:t xml:space="preserve"> této </w:t>
      </w:r>
      <w:r w:rsidR="008D1AB6">
        <w:t>Dohody</w:t>
      </w:r>
      <w:r w:rsidRPr="00892FD8">
        <w:t xml:space="preserve"> </w:t>
      </w:r>
      <w:r w:rsidRPr="00557A37">
        <w:t xml:space="preserve">dle </w:t>
      </w:r>
      <w:r w:rsidR="008D1AB6" w:rsidRPr="00557A37">
        <w:t>čl.</w:t>
      </w:r>
      <w:r w:rsidRPr="00557A37">
        <w:t xml:space="preserve"> 1.</w:t>
      </w:r>
      <w:r w:rsidRPr="00892FD8">
        <w:t xml:space="preserve"> Dodavatel neodpovídá za Vady Díla vzniklé v průběhu záruční doby</w:t>
      </w:r>
      <w:r w:rsidR="00A7778A">
        <w:br/>
      </w:r>
      <w:r w:rsidRPr="00892FD8">
        <w:t>v</w:t>
      </w:r>
      <w:r w:rsidR="00A7778A">
        <w:t> </w:t>
      </w:r>
      <w:r w:rsidRPr="00892FD8">
        <w:t>souvislosti</w:t>
      </w:r>
      <w:r w:rsidR="00A7778A">
        <w:t xml:space="preserve"> </w:t>
      </w:r>
      <w:r w:rsidRPr="00892FD8">
        <w:t xml:space="preserve">se změnou Díla dle </w:t>
      </w:r>
      <w:r w:rsidR="008D1AB6">
        <w:t>čl</w:t>
      </w:r>
      <w:r w:rsidR="008D1AB6" w:rsidRPr="004F40B6">
        <w:t>.</w:t>
      </w:r>
      <w:r w:rsidRPr="004F40B6">
        <w:t xml:space="preserve"> 2.2.2. (vi)</w:t>
      </w:r>
      <w:r w:rsidRPr="00892FD8">
        <w:t xml:space="preserve"> této </w:t>
      </w:r>
      <w:r w:rsidR="008D1AB6">
        <w:t>Dohody</w:t>
      </w:r>
      <w:r w:rsidRPr="00892FD8">
        <w:t xml:space="preserve"> provedenou </w:t>
      </w:r>
      <w:r w:rsidR="008D1AB6">
        <w:t>Objednatelem</w:t>
      </w:r>
      <w:r w:rsidR="00A7778A">
        <w:br/>
      </w:r>
      <w:r w:rsidRPr="00892FD8">
        <w:t xml:space="preserve">nebo </w:t>
      </w:r>
      <w:r w:rsidR="008D1AB6">
        <w:t>Objednatelem</w:t>
      </w:r>
      <w:r w:rsidRPr="00892FD8">
        <w:t xml:space="preserve"> pověřenou třetí osobou.</w:t>
      </w:r>
    </w:p>
    <w:p w:rsidR="000310BC" w:rsidRPr="00892FD8" w:rsidRDefault="000310BC" w:rsidP="00DB55A2">
      <w:pPr>
        <w:pStyle w:val="rove3"/>
        <w:rPr>
          <w:i/>
        </w:rPr>
      </w:pPr>
      <w:r w:rsidRPr="00892FD8">
        <w:t xml:space="preserve">Dodavatel poskytne </w:t>
      </w:r>
      <w:r w:rsidR="008D1AB6">
        <w:t>Objednateli</w:t>
      </w:r>
      <w:r w:rsidRPr="00892FD8">
        <w:t xml:space="preserve"> záruku za to, že Dílo bude od okamžiku jeho dodání (jakož i od okamžiku dodání jednotlivého dílčího plnění a Verze) do konce záruční lhůty bez Vad a bude fungovat v soulad</w:t>
      </w:r>
      <w:r w:rsidR="008D1AB6">
        <w:t xml:space="preserve">u se specifikacemi uvedenými v Dohodě </w:t>
      </w:r>
      <w:r w:rsidRPr="00892FD8">
        <w:t xml:space="preserve">(včetně specifikací rozhraní a spolupráce s moduly a systémy od jiných softwarových výrobců). Dodavatel poskytuje </w:t>
      </w:r>
      <w:r w:rsidR="008D1AB6">
        <w:t>Objednateli</w:t>
      </w:r>
      <w:r w:rsidRPr="00892FD8">
        <w:t xml:space="preserve"> záruční lhůtu po dobu platnosti </w:t>
      </w:r>
      <w:r w:rsidR="008D1AB6">
        <w:t>Dohody</w:t>
      </w:r>
      <w:r w:rsidR="00A7778A">
        <w:t>, jejíž délka</w:t>
      </w:r>
      <w:r w:rsidR="00A7778A">
        <w:br/>
      </w:r>
      <w:r w:rsidRPr="00892FD8">
        <w:t>se počítá od prvního dne měsíce následujícího po Akceptaci celého Díla, a dále po dobu poskytování Podpory.</w:t>
      </w:r>
    </w:p>
    <w:p w:rsidR="000310BC" w:rsidRPr="00892FD8" w:rsidRDefault="000310BC" w:rsidP="008D1AB6">
      <w:pPr>
        <w:pStyle w:val="rove3"/>
        <w:rPr>
          <w:i/>
        </w:rPr>
      </w:pPr>
      <w:r w:rsidRPr="00892FD8">
        <w:t xml:space="preserve">Dodavatel tímto poskytuje </w:t>
      </w:r>
      <w:r w:rsidR="008D1AB6">
        <w:t>Objednateli</w:t>
      </w:r>
      <w:r w:rsidRPr="00892FD8">
        <w:t xml:space="preserve"> záruku,</w:t>
      </w:r>
      <w:r w:rsidR="00B96EF0">
        <w:t xml:space="preserve"> že Dílo správným, nezkresleným</w:t>
      </w:r>
      <w:r w:rsidR="00B96EF0">
        <w:br/>
      </w:r>
      <w:r w:rsidRPr="00892FD8">
        <w:t>a úplným způsobem zpracovává veškerá data předaná ke zpracování. Nedochází ke ztrátě dat.</w:t>
      </w:r>
    </w:p>
    <w:p w:rsidR="000310BC" w:rsidRPr="00892FD8" w:rsidRDefault="000310BC" w:rsidP="008D1AB6">
      <w:pPr>
        <w:pStyle w:val="rove3"/>
        <w:rPr>
          <w:i/>
        </w:rPr>
      </w:pPr>
      <w:r w:rsidRPr="00892FD8">
        <w:t xml:space="preserve">Dodavatel tímto poskytuje </w:t>
      </w:r>
      <w:r w:rsidR="008D1AB6">
        <w:t>Objednateli</w:t>
      </w:r>
      <w:r w:rsidR="00A7778A">
        <w:t xml:space="preserve"> záruku za to, že Dílo v dodané</w:t>
      </w:r>
      <w:r w:rsidR="00A7778A">
        <w:br/>
      </w:r>
      <w:r w:rsidRPr="00892FD8">
        <w:t xml:space="preserve">nebo Dodavatelem implementované podobě nebude obsahovat viry nebo jiné dysfunkce, které by zabránily </w:t>
      </w:r>
      <w:r w:rsidR="008D1AB6">
        <w:t>Objednateli</w:t>
      </w:r>
      <w:r w:rsidRPr="00892FD8">
        <w:t xml:space="preserve"> užívat Dílo nebo které by způsobily, že Dílo přestane fungovat nebo jeho fungování bude omezeno nebo jinak negativně ovlivněno. </w:t>
      </w:r>
    </w:p>
    <w:p w:rsidR="000310BC" w:rsidRPr="00892FD8" w:rsidRDefault="000310BC" w:rsidP="008D1AB6">
      <w:pPr>
        <w:pStyle w:val="rove3"/>
        <w:rPr>
          <w:i/>
        </w:rPr>
      </w:pPr>
      <w:r w:rsidRPr="00892FD8">
        <w:t xml:space="preserve">Dodavatel tímto poskytuje </w:t>
      </w:r>
      <w:r w:rsidR="008D1AB6">
        <w:t>Objednateli</w:t>
      </w:r>
      <w:r w:rsidRPr="00892FD8">
        <w:t xml:space="preserve"> záruku za to, že médium, na kterém bylo Dílo dodáno </w:t>
      </w:r>
      <w:r w:rsidR="008D1AB6">
        <w:t>Objednateli</w:t>
      </w:r>
      <w:r w:rsidRPr="00892FD8">
        <w:t xml:space="preserve"> a médium se zdrojovým kódem, jež bylo předáno </w:t>
      </w:r>
      <w:r w:rsidR="008D1AB6">
        <w:t>Objednateli</w:t>
      </w:r>
      <w:r w:rsidRPr="00892FD8">
        <w:t xml:space="preserve">, nevykazuje v okamžiku Akceptace Díla a nebude vykazovat po dobu následujících pěti let žádné Vady materiálu ani Vady uložení či čitelnosti dat. V případě, že Dodavatel poruší závazek vyplývající se záruky uvedené v tomto odstavci, je povinen neprodleně vyměnit vadné médium za médium nové s totožným obsahem. </w:t>
      </w:r>
    </w:p>
    <w:p w:rsidR="000310BC" w:rsidRPr="00892FD8" w:rsidRDefault="000310BC" w:rsidP="005836A0">
      <w:pPr>
        <w:pStyle w:val="rove3"/>
        <w:rPr>
          <w:i/>
        </w:rPr>
      </w:pPr>
      <w:r w:rsidRPr="00892FD8">
        <w:t xml:space="preserve">Dodavatel tímto poskytuje </w:t>
      </w:r>
      <w:r w:rsidR="008D1AB6">
        <w:t>Objednateli</w:t>
      </w:r>
      <w:r w:rsidRPr="00892FD8">
        <w:t xml:space="preserve"> záruku za to, že (i) Dílo bude řádně fungovat, bude zajišťovat přebírání dat generovaných ve stávajících informačních systémech </w:t>
      </w:r>
      <w:r w:rsidR="008D1AB6">
        <w:t>Objednatele</w:t>
      </w:r>
      <w:r w:rsidRPr="00892FD8">
        <w:t xml:space="preserve"> v rozsahu dle této </w:t>
      </w:r>
      <w:r w:rsidR="008D1AB6">
        <w:t>Dohody</w:t>
      </w:r>
      <w:r w:rsidRPr="00892FD8">
        <w:t xml:space="preserve"> a bud</w:t>
      </w:r>
      <w:r w:rsidR="00B96EF0">
        <w:t>e podporovat a fungovat na</w:t>
      </w:r>
      <w:r w:rsidR="00B96EF0">
        <w:br/>
      </w:r>
      <w:r w:rsidRPr="00892FD8">
        <w:t xml:space="preserve">HW a SW vybavení (včetně jejích případných změn či nových Verzí) implementovaném jako součást Díla dle této </w:t>
      </w:r>
      <w:r w:rsidR="008D1AB6">
        <w:t>Dohody</w:t>
      </w:r>
      <w:r w:rsidRPr="00892FD8">
        <w:t xml:space="preserve">. Požadavky na provoz Díla jsou </w:t>
      </w:r>
      <w:r w:rsidRPr="001B44B4">
        <w:t>uvedeny v</w:t>
      </w:r>
      <w:r w:rsidR="008D1AB6" w:rsidRPr="001B44B4">
        <w:t> čl.</w:t>
      </w:r>
      <w:r w:rsidRPr="001B44B4">
        <w:t xml:space="preserve"> 3.2 </w:t>
      </w:r>
      <w:r w:rsidR="008D1AB6" w:rsidRPr="001B44B4">
        <w:t>Dohody</w:t>
      </w:r>
      <w:r w:rsidRPr="001B44B4">
        <w:t xml:space="preserve"> a budou upřesněny v Prováděcím projektu a v Dokumentaci; upřesnění těchto požadavků nesmí vyvolat náklady na straně </w:t>
      </w:r>
      <w:r w:rsidR="008D1AB6" w:rsidRPr="001B44B4">
        <w:t>Objednatele</w:t>
      </w:r>
      <w:r w:rsidRPr="001B44B4">
        <w:t xml:space="preserve"> v rozsahu vyšším, než jaké </w:t>
      </w:r>
      <w:r w:rsidR="008D1AB6" w:rsidRPr="001B44B4">
        <w:t>Objednatel</w:t>
      </w:r>
      <w:r w:rsidR="005836A0">
        <w:t xml:space="preserve"> očekává </w:t>
      </w:r>
      <w:r w:rsidRPr="001B44B4">
        <w:t>v</w:t>
      </w:r>
      <w:r w:rsidR="008D1AB6" w:rsidRPr="001B44B4">
        <w:t> čl.</w:t>
      </w:r>
      <w:r w:rsidRPr="001B44B4">
        <w:t xml:space="preserve"> 5. </w:t>
      </w:r>
      <w:r w:rsidR="008D1AB6" w:rsidRPr="001B44B4">
        <w:t>Dohody</w:t>
      </w:r>
      <w:r w:rsidRPr="001B44B4">
        <w:t>. Záruka poskytnutá dle tohoto odstavce se vztahuje</w:t>
      </w:r>
      <w:r w:rsidR="005836A0">
        <w:t xml:space="preserve"> na celou dobu </w:t>
      </w:r>
      <w:r w:rsidRPr="00892FD8">
        <w:t xml:space="preserve">ode dne Akceptace Díla (akceptace první Verze Díla) do okamžiku ukončení poskytování Podpory Díla. </w:t>
      </w:r>
    </w:p>
    <w:p w:rsidR="000310BC" w:rsidRPr="00892FD8" w:rsidRDefault="000310BC" w:rsidP="005836A0">
      <w:pPr>
        <w:pStyle w:val="rove3"/>
        <w:rPr>
          <w:i/>
        </w:rPr>
      </w:pPr>
      <w:r w:rsidRPr="00892FD8">
        <w:t xml:space="preserve">Dodavatel prohlašuje, že je oprávněn poskytnout </w:t>
      </w:r>
      <w:r w:rsidR="008D1AB6">
        <w:t>Objednateli</w:t>
      </w:r>
      <w:r w:rsidRPr="00892FD8">
        <w:t xml:space="preserve"> Licenci na Dílo. Dodavatel tímto poskytuje </w:t>
      </w:r>
      <w:r w:rsidR="008D1AB6">
        <w:t>Objednateli</w:t>
      </w:r>
      <w:r w:rsidRPr="00892FD8">
        <w:t xml:space="preserve"> záruku za to, že Dílo ani jiné plnění Dodavatele dle </w:t>
      </w:r>
      <w:r w:rsidR="008D1AB6">
        <w:t>Dohody</w:t>
      </w:r>
      <w:r w:rsidRPr="00892FD8">
        <w:t xml:space="preserve"> ani užívání Díla ze strany </w:t>
      </w:r>
      <w:r w:rsidR="008D1AB6">
        <w:t>Objednatele</w:t>
      </w:r>
      <w:r w:rsidRPr="00892FD8">
        <w:t xml:space="preserve"> dle této </w:t>
      </w:r>
      <w:r w:rsidR="008D1AB6">
        <w:t>Dohody</w:t>
      </w:r>
      <w:r w:rsidR="005836A0">
        <w:t xml:space="preserve"> neporušuje ani nebude mít </w:t>
      </w:r>
      <w:r w:rsidRPr="00892FD8">
        <w:t>za následek porušení jakéhokoliv Práva duševního vlast</w:t>
      </w:r>
      <w:r w:rsidR="005836A0">
        <w:t xml:space="preserve">nictví třetích osob. V případě, </w:t>
      </w:r>
      <w:r w:rsidRPr="00892FD8">
        <w:t xml:space="preserve">že Dodavatel poruší svůj závazek vyplývající ze záruky uvedené v tomto odstavci, je Dodavatel odpovědný za veškeré důsledky z toho plynoucí, zejména je povinen neprodleně zajistit </w:t>
      </w:r>
      <w:r w:rsidR="008D1AB6">
        <w:t>Objednateli</w:t>
      </w:r>
      <w:r w:rsidRPr="00892FD8">
        <w:t xml:space="preserve"> právo užívat Dílo, jež nebude narušovat Práva duševního vlastnictví třetích osob a nahradit </w:t>
      </w:r>
      <w:r w:rsidR="008D1AB6">
        <w:t>Objednateli</w:t>
      </w:r>
      <w:r w:rsidRPr="00892FD8">
        <w:t xml:space="preserve"> veškerou škodu, která tím byla </w:t>
      </w:r>
      <w:r w:rsidR="008D1AB6">
        <w:t>Objednateli</w:t>
      </w:r>
      <w:r w:rsidR="00B96EF0">
        <w:t xml:space="preserve"> způsobena.</w:t>
      </w:r>
    </w:p>
    <w:p w:rsidR="000310BC" w:rsidRPr="006B047F" w:rsidRDefault="000310BC" w:rsidP="008D1AB6">
      <w:pPr>
        <w:pStyle w:val="rove3"/>
        <w:rPr>
          <w:i/>
        </w:rPr>
      </w:pPr>
      <w:r w:rsidRPr="006B047F">
        <w:t xml:space="preserve">Dodavatel poskytuje </w:t>
      </w:r>
      <w:r w:rsidR="008D1AB6" w:rsidRPr="006B047F">
        <w:t>Objednateli</w:t>
      </w:r>
      <w:r w:rsidRPr="006B047F">
        <w:t xml:space="preserve"> záruku za Technologickou platformu pro provoz Díla s výjimkou komponent ve vlastnictví </w:t>
      </w:r>
      <w:r w:rsidR="00332BD9" w:rsidRPr="006B047F">
        <w:t>Objednatele</w:t>
      </w:r>
      <w:r w:rsidRPr="006B047F">
        <w:t xml:space="preserve">, jež byly předány k realizaci Díla </w:t>
      </w:r>
      <w:r w:rsidR="00332BD9" w:rsidRPr="006B047F">
        <w:t>Objednatele</w:t>
      </w:r>
      <w:r w:rsidRPr="006B047F">
        <w:t xml:space="preserve">. </w:t>
      </w:r>
    </w:p>
    <w:p w:rsidR="000310BC" w:rsidRPr="00332BD9" w:rsidRDefault="000310BC" w:rsidP="008D1AB6">
      <w:pPr>
        <w:pStyle w:val="rove3"/>
      </w:pPr>
      <w:r w:rsidRPr="00332BD9">
        <w:t xml:space="preserve">Dodavatel tímto poskytuje </w:t>
      </w:r>
      <w:r w:rsidR="00332BD9">
        <w:t>Objednateli</w:t>
      </w:r>
      <w:r w:rsidRPr="00332BD9">
        <w:t xml:space="preserve"> záruku za to, že funkcionalita Díla bude v době předání a převzetí Díla v souladu s touto </w:t>
      </w:r>
      <w:r w:rsidR="00332BD9">
        <w:t>Dohodou</w:t>
      </w:r>
      <w:r w:rsidRPr="00332BD9">
        <w:t xml:space="preserve"> a v souladu s právními předpisy České republiky, kterými jsou</w:t>
      </w:r>
      <w:r w:rsidR="00A7778A">
        <w:t xml:space="preserve"> zejména (nikoliv však výlučně)</w:t>
      </w:r>
      <w:r w:rsidR="00A7778A">
        <w:br/>
      </w:r>
      <w:r w:rsidRPr="00332BD9">
        <w:t>zákon č. 500/2004 Sb., správní řád, zákon č. 106/1999 Sb., o svobodném přístupu k informacím, zákon č. 365/2000 Sb., o informačních systé</w:t>
      </w:r>
      <w:r w:rsidR="00A7778A">
        <w:t>mech veřejné správy,</w:t>
      </w:r>
      <w:r w:rsidR="00A7778A">
        <w:br/>
      </w:r>
      <w:r w:rsidRPr="00332BD9">
        <w:t>zákon č. 111/2009 Sb., o základních registrech, zákon č. 300/2008 Sb., o elektronických úkonech a autorizované konverzi dokumentů, zákon č. 499/2004 Sb., o archivnictví a spisové službě, zákon č. 227/200</w:t>
      </w:r>
      <w:r w:rsidR="00A7778A">
        <w:t xml:space="preserve">0 Sb., o elektronickém podpisu, </w:t>
      </w:r>
      <w:r w:rsidRPr="00332BD9">
        <w:t>zákon č. 181/2014 S</w:t>
      </w:r>
      <w:r w:rsidR="00A7778A">
        <w:t>b.,</w:t>
      </w:r>
      <w:r w:rsidR="00A7778A">
        <w:br/>
        <w:t xml:space="preserve">o kybernetické bezpečnosti, </w:t>
      </w:r>
      <w:r w:rsidRPr="00332BD9">
        <w:t>vyhláška č. 496/2004 Sb.</w:t>
      </w:r>
      <w:r w:rsidR="00A7778A">
        <w:t xml:space="preserve">, o elektronických podatelnách, </w:t>
      </w:r>
      <w:r w:rsidRPr="00332BD9">
        <w:t>nařízení vlády č. 495/2004 Sb., kterým se</w:t>
      </w:r>
      <w:r w:rsidR="00A7778A">
        <w:t xml:space="preserve"> provádí zákon č. 227/2000 Sb.,</w:t>
      </w:r>
      <w:r w:rsidR="00A7778A">
        <w:br/>
      </w:r>
      <w:r w:rsidRPr="00332BD9">
        <w:t>vyhláška č. 64/2008 Sb., o formě uveřejňování informací souvisejících s výkonem veřejné správy prostřednictvím webových stránek pro osoby se zdravotním postižením</w:t>
      </w:r>
      <w:r w:rsidR="00332BD9">
        <w:t>.</w:t>
      </w:r>
    </w:p>
    <w:p w:rsidR="00F433F7" w:rsidRPr="00F433F7" w:rsidRDefault="00F433F7" w:rsidP="00F433F7">
      <w:pPr>
        <w:pStyle w:val="rove1"/>
      </w:pPr>
      <w:r w:rsidRPr="00F433F7">
        <w:t>podporA DÍLA</w:t>
      </w:r>
    </w:p>
    <w:p w:rsidR="00F433F7" w:rsidRPr="00F433F7" w:rsidRDefault="00F433F7" w:rsidP="00F433F7">
      <w:pPr>
        <w:pStyle w:val="rove2"/>
      </w:pPr>
      <w:r w:rsidRPr="00F433F7">
        <w:t>Předmět</w:t>
      </w:r>
    </w:p>
    <w:p w:rsidR="00F433F7" w:rsidRPr="00F433F7" w:rsidRDefault="00F433F7" w:rsidP="00F433F7">
      <w:pPr>
        <w:pStyle w:val="rove3"/>
      </w:pPr>
      <w:r w:rsidRPr="00F433F7">
        <w:rPr>
          <w:b/>
        </w:rPr>
        <w:tab/>
      </w:r>
      <w:r w:rsidRPr="00F433F7">
        <w:t xml:space="preserve">Dodavatel se zavazuje poskytovat </w:t>
      </w:r>
      <w:r>
        <w:t>Objednateli</w:t>
      </w:r>
      <w:r w:rsidRPr="00F433F7">
        <w:t xml:space="preserve"> Podporu Díla v souladu s pravidly ITIL V3, a to jak ve vztahu k Dílu jako celku, tak ke každému jednotlivému dodanému dílčímu plnění a Verzi. Dodavatel a </w:t>
      </w:r>
      <w:r>
        <w:t>Objednatel</w:t>
      </w:r>
      <w:r w:rsidRPr="00F433F7">
        <w:t xml:space="preserve"> se dohodli, že Podpora Díla se bude poskytovat průběžně po dobu trvání této </w:t>
      </w:r>
      <w:r>
        <w:t>Dohody</w:t>
      </w:r>
      <w:r w:rsidRPr="00F433F7">
        <w:t xml:space="preserve">. Plnění Podpory Díla se považuje za uskutečněné posledním dnem kalendářního pololetí, za který byla Podpora Díla poskytnuta. </w:t>
      </w:r>
      <w:r>
        <w:t>Objednatel</w:t>
      </w:r>
      <w:r w:rsidRPr="00F433F7">
        <w:t> se zavazuje zaplatit Dodavateli za Pod</w:t>
      </w:r>
      <w:r w:rsidR="00B96EF0">
        <w:t>poru Díla cenu za Podporu Díla.</w:t>
      </w:r>
      <w:r w:rsidR="00B96EF0">
        <w:br/>
      </w:r>
      <w:r w:rsidRPr="00F433F7">
        <w:t>Pokud bude provozováno Dílo před Akceptací Díla, je Dodavatel povinen poskytovat bezplatnou Podporu Díla až do Akceptace.</w:t>
      </w:r>
    </w:p>
    <w:p w:rsidR="00F433F7" w:rsidRPr="00F433F7" w:rsidRDefault="00F433F7" w:rsidP="00F433F7">
      <w:pPr>
        <w:pStyle w:val="rove2"/>
      </w:pPr>
      <w:r w:rsidRPr="00F433F7">
        <w:t>Rozsah Podpory Díla</w:t>
      </w:r>
    </w:p>
    <w:p w:rsidR="00F433F7" w:rsidRPr="00F433F7" w:rsidRDefault="00F433F7" w:rsidP="005C5D08">
      <w:pPr>
        <w:pStyle w:val="rove3"/>
      </w:pPr>
      <w:r w:rsidRPr="00F433F7">
        <w:t xml:space="preserve">Podpora Díla obsahuje následující plnění ze strany Dodavatele: </w:t>
      </w:r>
    </w:p>
    <w:p w:rsidR="00F433F7" w:rsidRPr="001B44B4" w:rsidRDefault="00F433F7" w:rsidP="005C5D08">
      <w:pPr>
        <w:numPr>
          <w:ilvl w:val="0"/>
          <w:numId w:val="155"/>
        </w:numPr>
        <w:tabs>
          <w:tab w:val="left" w:pos="0"/>
          <w:tab w:val="left" w:pos="1418"/>
        </w:tabs>
        <w:spacing w:after="120"/>
        <w:jc w:val="both"/>
        <w:rPr>
          <w:rFonts w:ascii="Segoe UI" w:hAnsi="Segoe UI" w:cs="Segoe UI"/>
          <w:i w:val="0"/>
        </w:rPr>
      </w:pPr>
      <w:r w:rsidRPr="001B44B4">
        <w:rPr>
          <w:rFonts w:ascii="Segoe UI" w:hAnsi="Segoe UI" w:cs="Segoe UI"/>
          <w:i w:val="0"/>
        </w:rPr>
        <w:t xml:space="preserve">Podpora provozu, dohled a vlastní provoz Technologické platformy v housingovém centru, které </w:t>
      </w:r>
      <w:r w:rsidR="005C5D08" w:rsidRPr="001B44B4">
        <w:rPr>
          <w:rFonts w:ascii="Segoe UI" w:hAnsi="Segoe UI" w:cs="Segoe UI"/>
          <w:i w:val="0"/>
        </w:rPr>
        <w:t>zajistí D</w:t>
      </w:r>
      <w:r w:rsidRPr="001B44B4">
        <w:rPr>
          <w:rFonts w:ascii="Segoe UI" w:hAnsi="Segoe UI" w:cs="Segoe UI"/>
          <w:i w:val="0"/>
        </w:rPr>
        <w:t>odavatel. Dodavatel zajistí technickou podporu HW a provozování předané HW infrastruktury</w:t>
      </w:r>
      <w:r w:rsidR="005C5D08" w:rsidRPr="001B44B4">
        <w:rPr>
          <w:rFonts w:ascii="Segoe UI" w:hAnsi="Segoe UI" w:cs="Segoe UI"/>
          <w:i w:val="0"/>
        </w:rPr>
        <w:t xml:space="preserve"> v datacentru Objednatele</w:t>
      </w:r>
      <w:r w:rsidRPr="001B44B4">
        <w:rPr>
          <w:rFonts w:ascii="Segoe UI" w:hAnsi="Segoe UI" w:cs="Segoe UI"/>
          <w:i w:val="0"/>
        </w:rPr>
        <w:t xml:space="preserve">. </w:t>
      </w:r>
    </w:p>
    <w:p w:rsidR="00F433F7" w:rsidRPr="001B44B4" w:rsidRDefault="00F433F7" w:rsidP="005C5D08">
      <w:pPr>
        <w:numPr>
          <w:ilvl w:val="0"/>
          <w:numId w:val="155"/>
        </w:numPr>
        <w:tabs>
          <w:tab w:val="left" w:pos="0"/>
          <w:tab w:val="left" w:pos="1418"/>
        </w:tabs>
        <w:spacing w:after="120"/>
        <w:jc w:val="both"/>
        <w:rPr>
          <w:rFonts w:ascii="Segoe UI" w:hAnsi="Segoe UI" w:cs="Segoe UI"/>
          <w:i w:val="0"/>
        </w:rPr>
      </w:pPr>
      <w:r w:rsidRPr="001B44B4">
        <w:rPr>
          <w:rFonts w:ascii="Segoe UI" w:hAnsi="Segoe UI" w:cs="Segoe UI"/>
          <w:i w:val="0"/>
        </w:rPr>
        <w:t>Nákup a zajištění veškerých technologií, licencí, maintenance a SW nezbytných k provozu Díla, vyjma předané</w:t>
      </w:r>
      <w:r w:rsidR="005C5D08" w:rsidRPr="001B44B4">
        <w:rPr>
          <w:rFonts w:ascii="Segoe UI" w:hAnsi="Segoe UI" w:cs="Segoe UI"/>
          <w:i w:val="0"/>
        </w:rPr>
        <w:t xml:space="preserve"> HW a SW infrastruktury v bodě </w:t>
      </w:r>
      <w:r w:rsidRPr="001B44B4">
        <w:rPr>
          <w:rFonts w:ascii="Segoe UI" w:hAnsi="Segoe UI" w:cs="Segoe UI"/>
          <w:i w:val="0"/>
        </w:rPr>
        <w:t xml:space="preserve">a). </w:t>
      </w:r>
    </w:p>
    <w:p w:rsidR="00F433F7" w:rsidRPr="005C5D08" w:rsidRDefault="00F433F7" w:rsidP="005C5D08">
      <w:pPr>
        <w:numPr>
          <w:ilvl w:val="0"/>
          <w:numId w:val="155"/>
        </w:numPr>
        <w:tabs>
          <w:tab w:val="left" w:pos="0"/>
          <w:tab w:val="left" w:pos="1418"/>
        </w:tabs>
        <w:spacing w:after="120"/>
        <w:jc w:val="both"/>
        <w:rPr>
          <w:rFonts w:ascii="Segoe UI" w:hAnsi="Segoe UI" w:cs="Segoe UI"/>
          <w:i w:val="0"/>
        </w:rPr>
      </w:pPr>
      <w:r w:rsidRPr="001B44B4">
        <w:rPr>
          <w:rFonts w:ascii="Segoe UI" w:hAnsi="Segoe UI" w:cs="Segoe UI"/>
          <w:i w:val="0"/>
        </w:rPr>
        <w:t>Zajištění zprovoznění infrastruktury nezbytné pro účely vývoje, t</w:t>
      </w:r>
      <w:r w:rsidR="003C1825">
        <w:rPr>
          <w:rFonts w:ascii="Segoe UI" w:hAnsi="Segoe UI" w:cs="Segoe UI"/>
          <w:i w:val="0"/>
        </w:rPr>
        <w:t>estování, školení a </w:t>
      </w:r>
      <w:r w:rsidRPr="001B44B4">
        <w:rPr>
          <w:rFonts w:ascii="Segoe UI" w:hAnsi="Segoe UI" w:cs="Segoe UI"/>
          <w:i w:val="0"/>
        </w:rPr>
        <w:t xml:space="preserve">zprovoznění Díla nejdéle před zahájením testování v souladu s harmonogramem v Příloze </w:t>
      </w:r>
      <w:r w:rsidR="003C1825">
        <w:rPr>
          <w:rFonts w:ascii="Segoe UI" w:hAnsi="Segoe UI" w:cs="Segoe UI"/>
          <w:i w:val="0"/>
        </w:rPr>
        <w:t>E</w:t>
      </w:r>
      <w:r w:rsidRPr="001B44B4">
        <w:rPr>
          <w:rFonts w:ascii="Segoe UI" w:hAnsi="Segoe UI" w:cs="Segoe UI"/>
          <w:i w:val="0"/>
        </w:rPr>
        <w:t xml:space="preserve"> této </w:t>
      </w:r>
      <w:r w:rsidR="005C5D08" w:rsidRPr="001B44B4">
        <w:rPr>
          <w:rFonts w:ascii="Segoe UI" w:hAnsi="Segoe UI" w:cs="Segoe UI"/>
          <w:i w:val="0"/>
        </w:rPr>
        <w:t>Dohody</w:t>
      </w:r>
      <w:r w:rsidRPr="001B44B4">
        <w:rPr>
          <w:rFonts w:ascii="Segoe UI" w:hAnsi="Segoe UI" w:cs="Segoe UI"/>
          <w:i w:val="0"/>
        </w:rPr>
        <w:t>. Doba zajišťování provozu infrastruktury pro účely vývoje, testování, školení</w:t>
      </w:r>
      <w:r w:rsidR="003C1825">
        <w:rPr>
          <w:rFonts w:ascii="Segoe UI" w:hAnsi="Segoe UI" w:cs="Segoe UI"/>
          <w:i w:val="0"/>
        </w:rPr>
        <w:t xml:space="preserve"> a </w:t>
      </w:r>
      <w:r w:rsidRPr="005C5D08">
        <w:rPr>
          <w:rFonts w:ascii="Segoe UI" w:hAnsi="Segoe UI" w:cs="Segoe UI"/>
          <w:i w:val="0"/>
        </w:rPr>
        <w:t>zprovoznění Díla trvá do ukončení Podpory Díla nebo poskytování Ostatních služeb.</w:t>
      </w:r>
    </w:p>
    <w:p w:rsidR="00F433F7" w:rsidRPr="005C5D08" w:rsidRDefault="00F433F7" w:rsidP="005C5D08">
      <w:pPr>
        <w:numPr>
          <w:ilvl w:val="0"/>
          <w:numId w:val="155"/>
        </w:numPr>
        <w:tabs>
          <w:tab w:val="left" w:pos="0"/>
          <w:tab w:val="left" w:pos="1418"/>
        </w:tabs>
        <w:spacing w:after="120"/>
        <w:jc w:val="both"/>
        <w:rPr>
          <w:rFonts w:ascii="Segoe UI" w:hAnsi="Segoe UI" w:cs="Segoe UI"/>
          <w:i w:val="0"/>
        </w:rPr>
      </w:pPr>
      <w:r w:rsidRPr="005C5D08">
        <w:rPr>
          <w:rFonts w:ascii="Segoe UI" w:hAnsi="Segoe UI" w:cs="Segoe UI"/>
          <w:i w:val="0"/>
        </w:rPr>
        <w:t>Dohled nad provozem (monitoring) stavu HW archite</w:t>
      </w:r>
      <w:r w:rsidR="00A7778A">
        <w:rPr>
          <w:rFonts w:ascii="Segoe UI" w:hAnsi="Segoe UI" w:cs="Segoe UI"/>
          <w:i w:val="0"/>
        </w:rPr>
        <w:t>ktury, včetně vyhodnocování Vad</w:t>
      </w:r>
      <w:r w:rsidR="00A7778A">
        <w:rPr>
          <w:rFonts w:ascii="Segoe UI" w:hAnsi="Segoe UI" w:cs="Segoe UI"/>
          <w:i w:val="0"/>
        </w:rPr>
        <w:br/>
      </w:r>
      <w:r w:rsidRPr="005C5D08">
        <w:rPr>
          <w:rFonts w:ascii="Segoe UI" w:hAnsi="Segoe UI" w:cs="Segoe UI"/>
          <w:i w:val="0"/>
        </w:rPr>
        <w:t xml:space="preserve">a definice postupu při jejich nápravě. Výměna vadných dílů HW architektury housingového centra a jejich komplexní zprovoznění. Předání požadavků na výměny vadných dílů HW předané architektury v datacentru </w:t>
      </w:r>
      <w:r w:rsidR="005C5D08">
        <w:rPr>
          <w:rFonts w:ascii="Segoe UI" w:hAnsi="Segoe UI" w:cs="Segoe UI"/>
          <w:i w:val="0"/>
        </w:rPr>
        <w:t>Objednatele</w:t>
      </w:r>
      <w:r w:rsidRPr="005C5D08">
        <w:rPr>
          <w:rFonts w:ascii="Segoe UI" w:hAnsi="Segoe UI" w:cs="Segoe UI"/>
          <w:i w:val="0"/>
        </w:rPr>
        <w:t xml:space="preserve"> a spolupráce na opětovném zprovoznění.</w:t>
      </w:r>
    </w:p>
    <w:p w:rsidR="00F433F7" w:rsidRPr="005C5D08" w:rsidRDefault="00F433F7" w:rsidP="005C5D08">
      <w:pPr>
        <w:numPr>
          <w:ilvl w:val="0"/>
          <w:numId w:val="155"/>
        </w:numPr>
        <w:tabs>
          <w:tab w:val="left" w:pos="0"/>
          <w:tab w:val="left" w:pos="1418"/>
        </w:tabs>
        <w:spacing w:after="120"/>
        <w:jc w:val="both"/>
        <w:rPr>
          <w:rFonts w:ascii="Segoe UI" w:hAnsi="Segoe UI" w:cs="Segoe UI"/>
          <w:i w:val="0"/>
        </w:rPr>
      </w:pPr>
      <w:r w:rsidRPr="005C5D08">
        <w:rPr>
          <w:rFonts w:ascii="Segoe UI" w:hAnsi="Segoe UI" w:cs="Segoe UI"/>
          <w:i w:val="0"/>
        </w:rPr>
        <w:t xml:space="preserve">Obsluha, dohled a provoz zálohovacího systému v housingovém centru. Zálohování konfigurace aplikačních serverů Díla v prostředí datacentra </w:t>
      </w:r>
      <w:r w:rsidR="005C5D08">
        <w:rPr>
          <w:rFonts w:ascii="Segoe UI" w:hAnsi="Segoe UI" w:cs="Segoe UI"/>
          <w:i w:val="0"/>
        </w:rPr>
        <w:t>Objednatele</w:t>
      </w:r>
      <w:r w:rsidRPr="005C5D08">
        <w:rPr>
          <w:rFonts w:ascii="Segoe UI" w:hAnsi="Segoe UI" w:cs="Segoe UI"/>
          <w:i w:val="0"/>
        </w:rPr>
        <w:t>. Komplexní obnova provozuschopnosti informačního systému</w:t>
      </w:r>
      <w:r w:rsidR="00A7778A">
        <w:rPr>
          <w:rFonts w:ascii="Segoe UI" w:hAnsi="Segoe UI" w:cs="Segoe UI"/>
          <w:i w:val="0"/>
        </w:rPr>
        <w:t xml:space="preserve"> a dat, znovuuvedení do provozu</w:t>
      </w:r>
      <w:r w:rsidR="00A7778A">
        <w:rPr>
          <w:rFonts w:ascii="Segoe UI" w:hAnsi="Segoe UI" w:cs="Segoe UI"/>
          <w:i w:val="0"/>
        </w:rPr>
        <w:br/>
      </w:r>
      <w:r w:rsidRPr="005C5D08">
        <w:rPr>
          <w:rFonts w:ascii="Segoe UI" w:hAnsi="Segoe UI" w:cs="Segoe UI"/>
          <w:i w:val="0"/>
        </w:rPr>
        <w:t>v případě mimořádné situace.</w:t>
      </w:r>
    </w:p>
    <w:p w:rsidR="00F433F7" w:rsidRPr="005C5D08" w:rsidRDefault="00F433F7" w:rsidP="005C5D08">
      <w:pPr>
        <w:numPr>
          <w:ilvl w:val="0"/>
          <w:numId w:val="155"/>
        </w:numPr>
        <w:tabs>
          <w:tab w:val="left" w:pos="0"/>
          <w:tab w:val="left" w:pos="1418"/>
        </w:tabs>
        <w:spacing w:after="120"/>
        <w:jc w:val="both"/>
        <w:rPr>
          <w:rFonts w:ascii="Segoe UI" w:hAnsi="Segoe UI" w:cs="Segoe UI"/>
          <w:i w:val="0"/>
        </w:rPr>
      </w:pPr>
      <w:r w:rsidRPr="005C5D08">
        <w:rPr>
          <w:rFonts w:ascii="Segoe UI" w:hAnsi="Segoe UI" w:cs="Segoe UI"/>
          <w:i w:val="0"/>
        </w:rPr>
        <w:t>Pravidelné prověření zálohovacího systému (alespoň jedenkrát ročně) formou simulování mimořádné události. Testování obnovy informačního systému a dat a znovuuvedení do provozu. O průběhu je zpracována podrobná zpráva (informace o simulované události, popis postupu</w:t>
      </w:r>
      <w:r w:rsidR="003C1825">
        <w:rPr>
          <w:rFonts w:ascii="Segoe UI" w:hAnsi="Segoe UI" w:cs="Segoe UI"/>
          <w:i w:val="0"/>
        </w:rPr>
        <w:t xml:space="preserve"> </w:t>
      </w:r>
      <w:r w:rsidRPr="005C5D08">
        <w:rPr>
          <w:rFonts w:ascii="Segoe UI" w:hAnsi="Segoe UI" w:cs="Segoe UI"/>
          <w:i w:val="0"/>
        </w:rPr>
        <w:t>a úspěšnosti při znovuuvedení do provozu, návrh opatření v případě zjištění jakýchkoliv problémů).</w:t>
      </w:r>
    </w:p>
    <w:p w:rsidR="00F433F7" w:rsidRPr="0081483D" w:rsidRDefault="00F433F7" w:rsidP="005C5D08">
      <w:pPr>
        <w:numPr>
          <w:ilvl w:val="0"/>
          <w:numId w:val="155"/>
        </w:numPr>
        <w:tabs>
          <w:tab w:val="left" w:pos="0"/>
          <w:tab w:val="left" w:pos="1418"/>
        </w:tabs>
        <w:spacing w:after="120"/>
        <w:jc w:val="both"/>
        <w:rPr>
          <w:rFonts w:ascii="Segoe UI" w:hAnsi="Segoe UI" w:cs="Segoe UI"/>
          <w:i w:val="0"/>
        </w:rPr>
      </w:pPr>
      <w:r w:rsidRPr="0081483D">
        <w:rPr>
          <w:rFonts w:ascii="Segoe UI" w:hAnsi="Segoe UI" w:cs="Segoe UI"/>
          <w:i w:val="0"/>
        </w:rPr>
        <w:t xml:space="preserve">Odpověď na Oznámení </w:t>
      </w:r>
      <w:r w:rsidR="0081483D">
        <w:rPr>
          <w:rFonts w:ascii="Segoe UI" w:hAnsi="Segoe UI" w:cs="Segoe UI"/>
          <w:i w:val="0"/>
        </w:rPr>
        <w:t>Objednatele</w:t>
      </w:r>
      <w:r w:rsidRPr="0081483D">
        <w:rPr>
          <w:rFonts w:ascii="Segoe UI" w:hAnsi="Segoe UI" w:cs="Segoe UI"/>
          <w:i w:val="0"/>
        </w:rPr>
        <w:t xml:space="preserve"> prostřednictvím pracovníků majících dostatečnou kvalifikaci a zkušenosti při zachování Lhůt pro odpověď. </w:t>
      </w:r>
    </w:p>
    <w:p w:rsidR="00F433F7" w:rsidRPr="0081483D" w:rsidRDefault="00F433F7" w:rsidP="005C5D08">
      <w:pPr>
        <w:numPr>
          <w:ilvl w:val="0"/>
          <w:numId w:val="155"/>
        </w:numPr>
        <w:tabs>
          <w:tab w:val="left" w:pos="0"/>
          <w:tab w:val="left" w:pos="1418"/>
        </w:tabs>
        <w:spacing w:after="120"/>
        <w:jc w:val="both"/>
        <w:rPr>
          <w:rFonts w:ascii="Segoe UI" w:hAnsi="Segoe UI" w:cs="Segoe UI"/>
          <w:i w:val="0"/>
        </w:rPr>
      </w:pPr>
      <w:r w:rsidRPr="0081483D">
        <w:rPr>
          <w:rFonts w:ascii="Segoe UI" w:hAnsi="Segoe UI" w:cs="Segoe UI"/>
          <w:i w:val="0"/>
        </w:rPr>
        <w:t xml:space="preserve">Lokalizace a identifikace Vad a jejich příčin. </w:t>
      </w:r>
    </w:p>
    <w:p w:rsidR="00F433F7" w:rsidRPr="0081483D" w:rsidRDefault="00F433F7" w:rsidP="0081483D">
      <w:pPr>
        <w:numPr>
          <w:ilvl w:val="0"/>
          <w:numId w:val="155"/>
        </w:numPr>
        <w:tabs>
          <w:tab w:val="left" w:pos="0"/>
          <w:tab w:val="left" w:pos="1418"/>
        </w:tabs>
        <w:spacing w:after="120"/>
        <w:jc w:val="both"/>
        <w:rPr>
          <w:rFonts w:ascii="Segoe UI" w:hAnsi="Segoe UI" w:cs="Segoe UI"/>
          <w:i w:val="0"/>
        </w:rPr>
      </w:pPr>
      <w:r w:rsidRPr="0081483D">
        <w:rPr>
          <w:rFonts w:ascii="Segoe UI" w:hAnsi="Segoe UI" w:cs="Segoe UI"/>
          <w:i w:val="0"/>
        </w:rPr>
        <w:t xml:space="preserve">Odstranění Vad ve Lhůtách pro odstranění Vad stanovených v této </w:t>
      </w:r>
      <w:r w:rsidR="0081483D">
        <w:rPr>
          <w:rFonts w:ascii="Segoe UI" w:hAnsi="Segoe UI" w:cs="Segoe UI"/>
          <w:i w:val="0"/>
        </w:rPr>
        <w:t>Dohodě</w:t>
      </w:r>
      <w:r w:rsidRPr="0081483D">
        <w:rPr>
          <w:rFonts w:ascii="Segoe UI" w:hAnsi="Segoe UI" w:cs="Segoe UI"/>
          <w:i w:val="0"/>
        </w:rPr>
        <w:t xml:space="preserve"> prostřednictvím instalace a implementace Softwarových korekcí nebo jiným způsobem a obnovení řádného fungování Díla, včetně odstranění chyb v datech, které prokazatelně nastaly v důsledku vzniku či odstraňování příslušných Vad.</w:t>
      </w:r>
    </w:p>
    <w:p w:rsidR="00F433F7" w:rsidRPr="0081483D" w:rsidRDefault="00F433F7" w:rsidP="0081483D">
      <w:pPr>
        <w:numPr>
          <w:ilvl w:val="0"/>
          <w:numId w:val="155"/>
        </w:numPr>
        <w:tabs>
          <w:tab w:val="left" w:pos="0"/>
          <w:tab w:val="left" w:pos="1418"/>
        </w:tabs>
        <w:spacing w:after="120"/>
        <w:jc w:val="both"/>
        <w:rPr>
          <w:rFonts w:ascii="Segoe UI" w:hAnsi="Segoe UI" w:cs="Segoe UI"/>
          <w:i w:val="0"/>
        </w:rPr>
      </w:pPr>
      <w:r w:rsidRPr="0081483D">
        <w:rPr>
          <w:rFonts w:ascii="Segoe UI" w:hAnsi="Segoe UI" w:cs="Segoe UI"/>
          <w:i w:val="0"/>
        </w:rPr>
        <w:t>Poskytování informací o stavu odstraňování Vad při zachování Periody průběžných informací.</w:t>
      </w:r>
    </w:p>
    <w:p w:rsidR="00F433F7" w:rsidRPr="0081483D" w:rsidRDefault="00F433F7" w:rsidP="0081483D">
      <w:pPr>
        <w:numPr>
          <w:ilvl w:val="0"/>
          <w:numId w:val="155"/>
        </w:numPr>
        <w:tabs>
          <w:tab w:val="left" w:pos="0"/>
          <w:tab w:val="left" w:pos="1418"/>
        </w:tabs>
        <w:spacing w:after="120"/>
        <w:jc w:val="both"/>
        <w:rPr>
          <w:rFonts w:ascii="Segoe UI" w:hAnsi="Segoe UI" w:cs="Segoe UI"/>
          <w:i w:val="0"/>
        </w:rPr>
      </w:pPr>
      <w:r w:rsidRPr="0081483D">
        <w:rPr>
          <w:rFonts w:ascii="Segoe UI" w:hAnsi="Segoe UI" w:cs="Segoe UI"/>
          <w:i w:val="0"/>
        </w:rPr>
        <w:t>Dodání, instalace a implementace nových Verzí a s</w:t>
      </w:r>
      <w:r w:rsidR="00A7778A">
        <w:rPr>
          <w:rFonts w:ascii="Segoe UI" w:hAnsi="Segoe UI" w:cs="Segoe UI"/>
          <w:i w:val="0"/>
        </w:rPr>
        <w:t>oftwarových korekcí Díla, jakož</w:t>
      </w:r>
      <w:r w:rsidR="00A7778A">
        <w:rPr>
          <w:rFonts w:ascii="Segoe UI" w:hAnsi="Segoe UI" w:cs="Segoe UI"/>
          <w:i w:val="0"/>
        </w:rPr>
        <w:br/>
      </w:r>
      <w:r w:rsidRPr="0081483D">
        <w:rPr>
          <w:rFonts w:ascii="Segoe UI" w:hAnsi="Segoe UI" w:cs="Segoe UI"/>
          <w:i w:val="0"/>
        </w:rPr>
        <w:t>i programového prostředí, na němž je Dílo založeno. Realizace takových úprav, aby příslušné služby Díla byly bezchybně využitelné v posledních Verzích podporovaných internetových prohlížečů. Před instalací do produkčního prostředí je Dod</w:t>
      </w:r>
      <w:r w:rsidR="00A7778A">
        <w:rPr>
          <w:rFonts w:ascii="Segoe UI" w:hAnsi="Segoe UI" w:cs="Segoe UI"/>
          <w:i w:val="0"/>
        </w:rPr>
        <w:t>avatel povinen ověřit stabilitu</w:t>
      </w:r>
      <w:r w:rsidR="00A7778A">
        <w:rPr>
          <w:rFonts w:ascii="Segoe UI" w:hAnsi="Segoe UI" w:cs="Segoe UI"/>
          <w:i w:val="0"/>
        </w:rPr>
        <w:br/>
      </w:r>
      <w:r w:rsidRPr="0081483D">
        <w:rPr>
          <w:rFonts w:ascii="Segoe UI" w:hAnsi="Segoe UI" w:cs="Segoe UI"/>
          <w:i w:val="0"/>
        </w:rPr>
        <w:t>a funkčnost nově implementovaných Verzí v testovac</w:t>
      </w:r>
      <w:r w:rsidR="00A7778A">
        <w:rPr>
          <w:rFonts w:ascii="Segoe UI" w:hAnsi="Segoe UI" w:cs="Segoe UI"/>
          <w:i w:val="0"/>
        </w:rPr>
        <w:t>ím prostředí. Přitom se rozumí,</w:t>
      </w:r>
      <w:r w:rsidR="00A7778A">
        <w:rPr>
          <w:rFonts w:ascii="Segoe UI" w:hAnsi="Segoe UI" w:cs="Segoe UI"/>
          <w:i w:val="0"/>
        </w:rPr>
        <w:br/>
      </w:r>
      <w:r w:rsidRPr="0081483D">
        <w:rPr>
          <w:rFonts w:ascii="Segoe UI" w:hAnsi="Segoe UI" w:cs="Segoe UI"/>
          <w:i w:val="0"/>
        </w:rPr>
        <w:t xml:space="preserve">že Dodavatel je po dobu poskytování Podpory Díla povinen dodat </w:t>
      </w:r>
      <w:r w:rsidR="0081483D">
        <w:rPr>
          <w:rFonts w:ascii="Segoe UI" w:hAnsi="Segoe UI" w:cs="Segoe UI"/>
          <w:i w:val="0"/>
        </w:rPr>
        <w:t>Objednateli</w:t>
      </w:r>
      <w:r w:rsidR="00A7778A">
        <w:rPr>
          <w:rFonts w:ascii="Segoe UI" w:hAnsi="Segoe UI" w:cs="Segoe UI"/>
          <w:i w:val="0"/>
        </w:rPr>
        <w:t xml:space="preserve"> veškeré</w:t>
      </w:r>
      <w:r w:rsidR="00A7778A">
        <w:rPr>
          <w:rFonts w:ascii="Segoe UI" w:hAnsi="Segoe UI" w:cs="Segoe UI"/>
          <w:i w:val="0"/>
        </w:rPr>
        <w:br/>
      </w:r>
      <w:r w:rsidRPr="0081483D">
        <w:rPr>
          <w:rFonts w:ascii="Segoe UI" w:hAnsi="Segoe UI" w:cs="Segoe UI"/>
          <w:i w:val="0"/>
        </w:rPr>
        <w:t>jím vyvinuté a pro komerční užívání komukoli z jeho strany uvolněné Verze; v případě softwaru dodávaného subdodavateli (zejména např. databázový software) to platí obdobně. Nově implementované Verze a softwarové korekce budo</w:t>
      </w:r>
      <w:r w:rsidR="00A7778A">
        <w:rPr>
          <w:rFonts w:ascii="Segoe UI" w:hAnsi="Segoe UI" w:cs="Segoe UI"/>
          <w:i w:val="0"/>
        </w:rPr>
        <w:t>u zahrnovat případná uzpůsobení</w:t>
      </w:r>
      <w:r w:rsidR="00A7778A">
        <w:rPr>
          <w:rFonts w:ascii="Segoe UI" w:hAnsi="Segoe UI" w:cs="Segoe UI"/>
          <w:i w:val="0"/>
        </w:rPr>
        <w:br/>
      </w:r>
      <w:r w:rsidRPr="0081483D">
        <w:rPr>
          <w:rFonts w:ascii="Segoe UI" w:hAnsi="Segoe UI" w:cs="Segoe UI"/>
          <w:i w:val="0"/>
        </w:rPr>
        <w:t xml:space="preserve">již implementovaných Verzí. Pokud Dodavatel písemně oznámí a prokáže </w:t>
      </w:r>
      <w:r w:rsidR="0081483D">
        <w:rPr>
          <w:rFonts w:ascii="Segoe UI" w:hAnsi="Segoe UI" w:cs="Segoe UI"/>
          <w:i w:val="0"/>
        </w:rPr>
        <w:t>Objednateli</w:t>
      </w:r>
      <w:r w:rsidRPr="0081483D">
        <w:rPr>
          <w:rFonts w:ascii="Segoe UI" w:hAnsi="Segoe UI" w:cs="Segoe UI"/>
          <w:i w:val="0"/>
        </w:rPr>
        <w:t xml:space="preserve">, že taková instalace a implementace by vedla k chybovému stavu Díla zapříčiněnému rozdílností verzí softwarových komponent třetích stran z důvodů různého režimu podpory těchto komponent, může </w:t>
      </w:r>
      <w:r w:rsidR="0081483D">
        <w:rPr>
          <w:rFonts w:ascii="Segoe UI" w:hAnsi="Segoe UI" w:cs="Segoe UI"/>
          <w:i w:val="0"/>
        </w:rPr>
        <w:t>Objednatel</w:t>
      </w:r>
      <w:r w:rsidRPr="0081483D">
        <w:rPr>
          <w:rFonts w:ascii="Segoe UI" w:hAnsi="Segoe UI" w:cs="Segoe UI"/>
          <w:i w:val="0"/>
        </w:rPr>
        <w:t xml:space="preserve"> pozastavit implementaci takového plnění. Pozastavení implementace plnění nezbavuje Dodavatele povinnosti provozovat Dílo bezchybně.</w:t>
      </w:r>
    </w:p>
    <w:p w:rsidR="00F433F7" w:rsidRPr="0081483D" w:rsidRDefault="00F433F7" w:rsidP="0081483D">
      <w:pPr>
        <w:numPr>
          <w:ilvl w:val="0"/>
          <w:numId w:val="155"/>
        </w:numPr>
        <w:tabs>
          <w:tab w:val="left" w:pos="0"/>
          <w:tab w:val="left" w:pos="1418"/>
        </w:tabs>
        <w:spacing w:after="120"/>
        <w:jc w:val="both"/>
        <w:rPr>
          <w:rFonts w:ascii="Segoe UI" w:hAnsi="Segoe UI" w:cs="Segoe UI"/>
          <w:i w:val="0"/>
        </w:rPr>
      </w:pPr>
      <w:r w:rsidRPr="0081483D">
        <w:rPr>
          <w:rFonts w:ascii="Segoe UI" w:hAnsi="Segoe UI" w:cs="Segoe UI"/>
          <w:i w:val="0"/>
        </w:rPr>
        <w:t>Změny, úpravy, vývoj, realizace a implementace Díla, které j</w:t>
      </w:r>
      <w:r w:rsidR="00A7778A">
        <w:rPr>
          <w:rFonts w:ascii="Segoe UI" w:hAnsi="Segoe UI" w:cs="Segoe UI"/>
          <w:i w:val="0"/>
        </w:rPr>
        <w:t>sou již rámcově specifikovány</w:t>
      </w:r>
      <w:r w:rsidR="00A7778A">
        <w:rPr>
          <w:rFonts w:ascii="Segoe UI" w:hAnsi="Segoe UI" w:cs="Segoe UI"/>
          <w:i w:val="0"/>
        </w:rPr>
        <w:br/>
      </w:r>
      <w:r w:rsidR="0081483D">
        <w:rPr>
          <w:rFonts w:ascii="Segoe UI" w:hAnsi="Segoe UI" w:cs="Segoe UI"/>
          <w:i w:val="0"/>
        </w:rPr>
        <w:t>v</w:t>
      </w:r>
      <w:r w:rsidRPr="0081483D">
        <w:rPr>
          <w:rFonts w:ascii="Segoe UI" w:hAnsi="Segoe UI" w:cs="Segoe UI"/>
          <w:i w:val="0"/>
        </w:rPr>
        <w:t xml:space="preserve"> </w:t>
      </w:r>
      <w:r w:rsidR="0081483D">
        <w:rPr>
          <w:rFonts w:ascii="Segoe UI" w:hAnsi="Segoe UI" w:cs="Segoe UI"/>
          <w:i w:val="0"/>
        </w:rPr>
        <w:t>Dohodě</w:t>
      </w:r>
      <w:r w:rsidRPr="0081483D">
        <w:rPr>
          <w:rFonts w:ascii="Segoe UI" w:hAnsi="Segoe UI" w:cs="Segoe UI"/>
          <w:i w:val="0"/>
        </w:rPr>
        <w:t xml:space="preserve"> a z důvodu technické nepřipravenosti spolupracujících systémů nemohou být součástí vytvořeného Díla.</w:t>
      </w:r>
    </w:p>
    <w:p w:rsidR="00F433F7" w:rsidRPr="0081483D" w:rsidRDefault="00F433F7" w:rsidP="0081483D">
      <w:pPr>
        <w:numPr>
          <w:ilvl w:val="0"/>
          <w:numId w:val="155"/>
        </w:numPr>
        <w:tabs>
          <w:tab w:val="left" w:pos="0"/>
          <w:tab w:val="left" w:pos="1418"/>
        </w:tabs>
        <w:spacing w:after="120"/>
        <w:jc w:val="both"/>
        <w:rPr>
          <w:rFonts w:ascii="Segoe UI" w:hAnsi="Segoe UI" w:cs="Segoe UI"/>
          <w:i w:val="0"/>
        </w:rPr>
      </w:pPr>
      <w:r w:rsidRPr="0081483D">
        <w:rPr>
          <w:rFonts w:ascii="Segoe UI" w:hAnsi="Segoe UI" w:cs="Segoe UI"/>
          <w:i w:val="0"/>
        </w:rPr>
        <w:t xml:space="preserve">Dostupnost pracovníků podpůrného centra za účelem oznamování Vad a telefonických konzultací s pracovníky Dodavatele majících dostatečnou kvalifikaci a zkušenosti v otázkách provozování Díla; jako podpůrné centrum slouží IS JIRA ve správě </w:t>
      </w:r>
      <w:r w:rsidR="0081483D" w:rsidRPr="0081483D">
        <w:rPr>
          <w:rFonts w:ascii="Segoe UI" w:hAnsi="Segoe UI" w:cs="Segoe UI"/>
          <w:i w:val="0"/>
        </w:rPr>
        <w:t>Objednatele</w:t>
      </w:r>
      <w:r w:rsidRPr="0081483D">
        <w:rPr>
          <w:rFonts w:ascii="Segoe UI" w:hAnsi="Segoe UI" w:cs="Segoe UI"/>
          <w:i w:val="0"/>
        </w:rPr>
        <w:t>, kam bude Dodavateli zřízen přístup. Podpůrné centrum musí být též p</w:t>
      </w:r>
      <w:r w:rsidR="00A7778A">
        <w:rPr>
          <w:rFonts w:ascii="Segoe UI" w:hAnsi="Segoe UI" w:cs="Segoe UI"/>
          <w:i w:val="0"/>
        </w:rPr>
        <w:t>řístupné přes telefonní kontakt</w:t>
      </w:r>
      <w:r w:rsidR="00A7778A">
        <w:rPr>
          <w:rFonts w:ascii="Segoe UI" w:hAnsi="Segoe UI" w:cs="Segoe UI"/>
          <w:i w:val="0"/>
        </w:rPr>
        <w:br/>
      </w:r>
      <w:r w:rsidRPr="0081483D">
        <w:rPr>
          <w:rFonts w:ascii="Segoe UI" w:hAnsi="Segoe UI" w:cs="Segoe UI"/>
          <w:i w:val="0"/>
        </w:rPr>
        <w:t>a vyhrazenou e-mailovou schránku Dodavatele. Pracovníci podpůrného centra komunikují v českém jazyce a mají základní znalosti a orientaci v Díle.</w:t>
      </w:r>
    </w:p>
    <w:p w:rsidR="00F433F7" w:rsidRPr="006B047F" w:rsidRDefault="00F433F7" w:rsidP="0081483D">
      <w:pPr>
        <w:numPr>
          <w:ilvl w:val="0"/>
          <w:numId w:val="155"/>
        </w:numPr>
        <w:tabs>
          <w:tab w:val="left" w:pos="0"/>
          <w:tab w:val="left" w:pos="1418"/>
        </w:tabs>
        <w:spacing w:after="120"/>
        <w:jc w:val="both"/>
        <w:rPr>
          <w:rFonts w:ascii="Segoe UI" w:hAnsi="Segoe UI" w:cs="Segoe UI"/>
          <w:i w:val="0"/>
        </w:rPr>
      </w:pPr>
      <w:r w:rsidRPr="006B047F">
        <w:rPr>
          <w:rFonts w:ascii="Segoe UI" w:hAnsi="Segoe UI" w:cs="Segoe UI"/>
          <w:i w:val="0"/>
        </w:rPr>
        <w:t xml:space="preserve">Aktualizace Dokumentace tak, aby </w:t>
      </w:r>
      <w:r w:rsidR="0081483D" w:rsidRPr="006B047F">
        <w:rPr>
          <w:rFonts w:ascii="Segoe UI" w:hAnsi="Segoe UI" w:cs="Segoe UI"/>
          <w:i w:val="0"/>
        </w:rPr>
        <w:t>Objednatel měl</w:t>
      </w:r>
      <w:r w:rsidRPr="006B047F">
        <w:rPr>
          <w:rFonts w:ascii="Segoe UI" w:hAnsi="Segoe UI" w:cs="Segoe UI"/>
          <w:i w:val="0"/>
        </w:rPr>
        <w:t xml:space="preserve"> vždy</w:t>
      </w:r>
      <w:r w:rsidR="00A7778A">
        <w:rPr>
          <w:rFonts w:ascii="Segoe UI" w:hAnsi="Segoe UI" w:cs="Segoe UI"/>
          <w:i w:val="0"/>
        </w:rPr>
        <w:t xml:space="preserve"> k dispozici úplnou Dokumentaci</w:t>
      </w:r>
      <w:r w:rsidR="00A7778A">
        <w:rPr>
          <w:rFonts w:ascii="Segoe UI" w:hAnsi="Segoe UI" w:cs="Segoe UI"/>
          <w:i w:val="0"/>
        </w:rPr>
        <w:br/>
      </w:r>
      <w:r w:rsidRPr="006B047F">
        <w:rPr>
          <w:rFonts w:ascii="Segoe UI" w:hAnsi="Segoe UI" w:cs="Segoe UI"/>
          <w:i w:val="0"/>
        </w:rPr>
        <w:t>k Verzím Díla, jež v danou dobu užívá. Dokumentace je přístupná online prostřednictvím Internetu a odpovídajícím způsobem zabezpečena podle toho, zda se jedná o veřejnou nebo interní Dokumentaci.</w:t>
      </w:r>
    </w:p>
    <w:p w:rsidR="00F433F7" w:rsidRPr="0081483D" w:rsidRDefault="00F433F7" w:rsidP="0081483D">
      <w:pPr>
        <w:numPr>
          <w:ilvl w:val="0"/>
          <w:numId w:val="155"/>
        </w:numPr>
        <w:tabs>
          <w:tab w:val="left" w:pos="0"/>
          <w:tab w:val="left" w:pos="1418"/>
        </w:tabs>
        <w:spacing w:after="120"/>
        <w:jc w:val="both"/>
        <w:rPr>
          <w:rFonts w:ascii="Segoe UI" w:hAnsi="Segoe UI" w:cs="Segoe UI"/>
          <w:i w:val="0"/>
        </w:rPr>
      </w:pPr>
      <w:r w:rsidRPr="0081483D">
        <w:rPr>
          <w:rFonts w:ascii="Segoe UI" w:hAnsi="Segoe UI" w:cs="Segoe UI"/>
          <w:i w:val="0"/>
        </w:rPr>
        <w:t>Úpravy Díla v </w:t>
      </w:r>
      <w:r w:rsidRPr="00A7778A">
        <w:rPr>
          <w:rFonts w:ascii="Segoe UI" w:hAnsi="Segoe UI" w:cs="Segoe UI"/>
          <w:i w:val="0"/>
        </w:rPr>
        <w:t xml:space="preserve">rozsahu </w:t>
      </w:r>
      <w:r w:rsidR="006B047F" w:rsidRPr="00A7778A">
        <w:rPr>
          <w:rFonts w:ascii="Segoe UI" w:hAnsi="Segoe UI" w:cs="Segoe UI"/>
          <w:i w:val="0"/>
        </w:rPr>
        <w:t>3</w:t>
      </w:r>
      <w:r w:rsidR="006B047F" w:rsidRPr="0081483D">
        <w:rPr>
          <w:rFonts w:ascii="Segoe UI" w:hAnsi="Segoe UI" w:cs="Segoe UI"/>
          <w:i w:val="0"/>
        </w:rPr>
        <w:t xml:space="preserve"> </w:t>
      </w:r>
      <w:r w:rsidRPr="0081483D">
        <w:rPr>
          <w:rFonts w:ascii="Segoe UI" w:hAnsi="Segoe UI" w:cs="Segoe UI"/>
          <w:i w:val="0"/>
        </w:rPr>
        <w:t>MD mimo režim Ostatních služeb (</w:t>
      </w:r>
      <w:r w:rsidR="0048224D">
        <w:rPr>
          <w:rFonts w:ascii="Segoe UI" w:hAnsi="Segoe UI" w:cs="Segoe UI"/>
          <w:i w:val="0"/>
        </w:rPr>
        <w:t>tzn</w:t>
      </w:r>
      <w:r w:rsidR="0048224D" w:rsidRPr="00A7778A">
        <w:rPr>
          <w:rFonts w:ascii="Segoe UI" w:hAnsi="Segoe UI" w:cs="Segoe UI"/>
          <w:i w:val="0"/>
        </w:rPr>
        <w:t>. 3</w:t>
      </w:r>
      <w:r w:rsidR="0048224D" w:rsidRPr="0081483D">
        <w:rPr>
          <w:rFonts w:ascii="Segoe UI" w:hAnsi="Segoe UI" w:cs="Segoe UI"/>
          <w:i w:val="0"/>
        </w:rPr>
        <w:t xml:space="preserve"> </w:t>
      </w:r>
      <w:r w:rsidRPr="0081483D">
        <w:rPr>
          <w:rFonts w:ascii="Segoe UI" w:hAnsi="Segoe UI" w:cs="Segoe UI"/>
          <w:i w:val="0"/>
        </w:rPr>
        <w:t>MD řešení ad hoc požadavků zadavatele je v ceně roční Podpory Díla). V případě nedočerpaného plnění lze převést 50 % nevyčerpaných MD do dalšího kalendářního roku. V tomto dalším kalendářním roce začíná čerpání plnění převedenými MD.</w:t>
      </w:r>
    </w:p>
    <w:p w:rsidR="00F433F7" w:rsidRPr="0048224D" w:rsidRDefault="00F433F7" w:rsidP="0081483D">
      <w:pPr>
        <w:numPr>
          <w:ilvl w:val="0"/>
          <w:numId w:val="155"/>
        </w:numPr>
        <w:tabs>
          <w:tab w:val="left" w:pos="0"/>
          <w:tab w:val="left" w:pos="1418"/>
        </w:tabs>
        <w:spacing w:after="120"/>
        <w:jc w:val="both"/>
        <w:rPr>
          <w:rFonts w:ascii="Segoe UI" w:hAnsi="Segoe UI" w:cs="Segoe UI"/>
          <w:i w:val="0"/>
        </w:rPr>
      </w:pPr>
      <w:r w:rsidRPr="0048224D">
        <w:rPr>
          <w:rFonts w:ascii="Segoe UI" w:hAnsi="Segoe UI" w:cs="Segoe UI"/>
          <w:i w:val="0"/>
        </w:rPr>
        <w:t xml:space="preserve">Standardní servisní úkony v Díle, mezi které patří např. aktualizace číselníků, změna labelů, exporty dat a metadat z Díla, které nebudou dostupné uživatelům </w:t>
      </w:r>
      <w:r w:rsidR="0081483D" w:rsidRPr="0048224D">
        <w:rPr>
          <w:rFonts w:ascii="Segoe UI" w:hAnsi="Segoe UI" w:cs="Segoe UI"/>
          <w:i w:val="0"/>
        </w:rPr>
        <w:t>Objednatele</w:t>
      </w:r>
      <w:r w:rsidRPr="0048224D">
        <w:rPr>
          <w:rFonts w:ascii="Segoe UI" w:hAnsi="Segoe UI" w:cs="Segoe UI"/>
          <w:i w:val="0"/>
        </w:rPr>
        <w:t>.</w:t>
      </w:r>
    </w:p>
    <w:p w:rsidR="00F433F7" w:rsidRPr="0081483D" w:rsidRDefault="00F433F7" w:rsidP="0081483D">
      <w:pPr>
        <w:numPr>
          <w:ilvl w:val="0"/>
          <w:numId w:val="155"/>
        </w:numPr>
        <w:tabs>
          <w:tab w:val="left" w:pos="0"/>
          <w:tab w:val="left" w:pos="1418"/>
        </w:tabs>
        <w:spacing w:after="120"/>
        <w:jc w:val="both"/>
        <w:rPr>
          <w:rFonts w:ascii="Segoe UI" w:hAnsi="Segoe UI" w:cs="Segoe UI"/>
          <w:i w:val="0"/>
        </w:rPr>
      </w:pPr>
      <w:r w:rsidRPr="0048224D">
        <w:rPr>
          <w:rFonts w:ascii="Segoe UI" w:hAnsi="Segoe UI" w:cs="Segoe UI"/>
          <w:i w:val="0"/>
        </w:rPr>
        <w:t xml:space="preserve">Instalace bezpečnostních záplat, Updatů a patchů, </w:t>
      </w:r>
      <w:r w:rsidR="00920C48">
        <w:rPr>
          <w:rFonts w:ascii="Segoe UI" w:hAnsi="Segoe UI" w:cs="Segoe UI"/>
          <w:i w:val="0"/>
        </w:rPr>
        <w:t>a to bez přerušení provozu Díla</w:t>
      </w:r>
      <w:r w:rsidR="00920C48">
        <w:rPr>
          <w:rFonts w:ascii="Segoe UI" w:hAnsi="Segoe UI" w:cs="Segoe UI"/>
          <w:i w:val="0"/>
        </w:rPr>
        <w:br/>
      </w:r>
      <w:r w:rsidRPr="0048224D">
        <w:rPr>
          <w:rFonts w:ascii="Segoe UI" w:hAnsi="Segoe UI" w:cs="Segoe UI"/>
          <w:i w:val="0"/>
        </w:rPr>
        <w:t>a s minimálním vlivem</w:t>
      </w:r>
      <w:r w:rsidRPr="0081483D">
        <w:rPr>
          <w:rFonts w:ascii="Segoe UI" w:hAnsi="Segoe UI" w:cs="Segoe UI"/>
          <w:i w:val="0"/>
        </w:rPr>
        <w:t xml:space="preserve"> na provoz Díla, bude-li to technicky možné.</w:t>
      </w:r>
    </w:p>
    <w:p w:rsidR="00F433F7" w:rsidRPr="0081483D" w:rsidRDefault="00F433F7" w:rsidP="0081483D">
      <w:pPr>
        <w:numPr>
          <w:ilvl w:val="0"/>
          <w:numId w:val="155"/>
        </w:numPr>
        <w:tabs>
          <w:tab w:val="left" w:pos="0"/>
          <w:tab w:val="left" w:pos="1418"/>
        </w:tabs>
        <w:spacing w:after="120"/>
        <w:jc w:val="both"/>
        <w:rPr>
          <w:rFonts w:ascii="Segoe UI" w:hAnsi="Segoe UI" w:cs="Segoe UI"/>
          <w:i w:val="0"/>
        </w:rPr>
      </w:pPr>
      <w:r w:rsidRPr="0081483D">
        <w:rPr>
          <w:rFonts w:ascii="Segoe UI" w:hAnsi="Segoe UI" w:cs="Segoe UI"/>
          <w:i w:val="0"/>
        </w:rPr>
        <w:t xml:space="preserve">Zpracování požadavků </w:t>
      </w:r>
      <w:r w:rsidR="0081483D">
        <w:rPr>
          <w:rFonts w:ascii="Segoe UI" w:hAnsi="Segoe UI" w:cs="Segoe UI"/>
          <w:i w:val="0"/>
        </w:rPr>
        <w:t>Objednatele</w:t>
      </w:r>
      <w:r w:rsidRPr="0081483D">
        <w:rPr>
          <w:rFonts w:ascii="Segoe UI" w:hAnsi="Segoe UI" w:cs="Segoe UI"/>
          <w:i w:val="0"/>
        </w:rPr>
        <w:t xml:space="preserve"> na změny. Zpr</w:t>
      </w:r>
      <w:r w:rsidR="00B96EF0">
        <w:rPr>
          <w:rFonts w:ascii="Segoe UI" w:hAnsi="Segoe UI" w:cs="Segoe UI"/>
          <w:i w:val="0"/>
        </w:rPr>
        <w:t>acování podkladů pro rozhodnutí</w:t>
      </w:r>
      <w:r w:rsidR="00B96EF0">
        <w:rPr>
          <w:rFonts w:ascii="Segoe UI" w:hAnsi="Segoe UI" w:cs="Segoe UI"/>
          <w:i w:val="0"/>
        </w:rPr>
        <w:br/>
      </w:r>
      <w:r w:rsidRPr="0081483D">
        <w:rPr>
          <w:rFonts w:ascii="Segoe UI" w:hAnsi="Segoe UI" w:cs="Segoe UI"/>
          <w:i w:val="0"/>
        </w:rPr>
        <w:t>o změně, plánování změny a nacenění změny.</w:t>
      </w:r>
    </w:p>
    <w:p w:rsidR="00F433F7" w:rsidRPr="0081483D" w:rsidRDefault="00F433F7" w:rsidP="0081483D">
      <w:pPr>
        <w:numPr>
          <w:ilvl w:val="0"/>
          <w:numId w:val="155"/>
        </w:numPr>
        <w:tabs>
          <w:tab w:val="left" w:pos="0"/>
          <w:tab w:val="left" w:pos="1418"/>
        </w:tabs>
        <w:spacing w:after="120"/>
        <w:jc w:val="both"/>
        <w:rPr>
          <w:rFonts w:ascii="Segoe UI" w:hAnsi="Segoe UI" w:cs="Segoe UI"/>
          <w:i w:val="0"/>
        </w:rPr>
      </w:pPr>
      <w:r w:rsidRPr="0081483D">
        <w:rPr>
          <w:rFonts w:ascii="Segoe UI" w:hAnsi="Segoe UI" w:cs="Segoe UI"/>
          <w:i w:val="0"/>
        </w:rPr>
        <w:t>Monitorování vnějších útoků na Dílo a realizace účinných opatření k omezení jejich dopadu.</w:t>
      </w:r>
    </w:p>
    <w:p w:rsidR="00F433F7" w:rsidRPr="0048224D" w:rsidRDefault="00F433F7" w:rsidP="0081483D">
      <w:pPr>
        <w:pStyle w:val="rove3"/>
      </w:pPr>
      <w:r w:rsidRPr="00F433F7">
        <w:t>Dodavatel je povinen pravidelně</w:t>
      </w:r>
      <w:r w:rsidRPr="0048224D">
        <w:t>, nejméně dvakrát ročně, předkládat</w:t>
      </w:r>
      <w:r w:rsidRPr="00F433F7">
        <w:t xml:space="preserve"> </w:t>
      </w:r>
      <w:r w:rsidR="0081483D">
        <w:t>Objednateli</w:t>
      </w:r>
      <w:r w:rsidRPr="00F433F7">
        <w:t xml:space="preserve"> návrh plánu aktualizace (Upgrade/Update) Díla k odsouhlasení. Nebude–li ze strany </w:t>
      </w:r>
      <w:r w:rsidR="0081483D">
        <w:t>Objednatele</w:t>
      </w:r>
      <w:r w:rsidRPr="00F433F7">
        <w:t xml:space="preserve"> vymíněno, či ze schváleného plánu aktualizace nevyplyne jinak, zavazuje se Dodavatel zajišťovat průběžnou aktualizaci Díla tak, aby řádně fungovalo i po případné změně (updatu) softwarové platformy, na které je Dílo provozováno. Aktualizace Díla musí být uskutečněna nejpozději </w:t>
      </w:r>
      <w:r w:rsidRPr="0048224D">
        <w:t>do 8 týdnů od okamžiku, kdy výrobce softwarové platformy vydá příslušnou změnu (update) softwarové platformy. Změnou softwarové platformy se rozumí libovolné formy oprav programového vybavení, vydávané výrobcem softwarové platformy zpravidla za účelem odstranění chyb Díla nebo zlepšení jeho funkce.</w:t>
      </w:r>
    </w:p>
    <w:p w:rsidR="00F433F7" w:rsidRPr="0048224D" w:rsidRDefault="00F433F7" w:rsidP="0081483D">
      <w:pPr>
        <w:pStyle w:val="rove3"/>
      </w:pPr>
      <w:r w:rsidRPr="0048224D">
        <w:t>Před aktualizací Díla musí vždy proběhnout formální ověření kompatibility aktualizovaného prvku Technologické platformy nebo v</w:t>
      </w:r>
      <w:r w:rsidR="00920C48">
        <w:t>lastního Díla s ostatními prvky</w:t>
      </w:r>
      <w:r w:rsidR="00920C48">
        <w:br/>
      </w:r>
      <w:r w:rsidRPr="0048224D">
        <w:t>a s vlastním programovým vybavením Díla. Pokud se v tomto ověření vyskytnou chyby, aktualizace Díla nemůže být provedena. Aktualizace Díla nesmí negativně ovlivnit dostupnost Díla. Testování musí být prováděno v</w:t>
      </w:r>
      <w:r w:rsidR="00920C48">
        <w:t> testovacím prostředí odděleném</w:t>
      </w:r>
      <w:r w:rsidR="00920C48">
        <w:br/>
      </w:r>
      <w:r w:rsidRPr="0048224D">
        <w:t xml:space="preserve">od produkčního prostředí. Dodavatel předloží </w:t>
      </w:r>
      <w:r w:rsidR="00541196" w:rsidRPr="0048224D">
        <w:t>Objednateli</w:t>
      </w:r>
      <w:r w:rsidRPr="0048224D">
        <w:t xml:space="preserve"> plán aktualizace k odsouhlasení. Neodsouhlasí</w:t>
      </w:r>
      <w:r w:rsidRPr="0048224D">
        <w:noBreakHyphen/>
        <w:t xml:space="preserve">li </w:t>
      </w:r>
      <w:r w:rsidR="00541196" w:rsidRPr="0048224D">
        <w:t>Objednatel</w:t>
      </w:r>
      <w:r w:rsidRPr="0048224D">
        <w:t xml:space="preserve"> plán aktualizace, změna softwarové platformy se neprovede.</w:t>
      </w:r>
    </w:p>
    <w:p w:rsidR="00F433F7" w:rsidRPr="00F433F7" w:rsidRDefault="00F433F7" w:rsidP="00541196">
      <w:pPr>
        <w:pStyle w:val="rove3"/>
      </w:pPr>
      <w:r w:rsidRPr="0048224D">
        <w:t xml:space="preserve">Dodavatel je povinen pravidelně, nejméně jedenkrát ročně, předkládat </w:t>
      </w:r>
      <w:r w:rsidR="00541196" w:rsidRPr="0048224D">
        <w:t>Objednateli</w:t>
      </w:r>
      <w:r w:rsidRPr="0048224D">
        <w:t xml:space="preserve"> zprávu o stavu Technologické Platformy pro provoz Díla a stavu poskytovaných služeb. Obsahem zprávy je zhodnocení stavu Technologické Platformy</w:t>
      </w:r>
      <w:r w:rsidRPr="00F433F7">
        <w:t xml:space="preserve"> pro provoz Díla z hlediska dostupnosti služeb, kvality poskytování služeb, stavu Technologické Platformy, bezpečnosti Díla a slabá místa architektury. Součástí jsou rovněž návrhy na udržení kvality provozu nebo jeho zlepšení.</w:t>
      </w:r>
    </w:p>
    <w:p w:rsidR="00F433F7" w:rsidRPr="00F433F7" w:rsidRDefault="00F433F7" w:rsidP="00541196">
      <w:pPr>
        <w:pStyle w:val="rove3"/>
      </w:pPr>
      <w:r w:rsidRPr="00F433F7">
        <w:t>Dodavatel se zavazuje (i) poskytovat veškeré služby související s poskytováním Podpory Díla, jakožto významného in</w:t>
      </w:r>
      <w:r w:rsidR="00920C48">
        <w:t>formačního systému určenéh</w:t>
      </w:r>
      <w:r w:rsidR="00B96EF0">
        <w:t>o</w:t>
      </w:r>
      <w:r w:rsidR="00B96EF0">
        <w:br/>
      </w:r>
      <w:r w:rsidR="00920C48">
        <w:t>dle</w:t>
      </w:r>
      <w:r w:rsidR="00B96EF0">
        <w:t xml:space="preserve"> </w:t>
      </w:r>
      <w:r w:rsidRPr="00F433F7">
        <w:t xml:space="preserve">vyhlášky č. 317/2014 o významných informačních systémech a jejich určujících kritérií, v souladu s požadavky zákona č. 181/2014 </w:t>
      </w:r>
      <w:r w:rsidRPr="00541196">
        <w:t>Sb., o kybernetické bezpečnosti a změně souvisejících předpisů (dále jen „ZKB“), (ii)</w:t>
      </w:r>
      <w:r w:rsidRPr="00F433F7">
        <w:t xml:space="preserve"> poskytnout součinnost při kontrole plnění požadavků ZKB Národním bezpečnostním úřadem (dále jen „NBÚ“) a auditory </w:t>
      </w:r>
      <w:r w:rsidR="00541196">
        <w:t>Objednatele</w:t>
      </w:r>
      <w:r w:rsidRPr="00F433F7">
        <w:t xml:space="preserve"> nebo Ministerstva životního prostředí (dále jen „MŽP“) a (iii) odstranit nedostatky související poskytováním Podpory Díla dle této </w:t>
      </w:r>
      <w:r w:rsidR="00541196">
        <w:t>Dohody</w:t>
      </w:r>
      <w:r w:rsidRPr="00F433F7">
        <w:t xml:space="preserve"> zjištěné při kontrole plnění požadavků ZKB NBÚ nebo auditory MŽP.</w:t>
      </w:r>
    </w:p>
    <w:p w:rsidR="00F433F7" w:rsidRPr="00541196" w:rsidRDefault="00F433F7" w:rsidP="00541196">
      <w:pPr>
        <w:pStyle w:val="rove3"/>
      </w:pPr>
      <w:r w:rsidRPr="00541196">
        <w:t xml:space="preserve">Podpora Díla obsahuje následující zajištění ze strany </w:t>
      </w:r>
      <w:r w:rsidR="00541196">
        <w:t>Objednatele</w:t>
      </w:r>
      <w:r w:rsidRPr="00541196">
        <w:t xml:space="preserve">: </w:t>
      </w:r>
    </w:p>
    <w:p w:rsidR="00F433F7" w:rsidRPr="00541196" w:rsidRDefault="00541196" w:rsidP="00541196">
      <w:pPr>
        <w:numPr>
          <w:ilvl w:val="0"/>
          <w:numId w:val="157"/>
        </w:numPr>
        <w:tabs>
          <w:tab w:val="left" w:pos="0"/>
        </w:tabs>
        <w:spacing w:after="120"/>
        <w:jc w:val="both"/>
        <w:rPr>
          <w:rFonts w:ascii="Segoe UI" w:hAnsi="Segoe UI" w:cs="Segoe UI"/>
          <w:i w:val="0"/>
        </w:rPr>
      </w:pPr>
      <w:r>
        <w:rPr>
          <w:rFonts w:ascii="Segoe UI" w:hAnsi="Segoe UI" w:cs="Segoe UI"/>
          <w:i w:val="0"/>
        </w:rPr>
        <w:t>Objednatel</w:t>
      </w:r>
      <w:r w:rsidR="00F433F7" w:rsidRPr="00541196">
        <w:rPr>
          <w:rFonts w:ascii="Segoe UI" w:hAnsi="Segoe UI" w:cs="Segoe UI"/>
          <w:i w:val="0"/>
        </w:rPr>
        <w:t xml:space="preserve"> zajišťuje prostředí v datacentru pro provo</w:t>
      </w:r>
      <w:r w:rsidR="00B96EF0">
        <w:rPr>
          <w:rFonts w:ascii="Segoe UI" w:hAnsi="Segoe UI" w:cs="Segoe UI"/>
          <w:i w:val="0"/>
        </w:rPr>
        <w:t>z interní části Díla, tj. předá</w:t>
      </w:r>
      <w:r w:rsidR="00B96EF0">
        <w:rPr>
          <w:rFonts w:ascii="Segoe UI" w:hAnsi="Segoe UI" w:cs="Segoe UI"/>
          <w:i w:val="0"/>
        </w:rPr>
        <w:br/>
      </w:r>
      <w:r w:rsidR="00F433F7" w:rsidRPr="00541196">
        <w:rPr>
          <w:rFonts w:ascii="Segoe UI" w:hAnsi="Segoe UI" w:cs="Segoe UI"/>
          <w:i w:val="0"/>
        </w:rPr>
        <w:t>HW pro provoz aplikačních serverů v</w:t>
      </w:r>
      <w:r w:rsidR="00040453">
        <w:rPr>
          <w:rFonts w:ascii="Segoe UI" w:hAnsi="Segoe UI" w:cs="Segoe UI"/>
          <w:i w:val="0"/>
        </w:rPr>
        <w:t> </w:t>
      </w:r>
      <w:r w:rsidR="00F433F7" w:rsidRPr="00541196">
        <w:rPr>
          <w:rFonts w:ascii="Segoe UI" w:hAnsi="Segoe UI" w:cs="Segoe UI"/>
          <w:i w:val="0"/>
        </w:rPr>
        <w:t>konfiguraci</w:t>
      </w:r>
      <w:r w:rsidR="00040453">
        <w:rPr>
          <w:rFonts w:ascii="Segoe UI" w:hAnsi="Segoe UI" w:cs="Segoe UI"/>
          <w:i w:val="0"/>
        </w:rPr>
        <w:t>:</w:t>
      </w:r>
      <w:r w:rsidR="00F433F7" w:rsidRPr="00541196">
        <w:rPr>
          <w:rFonts w:ascii="Segoe UI" w:hAnsi="Segoe UI" w:cs="Segoe UI"/>
          <w:i w:val="0"/>
        </w:rPr>
        <w:t xml:space="preserve"> </w:t>
      </w:r>
      <w:r w:rsidR="00040453" w:rsidRPr="00040453">
        <w:rPr>
          <w:rFonts w:ascii="Segoe UI" w:hAnsi="Segoe UI" w:cs="Segoe UI"/>
          <w:i w:val="0"/>
        </w:rPr>
        <w:t xml:space="preserve">fyzické servery (2x server, každý v konfiguraci: CPU 2x 10 core, 256 GB RAM, 3,6 TB RAID10) v datovém centru </w:t>
      </w:r>
      <w:r w:rsidR="003C1825">
        <w:rPr>
          <w:rFonts w:ascii="Segoe UI" w:hAnsi="Segoe UI" w:cs="Segoe UI"/>
          <w:i w:val="0"/>
        </w:rPr>
        <w:t xml:space="preserve">Objednatele </w:t>
      </w:r>
      <w:r w:rsidR="00040453" w:rsidRPr="00040453">
        <w:rPr>
          <w:rFonts w:ascii="Segoe UI" w:hAnsi="Segoe UI" w:cs="Segoe UI"/>
          <w:i w:val="0"/>
        </w:rPr>
        <w:t>pro vnitřní část AIS SFŽP (vnitřní prostředí je určeno pro uživatele SFŽP ČR pro administraci žádostí</w:t>
      </w:r>
      <w:r w:rsidR="00B96EF0">
        <w:rPr>
          <w:rFonts w:ascii="Segoe UI" w:hAnsi="Segoe UI" w:cs="Segoe UI"/>
          <w:i w:val="0"/>
        </w:rPr>
        <w:t xml:space="preserve"> </w:t>
      </w:r>
      <w:r w:rsidR="00040453" w:rsidRPr="00040453">
        <w:rPr>
          <w:rFonts w:ascii="Segoe UI" w:hAnsi="Segoe UI" w:cs="Segoe UI"/>
          <w:i w:val="0"/>
        </w:rPr>
        <w:t>a projektů), tj. výpočetní výkon a místo pro</w:t>
      </w:r>
      <w:r w:rsidR="003C1825">
        <w:rPr>
          <w:rFonts w:ascii="Segoe UI" w:hAnsi="Segoe UI" w:cs="Segoe UI"/>
          <w:i w:val="0"/>
        </w:rPr>
        <w:t xml:space="preserve"> data, databázový server Oracle </w:t>
      </w:r>
      <w:r w:rsidR="00040453" w:rsidRPr="00040453">
        <w:rPr>
          <w:rFonts w:ascii="Segoe UI" w:hAnsi="Segoe UI" w:cs="Segoe UI"/>
          <w:i w:val="0"/>
        </w:rPr>
        <w:t xml:space="preserve">(Oracle Real Application Clusters, 64-bit, verze </w:t>
      </w:r>
      <w:r w:rsidR="003C1825">
        <w:rPr>
          <w:rFonts w:ascii="Segoe UI" w:hAnsi="Segoe UI" w:cs="Segoe UI"/>
          <w:i w:val="0"/>
        </w:rPr>
        <w:t xml:space="preserve">12c Standard Edition; cca 10 GB </w:t>
      </w:r>
      <w:r w:rsidR="00040453" w:rsidRPr="00040453">
        <w:rPr>
          <w:rFonts w:ascii="Segoe UI" w:hAnsi="Segoe UI" w:cs="Segoe UI"/>
          <w:i w:val="0"/>
        </w:rPr>
        <w:t xml:space="preserve">pro databázi), konektivita do internetu pro asynchronní přenosy mezi vnitřní a vnější částí AIS (doporučen přenos mimo špičku; ve špičce 8-18 hod. garantováno cca 4 – 10 Mbit/s), síťová infrastruktura (1 Gb/s mezi servery, 100 Mbit/s pro klientské stanice </w:t>
      </w:r>
      <w:r w:rsidR="003C1825">
        <w:rPr>
          <w:rFonts w:ascii="Segoe UI" w:hAnsi="Segoe UI" w:cs="Segoe UI"/>
          <w:i w:val="0"/>
        </w:rPr>
        <w:t>Objednatele</w:t>
      </w:r>
      <w:r w:rsidR="00040453" w:rsidRPr="00040453">
        <w:rPr>
          <w:rFonts w:ascii="Segoe UI" w:hAnsi="Segoe UI" w:cs="Segoe UI"/>
          <w:i w:val="0"/>
        </w:rPr>
        <w:t>), VPN, síťové tiskárny</w:t>
      </w:r>
      <w:r w:rsidR="00F433F7" w:rsidRPr="00541196">
        <w:rPr>
          <w:rFonts w:ascii="Segoe UI" w:hAnsi="Segoe UI" w:cs="Segoe UI"/>
          <w:i w:val="0"/>
        </w:rPr>
        <w:t>.</w:t>
      </w:r>
    </w:p>
    <w:p w:rsidR="00F433F7" w:rsidRPr="00541196" w:rsidRDefault="00F433F7" w:rsidP="00541196">
      <w:pPr>
        <w:numPr>
          <w:ilvl w:val="0"/>
          <w:numId w:val="157"/>
        </w:numPr>
        <w:tabs>
          <w:tab w:val="left" w:pos="0"/>
        </w:tabs>
        <w:spacing w:after="120"/>
        <w:jc w:val="both"/>
        <w:rPr>
          <w:rFonts w:ascii="Segoe UI" w:hAnsi="Segoe UI" w:cs="Segoe UI"/>
          <w:i w:val="0"/>
        </w:rPr>
      </w:pPr>
      <w:r w:rsidRPr="00541196">
        <w:rPr>
          <w:rFonts w:ascii="Segoe UI" w:hAnsi="Segoe UI" w:cs="Segoe UI"/>
          <w:i w:val="0"/>
        </w:rPr>
        <w:t xml:space="preserve">Dodavateli bude poskytnut prostor pro ukládání aplikačních dat v centrálním databázovém clusteru </w:t>
      </w:r>
      <w:r w:rsidR="00541196">
        <w:rPr>
          <w:rFonts w:ascii="Segoe UI" w:hAnsi="Segoe UI" w:cs="Segoe UI"/>
          <w:i w:val="0"/>
        </w:rPr>
        <w:t>Objednatele</w:t>
      </w:r>
      <w:r w:rsidRPr="00541196">
        <w:rPr>
          <w:rFonts w:ascii="Segoe UI" w:hAnsi="Segoe UI" w:cs="Segoe UI"/>
          <w:i w:val="0"/>
        </w:rPr>
        <w:t xml:space="preserve"> Oracle Database 12c Standard Edition. Zálohování databázového prostředí provádí </w:t>
      </w:r>
      <w:r w:rsidR="00541196">
        <w:rPr>
          <w:rFonts w:ascii="Segoe UI" w:hAnsi="Segoe UI" w:cs="Segoe UI"/>
          <w:i w:val="0"/>
        </w:rPr>
        <w:t>Objednatel</w:t>
      </w:r>
      <w:r w:rsidRPr="00541196">
        <w:rPr>
          <w:rFonts w:ascii="Segoe UI" w:hAnsi="Segoe UI" w:cs="Segoe UI"/>
          <w:i w:val="0"/>
        </w:rPr>
        <w:t>.</w:t>
      </w:r>
    </w:p>
    <w:p w:rsidR="00F433F7" w:rsidRPr="00541196" w:rsidRDefault="00541196" w:rsidP="00541196">
      <w:pPr>
        <w:numPr>
          <w:ilvl w:val="0"/>
          <w:numId w:val="157"/>
        </w:numPr>
        <w:tabs>
          <w:tab w:val="left" w:pos="0"/>
        </w:tabs>
        <w:spacing w:after="120"/>
        <w:jc w:val="both"/>
        <w:rPr>
          <w:rFonts w:ascii="Segoe UI" w:hAnsi="Segoe UI" w:cs="Segoe UI"/>
          <w:b/>
          <w:i w:val="0"/>
        </w:rPr>
      </w:pPr>
      <w:r>
        <w:rPr>
          <w:rFonts w:ascii="Segoe UI" w:hAnsi="Segoe UI" w:cs="Segoe UI"/>
          <w:i w:val="0"/>
        </w:rPr>
        <w:t>Objednatel</w:t>
      </w:r>
      <w:r w:rsidR="00F433F7" w:rsidRPr="00541196">
        <w:rPr>
          <w:rFonts w:ascii="Segoe UI" w:hAnsi="Segoe UI" w:cs="Segoe UI"/>
          <w:i w:val="0"/>
        </w:rPr>
        <w:t xml:space="preserve"> zajišťuje síťovou infrastrukturu v datacentru, napříč centrálou </w:t>
      </w:r>
      <w:r>
        <w:rPr>
          <w:rFonts w:ascii="Segoe UI" w:hAnsi="Segoe UI" w:cs="Segoe UI"/>
          <w:i w:val="0"/>
        </w:rPr>
        <w:t>Objednatele</w:t>
      </w:r>
      <w:r w:rsidR="00920C48">
        <w:rPr>
          <w:rFonts w:ascii="Segoe UI" w:hAnsi="Segoe UI" w:cs="Segoe UI"/>
          <w:i w:val="0"/>
        </w:rPr>
        <w:br/>
      </w:r>
      <w:r w:rsidR="00F433F7" w:rsidRPr="00541196">
        <w:rPr>
          <w:rFonts w:ascii="Segoe UI" w:hAnsi="Segoe UI" w:cs="Segoe UI"/>
          <w:i w:val="0"/>
        </w:rPr>
        <w:t xml:space="preserve">a konektivitu datacentra </w:t>
      </w:r>
      <w:r>
        <w:rPr>
          <w:rFonts w:ascii="Segoe UI" w:hAnsi="Segoe UI" w:cs="Segoe UI"/>
          <w:i w:val="0"/>
        </w:rPr>
        <w:t>Objednatele</w:t>
      </w:r>
      <w:r w:rsidR="00F433F7" w:rsidRPr="00541196">
        <w:rPr>
          <w:rFonts w:ascii="Segoe UI" w:hAnsi="Segoe UI" w:cs="Segoe UI"/>
          <w:i w:val="0"/>
        </w:rPr>
        <w:t xml:space="preserve"> do internetu.</w:t>
      </w:r>
    </w:p>
    <w:p w:rsidR="00F433F7" w:rsidRPr="00F433F7" w:rsidRDefault="00F433F7" w:rsidP="002C162A">
      <w:pPr>
        <w:pStyle w:val="rove2"/>
      </w:pPr>
      <w:r w:rsidRPr="00F433F7">
        <w:t>Poskytování Podpory Díla – akceptace Podpory Díla</w:t>
      </w:r>
    </w:p>
    <w:p w:rsidR="00F433F7" w:rsidRPr="00F433F7" w:rsidRDefault="00F433F7" w:rsidP="002C162A">
      <w:pPr>
        <w:pStyle w:val="rove3"/>
      </w:pPr>
      <w:r w:rsidRPr="00F433F7">
        <w:tab/>
        <w:t xml:space="preserve">Ustanovení </w:t>
      </w:r>
      <w:r w:rsidR="002C162A" w:rsidRPr="001B44B4">
        <w:t>čl.</w:t>
      </w:r>
      <w:r w:rsidRPr="001B44B4">
        <w:t xml:space="preserve"> 2.9, 3.5, 3.6, 3.7 a 3.8 této</w:t>
      </w:r>
      <w:r w:rsidRPr="00F433F7">
        <w:t xml:space="preserve"> </w:t>
      </w:r>
      <w:r w:rsidR="00DB66F6">
        <w:t>Dohody</w:t>
      </w:r>
      <w:r w:rsidRPr="00F433F7">
        <w:t xml:space="preserve"> se užijí přiměřeně i na poskytování Podpory Díla. </w:t>
      </w:r>
    </w:p>
    <w:p w:rsidR="00F433F7" w:rsidRPr="00F433F7" w:rsidRDefault="00F433F7" w:rsidP="002C162A">
      <w:pPr>
        <w:pStyle w:val="rove2"/>
      </w:pPr>
      <w:r w:rsidRPr="00F433F7">
        <w:t>Lhůty pro odpověď a Lhůty pro odstranění Vady </w:t>
      </w:r>
    </w:p>
    <w:p w:rsidR="00F433F7" w:rsidRPr="00F433F7" w:rsidRDefault="00F433F7" w:rsidP="002C162A">
      <w:pPr>
        <w:pStyle w:val="rove3"/>
      </w:pPr>
      <w:r w:rsidRPr="00F433F7">
        <w:t xml:space="preserve">Kategorie Vad </w:t>
      </w:r>
    </w:p>
    <w:p w:rsidR="00F433F7" w:rsidRPr="002C162A" w:rsidRDefault="00F433F7" w:rsidP="00F433F7">
      <w:pPr>
        <w:rPr>
          <w:rFonts w:ascii="Segoe UI" w:hAnsi="Segoe UI" w:cs="Segoe UI"/>
          <w:i w:val="0"/>
        </w:rPr>
      </w:pPr>
      <w:r w:rsidRPr="00F433F7">
        <w:rPr>
          <w:rFonts w:ascii="Segoe UI" w:hAnsi="Segoe UI" w:cs="Segoe UI"/>
        </w:rPr>
        <w:tab/>
      </w:r>
      <w:r w:rsidRPr="002C162A">
        <w:rPr>
          <w:rFonts w:ascii="Segoe UI" w:hAnsi="Segoe UI" w:cs="Segoe UI"/>
          <w:i w:val="0"/>
        </w:rPr>
        <w:t xml:space="preserve">Vady jsou pro účel této </w:t>
      </w:r>
      <w:r w:rsidR="00DB66F6" w:rsidRPr="002C162A">
        <w:rPr>
          <w:rFonts w:ascii="Segoe UI" w:hAnsi="Segoe UI" w:cs="Segoe UI"/>
          <w:i w:val="0"/>
        </w:rPr>
        <w:t>Dohody</w:t>
      </w:r>
      <w:r w:rsidRPr="002C162A">
        <w:rPr>
          <w:rFonts w:ascii="Segoe UI" w:hAnsi="Segoe UI" w:cs="Segoe UI"/>
          <w:i w:val="0"/>
        </w:rPr>
        <w:t xml:space="preserve"> rozděleny do následujících kategorií podle závažnosti</w:t>
      </w:r>
      <w:r w:rsidRPr="002C162A">
        <w:rPr>
          <w:rFonts w:ascii="Segoe UI" w:hAnsi="Segoe UI" w:cs="Segoe UI"/>
          <w:b/>
          <w:i w:val="0"/>
        </w:rPr>
        <w:t>:</w:t>
      </w:r>
    </w:p>
    <w:p w:rsidR="00F433F7" w:rsidRPr="002C162A" w:rsidRDefault="00F433F7" w:rsidP="00F433F7">
      <w:pPr>
        <w:spacing w:before="240" w:after="240"/>
        <w:ind w:left="708"/>
        <w:jc w:val="both"/>
        <w:rPr>
          <w:rFonts w:ascii="Segoe UI" w:hAnsi="Segoe UI" w:cs="Segoe UI"/>
          <w:i w:val="0"/>
        </w:rPr>
      </w:pPr>
      <w:r w:rsidRPr="002C162A">
        <w:rPr>
          <w:rFonts w:ascii="Segoe UI" w:hAnsi="Segoe UI" w:cs="Segoe UI"/>
          <w:b/>
          <w:i w:val="0"/>
        </w:rPr>
        <w:t>„Kategorie A”</w:t>
      </w:r>
      <w:r w:rsidRPr="002C162A">
        <w:rPr>
          <w:rFonts w:ascii="Segoe UI" w:hAnsi="Segoe UI" w:cs="Segoe UI"/>
          <w:i w:val="0"/>
        </w:rPr>
        <w:t xml:space="preserve"> znamená nejzávažnější Vadu, v jejímž důsledku je Dílo anebo jakákoliv</w:t>
      </w:r>
      <w:r w:rsidR="00B96EF0">
        <w:rPr>
          <w:rFonts w:ascii="Segoe UI" w:hAnsi="Segoe UI" w:cs="Segoe UI"/>
          <w:i w:val="0"/>
        </w:rPr>
        <w:br/>
      </w:r>
      <w:r w:rsidRPr="002C162A">
        <w:rPr>
          <w:rFonts w:ascii="Segoe UI" w:hAnsi="Segoe UI" w:cs="Segoe UI"/>
          <w:i w:val="0"/>
        </w:rPr>
        <w:t xml:space="preserve">jeho podstatná část zcela nefunkční nebo která znemožňuje </w:t>
      </w:r>
      <w:r w:rsidR="00DB66F6" w:rsidRPr="002C162A">
        <w:rPr>
          <w:rFonts w:ascii="Segoe UI" w:hAnsi="Segoe UI" w:cs="Segoe UI"/>
          <w:i w:val="0"/>
        </w:rPr>
        <w:t>Objednateli</w:t>
      </w:r>
      <w:r w:rsidRPr="002C162A">
        <w:rPr>
          <w:rFonts w:ascii="Segoe UI" w:hAnsi="Segoe UI" w:cs="Segoe UI"/>
          <w:i w:val="0"/>
        </w:rPr>
        <w:t xml:space="preserve"> (či uživatelům) užívat Dílo nebo jakoukoli podstatnou část Díla. Kategorie A se použije vždy, pokud nelze v Díle realizovat Hlavní (hodnototvorné) procesy (tj. nelze využít služby nebo funkcionality s nimi přímo spojené).</w:t>
      </w:r>
    </w:p>
    <w:p w:rsidR="00F433F7" w:rsidRPr="002C162A" w:rsidRDefault="00F433F7" w:rsidP="00F433F7">
      <w:pPr>
        <w:tabs>
          <w:tab w:val="left" w:pos="0"/>
        </w:tabs>
        <w:spacing w:after="120"/>
        <w:ind w:left="708"/>
        <w:jc w:val="both"/>
        <w:rPr>
          <w:rFonts w:ascii="Segoe UI" w:hAnsi="Segoe UI" w:cs="Segoe UI"/>
          <w:i w:val="0"/>
        </w:rPr>
      </w:pPr>
      <w:r w:rsidRPr="002C162A">
        <w:rPr>
          <w:rFonts w:ascii="Segoe UI" w:hAnsi="Segoe UI" w:cs="Segoe UI"/>
          <w:b/>
          <w:i w:val="0"/>
        </w:rPr>
        <w:t>„Kategorie B”</w:t>
      </w:r>
      <w:r w:rsidRPr="002C162A">
        <w:rPr>
          <w:rFonts w:ascii="Segoe UI" w:hAnsi="Segoe UI" w:cs="Segoe UI"/>
          <w:i w:val="0"/>
        </w:rPr>
        <w:t xml:space="preserve"> znamená částečnou ztrátu funkcionality Díla anebo jinou Vadu, v jejímž důsledku je využití Díla omezeno, avšak částečná ztráta fu</w:t>
      </w:r>
      <w:r w:rsidR="00B96EF0">
        <w:rPr>
          <w:rFonts w:ascii="Segoe UI" w:hAnsi="Segoe UI" w:cs="Segoe UI"/>
          <w:i w:val="0"/>
        </w:rPr>
        <w:t>nkcionality může být provizorně</w:t>
      </w:r>
      <w:r w:rsidR="00B96EF0">
        <w:rPr>
          <w:rFonts w:ascii="Segoe UI" w:hAnsi="Segoe UI" w:cs="Segoe UI"/>
          <w:i w:val="0"/>
        </w:rPr>
        <w:br/>
      </w:r>
      <w:r w:rsidRPr="002C162A">
        <w:rPr>
          <w:rFonts w:ascii="Segoe UI" w:hAnsi="Segoe UI" w:cs="Segoe UI"/>
          <w:i w:val="0"/>
        </w:rPr>
        <w:t>(např. s vynaložením většího úsilí či se zvýšenými nákla</w:t>
      </w:r>
      <w:r w:rsidR="00B96EF0">
        <w:rPr>
          <w:rFonts w:ascii="Segoe UI" w:hAnsi="Segoe UI" w:cs="Segoe UI"/>
          <w:i w:val="0"/>
        </w:rPr>
        <w:t>dy) nahrazena jinou funkcí Díla</w:t>
      </w:r>
      <w:r w:rsidR="00B96EF0">
        <w:rPr>
          <w:rFonts w:ascii="Segoe UI" w:hAnsi="Segoe UI" w:cs="Segoe UI"/>
          <w:i w:val="0"/>
        </w:rPr>
        <w:br/>
      </w:r>
      <w:r w:rsidRPr="002C162A">
        <w:rPr>
          <w:rFonts w:ascii="Segoe UI" w:hAnsi="Segoe UI" w:cs="Segoe UI"/>
          <w:i w:val="0"/>
        </w:rPr>
        <w:t>(a nejedná se přitom o podstatnou část Díla nebo Vadu kosmetického charakt</w:t>
      </w:r>
      <w:r w:rsidR="00B96EF0">
        <w:rPr>
          <w:rFonts w:ascii="Segoe UI" w:hAnsi="Segoe UI" w:cs="Segoe UI"/>
          <w:i w:val="0"/>
        </w:rPr>
        <w:t>eru),</w:t>
      </w:r>
      <w:r w:rsidR="00B96EF0">
        <w:rPr>
          <w:rFonts w:ascii="Segoe UI" w:hAnsi="Segoe UI" w:cs="Segoe UI"/>
          <w:i w:val="0"/>
        </w:rPr>
        <w:br/>
      </w:r>
      <w:r w:rsidRPr="002C162A">
        <w:rPr>
          <w:rFonts w:ascii="Segoe UI" w:hAnsi="Segoe UI" w:cs="Segoe UI"/>
          <w:i w:val="0"/>
        </w:rPr>
        <w:t xml:space="preserve">anebo je značně ztíženo užívání Díla. </w:t>
      </w:r>
    </w:p>
    <w:p w:rsidR="00F433F7" w:rsidRPr="002C162A" w:rsidRDefault="00F433F7" w:rsidP="00F433F7">
      <w:pPr>
        <w:ind w:left="705"/>
        <w:jc w:val="both"/>
        <w:rPr>
          <w:rFonts w:ascii="Segoe UI" w:hAnsi="Segoe UI" w:cs="Segoe UI"/>
          <w:i w:val="0"/>
        </w:rPr>
      </w:pPr>
      <w:r w:rsidRPr="002C162A">
        <w:rPr>
          <w:rFonts w:ascii="Segoe UI" w:hAnsi="Segoe UI" w:cs="Segoe UI"/>
          <w:i w:val="0"/>
        </w:rPr>
        <w:t>„</w:t>
      </w:r>
      <w:r w:rsidRPr="002C162A">
        <w:rPr>
          <w:rFonts w:ascii="Segoe UI" w:hAnsi="Segoe UI" w:cs="Segoe UI"/>
          <w:b/>
          <w:i w:val="0"/>
        </w:rPr>
        <w:t>Kategorie C</w:t>
      </w:r>
      <w:r w:rsidRPr="002C162A">
        <w:rPr>
          <w:rFonts w:ascii="Segoe UI" w:hAnsi="Segoe UI" w:cs="Segoe UI"/>
          <w:i w:val="0"/>
        </w:rPr>
        <w:t xml:space="preserve">” znamená Vadu, která nebrání nebo má zcela minimální vliv na řádné užívání Díla ze strany </w:t>
      </w:r>
      <w:r w:rsidR="00DB66F6" w:rsidRPr="002C162A">
        <w:rPr>
          <w:rFonts w:ascii="Segoe UI" w:hAnsi="Segoe UI" w:cs="Segoe UI"/>
          <w:i w:val="0"/>
        </w:rPr>
        <w:t>Objednatele</w:t>
      </w:r>
      <w:r w:rsidRPr="002C162A">
        <w:rPr>
          <w:rFonts w:ascii="Segoe UI" w:hAnsi="Segoe UI" w:cs="Segoe UI"/>
          <w:i w:val="0"/>
        </w:rPr>
        <w:t xml:space="preserve"> (či uživatelů).</w:t>
      </w:r>
    </w:p>
    <w:p w:rsidR="00F433F7" w:rsidRPr="00F433F7" w:rsidRDefault="00F433F7" w:rsidP="00F433F7">
      <w:pPr>
        <w:jc w:val="both"/>
        <w:rPr>
          <w:rFonts w:ascii="Segoe UI" w:hAnsi="Segoe UI" w:cs="Segoe UI"/>
        </w:rPr>
      </w:pPr>
      <w:r w:rsidRPr="00F433F7">
        <w:rPr>
          <w:rFonts w:ascii="Segoe UI" w:hAnsi="Segoe UI" w:cs="Segoe UI"/>
        </w:rPr>
        <w:tab/>
      </w:r>
    </w:p>
    <w:p w:rsidR="00F433F7" w:rsidRPr="002C162A" w:rsidRDefault="00F433F7" w:rsidP="00F433F7">
      <w:pPr>
        <w:ind w:left="705"/>
        <w:jc w:val="both"/>
        <w:rPr>
          <w:rFonts w:ascii="Segoe UI" w:hAnsi="Segoe UI" w:cs="Segoe UI"/>
          <w:i w:val="0"/>
        </w:rPr>
      </w:pPr>
      <w:r w:rsidRPr="002C162A">
        <w:rPr>
          <w:rFonts w:ascii="Segoe UI" w:hAnsi="Segoe UI" w:cs="Segoe UI"/>
          <w:i w:val="0"/>
        </w:rPr>
        <w:t xml:space="preserve">Závažnost Vady sdělí </w:t>
      </w:r>
      <w:r w:rsidR="002C162A">
        <w:rPr>
          <w:rFonts w:ascii="Segoe UI" w:hAnsi="Segoe UI" w:cs="Segoe UI"/>
          <w:i w:val="0"/>
        </w:rPr>
        <w:t>Objednatel</w:t>
      </w:r>
      <w:r w:rsidRPr="002C162A">
        <w:rPr>
          <w:rFonts w:ascii="Segoe UI" w:hAnsi="Segoe UI" w:cs="Segoe UI"/>
          <w:i w:val="0"/>
        </w:rPr>
        <w:t xml:space="preserve"> Dodavateli vždy v Oznámení Vady. Dodavatel je </w:t>
      </w:r>
      <w:r w:rsidR="00920C48">
        <w:rPr>
          <w:rFonts w:ascii="Segoe UI" w:hAnsi="Segoe UI" w:cs="Segoe UI"/>
          <w:i w:val="0"/>
        </w:rPr>
        <w:t>oprávněn</w:t>
      </w:r>
      <w:r w:rsidR="00920C48">
        <w:rPr>
          <w:rFonts w:ascii="Segoe UI" w:hAnsi="Segoe UI" w:cs="Segoe UI"/>
          <w:i w:val="0"/>
        </w:rPr>
        <w:br/>
      </w:r>
      <w:r w:rsidRPr="002C162A">
        <w:rPr>
          <w:rFonts w:ascii="Segoe UI" w:hAnsi="Segoe UI" w:cs="Segoe UI"/>
          <w:i w:val="0"/>
        </w:rPr>
        <w:t>ve lhůtě uvedené v</w:t>
      </w:r>
      <w:r w:rsidR="002C162A">
        <w:rPr>
          <w:rFonts w:ascii="Segoe UI" w:hAnsi="Segoe UI" w:cs="Segoe UI"/>
          <w:i w:val="0"/>
        </w:rPr>
        <w:t> čl</w:t>
      </w:r>
      <w:r w:rsidR="002C162A" w:rsidRPr="001B44B4">
        <w:rPr>
          <w:rFonts w:ascii="Segoe UI" w:hAnsi="Segoe UI" w:cs="Segoe UI"/>
          <w:i w:val="0"/>
        </w:rPr>
        <w:t>.</w:t>
      </w:r>
      <w:r w:rsidRPr="001B44B4">
        <w:rPr>
          <w:rFonts w:ascii="Segoe UI" w:hAnsi="Segoe UI" w:cs="Segoe UI"/>
          <w:i w:val="0"/>
        </w:rPr>
        <w:t xml:space="preserve"> 3.4.2. tohoto odstavce reagovat na zařazení Vady ze strany </w:t>
      </w:r>
      <w:r w:rsidR="002C162A" w:rsidRPr="001B44B4">
        <w:rPr>
          <w:rFonts w:ascii="Segoe UI" w:hAnsi="Segoe UI" w:cs="Segoe UI"/>
          <w:i w:val="0"/>
        </w:rPr>
        <w:t>Objednatele</w:t>
      </w:r>
      <w:r w:rsidR="00920C48">
        <w:rPr>
          <w:rFonts w:ascii="Segoe UI" w:hAnsi="Segoe UI" w:cs="Segoe UI"/>
          <w:i w:val="0"/>
        </w:rPr>
        <w:br/>
      </w:r>
      <w:r w:rsidRPr="001B44B4">
        <w:rPr>
          <w:rFonts w:ascii="Segoe UI" w:hAnsi="Segoe UI" w:cs="Segoe UI"/>
          <w:i w:val="0"/>
        </w:rPr>
        <w:t>a případně zařazení Vady rozporovat, vždy však s uvedením konkrétní argumentace. Výsledná přiřazená kategorie Vady vznikne po dohodě obou stran</w:t>
      </w:r>
      <w:r w:rsidR="002C162A" w:rsidRPr="001B44B4">
        <w:rPr>
          <w:rFonts w:ascii="Segoe UI" w:hAnsi="Segoe UI" w:cs="Segoe UI"/>
          <w:i w:val="0"/>
        </w:rPr>
        <w:t xml:space="preserve"> Dohody</w:t>
      </w:r>
      <w:r w:rsidRPr="001B44B4">
        <w:rPr>
          <w:rFonts w:ascii="Segoe UI" w:hAnsi="Segoe UI" w:cs="Segoe UI"/>
          <w:i w:val="0"/>
        </w:rPr>
        <w:t xml:space="preserve">. Následně, i v případě nedosažení shody ohledně kategorizace Vad odstraní Dodavatel závadu dle kategorie určené </w:t>
      </w:r>
      <w:r w:rsidR="00317377" w:rsidRPr="001B44B4">
        <w:rPr>
          <w:rFonts w:ascii="Segoe UI" w:hAnsi="Segoe UI" w:cs="Segoe UI"/>
          <w:i w:val="0"/>
        </w:rPr>
        <w:t>Objednatelem</w:t>
      </w:r>
      <w:r w:rsidRPr="001B44B4">
        <w:rPr>
          <w:rFonts w:ascii="Segoe UI" w:hAnsi="Segoe UI" w:cs="Segoe UI"/>
          <w:i w:val="0"/>
        </w:rPr>
        <w:t>.</w:t>
      </w:r>
    </w:p>
    <w:p w:rsidR="00F433F7" w:rsidRPr="00F433F7" w:rsidRDefault="00F433F7" w:rsidP="00317377">
      <w:pPr>
        <w:pStyle w:val="rove3"/>
      </w:pPr>
      <w:r w:rsidRPr="00F433F7">
        <w:t xml:space="preserve">Lhůty pro odpověď a Lhůty pro odstranění Vady jsou následující a počítají se od oznámení Vady ze strany </w:t>
      </w:r>
      <w:r w:rsidR="00317377">
        <w:t>Objednatele</w:t>
      </w:r>
      <w:r w:rsidRPr="00F433F7">
        <w:t xml:space="preserve">: </w:t>
      </w:r>
    </w:p>
    <w:p w:rsidR="00F433F7" w:rsidRPr="00F433F7" w:rsidRDefault="00F433F7" w:rsidP="00F433F7">
      <w:pPr>
        <w:ind w:left="705" w:hanging="705"/>
        <w:jc w:val="both"/>
        <w:rPr>
          <w:rFonts w:ascii="Segoe UI" w:hAnsi="Segoe UI" w:cs="Segoe UI"/>
        </w:rPr>
      </w:pPr>
    </w:p>
    <w:tbl>
      <w:tblPr>
        <w:tblW w:w="842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1"/>
        <w:gridCol w:w="2256"/>
        <w:gridCol w:w="2754"/>
        <w:gridCol w:w="2230"/>
      </w:tblGrid>
      <w:tr w:rsidR="00F433F7" w:rsidRPr="00F433F7" w:rsidTr="00692C65">
        <w:trPr>
          <w:cantSplit/>
          <w:trHeight w:val="628"/>
          <w:tblHeader/>
        </w:trPr>
        <w:tc>
          <w:tcPr>
            <w:tcW w:w="1181" w:type="dxa"/>
            <w:vAlign w:val="center"/>
          </w:tcPr>
          <w:p w:rsidR="00F433F7" w:rsidRPr="00692C65" w:rsidRDefault="00F433F7" w:rsidP="00F433F7">
            <w:pPr>
              <w:tabs>
                <w:tab w:val="left" w:pos="0"/>
              </w:tabs>
              <w:spacing w:before="40" w:after="40"/>
              <w:jc w:val="center"/>
              <w:rPr>
                <w:rFonts w:ascii="Segoe UI" w:hAnsi="Segoe UI" w:cs="Segoe UI"/>
                <w:b/>
                <w:i w:val="0"/>
                <w:caps/>
              </w:rPr>
            </w:pPr>
            <w:r w:rsidRPr="00692C65">
              <w:rPr>
                <w:rFonts w:ascii="Segoe UI" w:hAnsi="Segoe UI" w:cs="Segoe UI"/>
                <w:b/>
                <w:i w:val="0"/>
                <w:caps/>
              </w:rPr>
              <w:t>K</w:t>
            </w:r>
            <w:r w:rsidRPr="00692C65">
              <w:rPr>
                <w:rFonts w:ascii="Segoe UI" w:hAnsi="Segoe UI" w:cs="Segoe UI"/>
                <w:b/>
                <w:i w:val="0"/>
              </w:rPr>
              <w:t>ategorie Vady</w:t>
            </w:r>
          </w:p>
        </w:tc>
        <w:tc>
          <w:tcPr>
            <w:tcW w:w="2256" w:type="dxa"/>
            <w:vAlign w:val="center"/>
          </w:tcPr>
          <w:p w:rsidR="00F433F7" w:rsidRPr="00692C65" w:rsidRDefault="00F433F7" w:rsidP="00F433F7">
            <w:pPr>
              <w:tabs>
                <w:tab w:val="left" w:pos="0"/>
              </w:tabs>
              <w:spacing w:before="40" w:after="40"/>
              <w:jc w:val="center"/>
              <w:rPr>
                <w:rFonts w:ascii="Segoe UI" w:hAnsi="Segoe UI" w:cs="Segoe UI"/>
                <w:b/>
                <w:i w:val="0"/>
              </w:rPr>
            </w:pPr>
            <w:r w:rsidRPr="00692C65">
              <w:rPr>
                <w:rFonts w:ascii="Segoe UI" w:hAnsi="Segoe UI" w:cs="Segoe UI"/>
                <w:b/>
                <w:i w:val="0"/>
              </w:rPr>
              <w:t>Lhůta pro odpověď</w:t>
            </w:r>
          </w:p>
        </w:tc>
        <w:tc>
          <w:tcPr>
            <w:tcW w:w="2754" w:type="dxa"/>
            <w:vAlign w:val="center"/>
          </w:tcPr>
          <w:p w:rsidR="00F433F7" w:rsidRPr="00692C65" w:rsidRDefault="00F433F7" w:rsidP="00F433F7">
            <w:pPr>
              <w:tabs>
                <w:tab w:val="left" w:pos="0"/>
              </w:tabs>
              <w:spacing w:before="40" w:after="40"/>
              <w:jc w:val="center"/>
              <w:rPr>
                <w:rFonts w:ascii="Segoe UI" w:hAnsi="Segoe UI" w:cs="Segoe UI"/>
                <w:b/>
                <w:i w:val="0"/>
              </w:rPr>
            </w:pPr>
            <w:r w:rsidRPr="00692C65">
              <w:rPr>
                <w:rFonts w:ascii="Segoe UI" w:hAnsi="Segoe UI" w:cs="Segoe UI"/>
                <w:b/>
                <w:i w:val="0"/>
              </w:rPr>
              <w:t>Lhůta pro odstranění Vady</w:t>
            </w:r>
          </w:p>
        </w:tc>
        <w:tc>
          <w:tcPr>
            <w:tcW w:w="2230" w:type="dxa"/>
            <w:vAlign w:val="center"/>
          </w:tcPr>
          <w:p w:rsidR="00F433F7" w:rsidRPr="00692C65" w:rsidRDefault="00F433F7" w:rsidP="00F433F7">
            <w:pPr>
              <w:tabs>
                <w:tab w:val="left" w:pos="0"/>
              </w:tabs>
              <w:spacing w:before="40" w:after="40"/>
              <w:jc w:val="center"/>
              <w:rPr>
                <w:rFonts w:ascii="Segoe UI" w:hAnsi="Segoe UI" w:cs="Segoe UI"/>
                <w:b/>
                <w:i w:val="0"/>
              </w:rPr>
            </w:pPr>
            <w:r w:rsidRPr="00692C65">
              <w:rPr>
                <w:rFonts w:ascii="Segoe UI" w:hAnsi="Segoe UI" w:cs="Segoe UI"/>
                <w:b/>
                <w:i w:val="0"/>
              </w:rPr>
              <w:t>Perioda průběžných informací</w:t>
            </w:r>
          </w:p>
        </w:tc>
      </w:tr>
      <w:tr w:rsidR="00F433F7" w:rsidRPr="00F433F7" w:rsidTr="00692C65">
        <w:trPr>
          <w:cantSplit/>
          <w:trHeight w:val="1073"/>
        </w:trPr>
        <w:tc>
          <w:tcPr>
            <w:tcW w:w="1181" w:type="dxa"/>
            <w:vAlign w:val="center"/>
          </w:tcPr>
          <w:p w:rsidR="00F433F7" w:rsidRPr="00692C65" w:rsidRDefault="00F433F7" w:rsidP="00F433F7">
            <w:pPr>
              <w:tabs>
                <w:tab w:val="left" w:pos="0"/>
              </w:tabs>
              <w:spacing w:before="40" w:after="40"/>
              <w:rPr>
                <w:rFonts w:ascii="Segoe UI" w:hAnsi="Segoe UI" w:cs="Segoe UI"/>
                <w:b/>
                <w:i w:val="0"/>
              </w:rPr>
            </w:pPr>
            <w:r w:rsidRPr="00692C65">
              <w:rPr>
                <w:rFonts w:ascii="Segoe UI" w:hAnsi="Segoe UI" w:cs="Segoe UI"/>
                <w:b/>
                <w:i w:val="0"/>
              </w:rPr>
              <w:t>Kategorie A</w:t>
            </w:r>
          </w:p>
        </w:tc>
        <w:tc>
          <w:tcPr>
            <w:tcW w:w="2256" w:type="dxa"/>
            <w:vAlign w:val="center"/>
          </w:tcPr>
          <w:p w:rsidR="00F433F7" w:rsidRPr="002E01BA" w:rsidRDefault="00F433F7" w:rsidP="00F433F7">
            <w:pPr>
              <w:tabs>
                <w:tab w:val="left" w:pos="0"/>
              </w:tabs>
              <w:spacing w:before="40" w:after="40"/>
              <w:rPr>
                <w:rFonts w:ascii="Segoe UI" w:hAnsi="Segoe UI" w:cs="Segoe UI"/>
                <w:i w:val="0"/>
              </w:rPr>
            </w:pPr>
            <w:r w:rsidRPr="002E01BA">
              <w:rPr>
                <w:rFonts w:ascii="Segoe UI" w:hAnsi="Segoe UI" w:cs="Segoe UI"/>
                <w:i w:val="0"/>
              </w:rPr>
              <w:t>1 hodina Pracovní doby</w:t>
            </w:r>
          </w:p>
        </w:tc>
        <w:tc>
          <w:tcPr>
            <w:tcW w:w="2754" w:type="dxa"/>
            <w:vAlign w:val="center"/>
          </w:tcPr>
          <w:p w:rsidR="00F433F7" w:rsidRPr="002E01BA" w:rsidRDefault="00F433F7" w:rsidP="00F433F7">
            <w:pPr>
              <w:tabs>
                <w:tab w:val="left" w:pos="0"/>
              </w:tabs>
              <w:spacing w:before="40" w:after="40"/>
              <w:rPr>
                <w:rFonts w:ascii="Segoe UI" w:hAnsi="Segoe UI" w:cs="Segoe UI"/>
                <w:i w:val="0"/>
              </w:rPr>
            </w:pPr>
            <w:smartTag w:uri="urn:schemas-microsoft-com:office:smarttags" w:element="time">
              <w:smartTagPr>
                <w:attr w:name="Minute" w:val="0"/>
                <w:attr w:name="Hour" w:val="20"/>
              </w:smartTagPr>
              <w:r w:rsidRPr="002E01BA">
                <w:rPr>
                  <w:rFonts w:ascii="Segoe UI" w:hAnsi="Segoe UI" w:cs="Segoe UI"/>
                  <w:i w:val="0"/>
                </w:rPr>
                <w:t>8 hodin</w:t>
              </w:r>
            </w:smartTag>
            <w:r w:rsidRPr="002E01BA">
              <w:rPr>
                <w:rFonts w:ascii="Segoe UI" w:hAnsi="Segoe UI" w:cs="Segoe UI"/>
                <w:i w:val="0"/>
              </w:rPr>
              <w:t xml:space="preserve"> Pracovní doby pro provizorní řešení Vady a 3 Pracovní dny pro trvalé odstranění Vady </w:t>
            </w:r>
          </w:p>
        </w:tc>
        <w:tc>
          <w:tcPr>
            <w:tcW w:w="2230" w:type="dxa"/>
            <w:vAlign w:val="center"/>
          </w:tcPr>
          <w:p w:rsidR="00F433F7" w:rsidRPr="00692C65" w:rsidRDefault="00F433F7" w:rsidP="00F433F7">
            <w:pPr>
              <w:tabs>
                <w:tab w:val="left" w:pos="0"/>
              </w:tabs>
              <w:spacing w:before="40" w:after="40"/>
              <w:rPr>
                <w:rFonts w:ascii="Segoe UI" w:hAnsi="Segoe UI" w:cs="Segoe UI"/>
                <w:i w:val="0"/>
              </w:rPr>
            </w:pPr>
            <w:r w:rsidRPr="00692C65">
              <w:rPr>
                <w:rFonts w:ascii="Segoe UI" w:hAnsi="Segoe UI" w:cs="Segoe UI"/>
                <w:i w:val="0"/>
              </w:rPr>
              <w:t>Každý den až do trvalého odstranění Vady</w:t>
            </w:r>
          </w:p>
        </w:tc>
      </w:tr>
      <w:tr w:rsidR="00F433F7" w:rsidRPr="00F433F7" w:rsidTr="00692C65">
        <w:trPr>
          <w:cantSplit/>
          <w:trHeight w:val="1084"/>
        </w:trPr>
        <w:tc>
          <w:tcPr>
            <w:tcW w:w="1181" w:type="dxa"/>
            <w:vAlign w:val="center"/>
          </w:tcPr>
          <w:p w:rsidR="00F433F7" w:rsidRPr="00692C65" w:rsidRDefault="00F433F7" w:rsidP="00F433F7">
            <w:pPr>
              <w:tabs>
                <w:tab w:val="left" w:pos="0"/>
              </w:tabs>
              <w:spacing w:before="40" w:after="40"/>
              <w:rPr>
                <w:rFonts w:ascii="Segoe UI" w:hAnsi="Segoe UI" w:cs="Segoe UI"/>
                <w:b/>
                <w:i w:val="0"/>
              </w:rPr>
            </w:pPr>
            <w:r w:rsidRPr="00692C65">
              <w:rPr>
                <w:rFonts w:ascii="Segoe UI" w:hAnsi="Segoe UI" w:cs="Segoe UI"/>
                <w:b/>
                <w:i w:val="0"/>
              </w:rPr>
              <w:t>Kategorie B</w:t>
            </w:r>
          </w:p>
        </w:tc>
        <w:tc>
          <w:tcPr>
            <w:tcW w:w="2256" w:type="dxa"/>
            <w:vAlign w:val="center"/>
          </w:tcPr>
          <w:p w:rsidR="00F433F7" w:rsidRPr="002E01BA" w:rsidRDefault="00F433F7" w:rsidP="00F433F7">
            <w:pPr>
              <w:tabs>
                <w:tab w:val="left" w:pos="0"/>
              </w:tabs>
              <w:spacing w:before="40" w:after="40"/>
              <w:rPr>
                <w:rFonts w:ascii="Segoe UI" w:hAnsi="Segoe UI" w:cs="Segoe UI"/>
                <w:i w:val="0"/>
              </w:rPr>
            </w:pPr>
            <w:r w:rsidRPr="002E01BA">
              <w:rPr>
                <w:rFonts w:ascii="Segoe UI" w:hAnsi="Segoe UI" w:cs="Segoe UI"/>
                <w:i w:val="0"/>
              </w:rPr>
              <w:t>2 hodiny Pracovní doby</w:t>
            </w:r>
          </w:p>
        </w:tc>
        <w:tc>
          <w:tcPr>
            <w:tcW w:w="2754" w:type="dxa"/>
            <w:vAlign w:val="center"/>
          </w:tcPr>
          <w:p w:rsidR="00F433F7" w:rsidRPr="002E01BA" w:rsidRDefault="00F433F7" w:rsidP="00F433F7">
            <w:pPr>
              <w:tabs>
                <w:tab w:val="left" w:pos="0"/>
              </w:tabs>
              <w:spacing w:before="40" w:after="40"/>
              <w:rPr>
                <w:rFonts w:ascii="Segoe UI" w:hAnsi="Segoe UI" w:cs="Segoe UI"/>
                <w:i w:val="0"/>
              </w:rPr>
            </w:pPr>
            <w:smartTag w:uri="urn:schemas-microsoft-com:office:smarttags" w:element="time">
              <w:smartTagPr>
                <w:attr w:name="Minute" w:val="0"/>
                <w:attr w:name="Hour" w:val="12"/>
              </w:smartTagPr>
              <w:r w:rsidRPr="002E01BA">
                <w:rPr>
                  <w:rFonts w:ascii="Segoe UI" w:hAnsi="Segoe UI" w:cs="Segoe UI"/>
                  <w:i w:val="0"/>
                </w:rPr>
                <w:t>12 hodin</w:t>
              </w:r>
            </w:smartTag>
            <w:r w:rsidRPr="002E01BA">
              <w:rPr>
                <w:rFonts w:ascii="Segoe UI" w:hAnsi="Segoe UI" w:cs="Segoe UI"/>
                <w:i w:val="0"/>
              </w:rPr>
              <w:t xml:space="preserve"> Pracovní doby pro provizorní řešení Vady a 5 Pracovních dní pro trvalé odstranění Vady </w:t>
            </w:r>
          </w:p>
        </w:tc>
        <w:tc>
          <w:tcPr>
            <w:tcW w:w="2230" w:type="dxa"/>
            <w:vAlign w:val="center"/>
          </w:tcPr>
          <w:p w:rsidR="00F433F7" w:rsidRPr="00692C65" w:rsidRDefault="00F433F7" w:rsidP="00F433F7">
            <w:pPr>
              <w:tabs>
                <w:tab w:val="left" w:pos="0"/>
              </w:tabs>
              <w:spacing w:before="40" w:after="40"/>
              <w:rPr>
                <w:rFonts w:ascii="Segoe UI" w:hAnsi="Segoe UI" w:cs="Segoe UI"/>
                <w:i w:val="0"/>
              </w:rPr>
            </w:pPr>
            <w:r w:rsidRPr="00692C65">
              <w:rPr>
                <w:rFonts w:ascii="Segoe UI" w:hAnsi="Segoe UI" w:cs="Segoe UI"/>
                <w:i w:val="0"/>
              </w:rPr>
              <w:t>Každý den až do trvalého odstranění Vady</w:t>
            </w:r>
          </w:p>
        </w:tc>
      </w:tr>
      <w:tr w:rsidR="00F433F7" w:rsidRPr="00F433F7" w:rsidTr="00692C65">
        <w:trPr>
          <w:cantSplit/>
          <w:trHeight w:val="582"/>
        </w:trPr>
        <w:tc>
          <w:tcPr>
            <w:tcW w:w="1181" w:type="dxa"/>
            <w:vAlign w:val="center"/>
          </w:tcPr>
          <w:p w:rsidR="00F433F7" w:rsidRPr="00692C65" w:rsidRDefault="00F433F7" w:rsidP="00F433F7">
            <w:pPr>
              <w:tabs>
                <w:tab w:val="left" w:pos="0"/>
              </w:tabs>
              <w:spacing w:before="40" w:after="40"/>
              <w:rPr>
                <w:rFonts w:ascii="Segoe UI" w:hAnsi="Segoe UI" w:cs="Segoe UI"/>
                <w:b/>
                <w:i w:val="0"/>
              </w:rPr>
            </w:pPr>
            <w:r w:rsidRPr="00692C65">
              <w:rPr>
                <w:rFonts w:ascii="Segoe UI" w:hAnsi="Segoe UI" w:cs="Segoe UI"/>
                <w:b/>
                <w:i w:val="0"/>
              </w:rPr>
              <w:t>Kategorie C</w:t>
            </w:r>
          </w:p>
        </w:tc>
        <w:tc>
          <w:tcPr>
            <w:tcW w:w="2256" w:type="dxa"/>
            <w:vAlign w:val="center"/>
          </w:tcPr>
          <w:p w:rsidR="00F433F7" w:rsidRPr="002E01BA" w:rsidRDefault="00F433F7" w:rsidP="00F433F7">
            <w:pPr>
              <w:tabs>
                <w:tab w:val="left" w:pos="0"/>
              </w:tabs>
              <w:spacing w:before="40" w:after="40"/>
              <w:rPr>
                <w:rFonts w:ascii="Segoe UI" w:hAnsi="Segoe UI" w:cs="Segoe UI"/>
                <w:i w:val="0"/>
              </w:rPr>
            </w:pPr>
            <w:r w:rsidRPr="002E01BA">
              <w:rPr>
                <w:rFonts w:ascii="Segoe UI" w:hAnsi="Segoe UI" w:cs="Segoe UI"/>
                <w:i w:val="0"/>
              </w:rPr>
              <w:t>2 hodiny Pracovní doby</w:t>
            </w:r>
          </w:p>
        </w:tc>
        <w:tc>
          <w:tcPr>
            <w:tcW w:w="2754" w:type="dxa"/>
            <w:vAlign w:val="center"/>
          </w:tcPr>
          <w:p w:rsidR="00F433F7" w:rsidRPr="002E01BA" w:rsidRDefault="00F433F7" w:rsidP="00F433F7">
            <w:pPr>
              <w:tabs>
                <w:tab w:val="left" w:pos="0"/>
              </w:tabs>
              <w:spacing w:before="40" w:after="40"/>
              <w:rPr>
                <w:rFonts w:ascii="Segoe UI" w:hAnsi="Segoe UI" w:cs="Segoe UI"/>
                <w:i w:val="0"/>
              </w:rPr>
            </w:pPr>
            <w:r w:rsidRPr="002E01BA">
              <w:rPr>
                <w:rFonts w:ascii="Segoe UI" w:hAnsi="Segoe UI" w:cs="Segoe UI"/>
                <w:i w:val="0"/>
              </w:rPr>
              <w:t xml:space="preserve">10 Dní pro trvalé odstranění Vady </w:t>
            </w:r>
          </w:p>
        </w:tc>
        <w:tc>
          <w:tcPr>
            <w:tcW w:w="2230" w:type="dxa"/>
            <w:vAlign w:val="center"/>
          </w:tcPr>
          <w:p w:rsidR="00F433F7" w:rsidRPr="00692C65" w:rsidRDefault="00F433F7" w:rsidP="00F433F7">
            <w:pPr>
              <w:tabs>
                <w:tab w:val="left" w:pos="0"/>
              </w:tabs>
              <w:spacing w:before="40" w:after="40"/>
              <w:rPr>
                <w:rFonts w:ascii="Segoe UI" w:hAnsi="Segoe UI" w:cs="Segoe UI"/>
                <w:i w:val="0"/>
              </w:rPr>
            </w:pPr>
            <w:r w:rsidRPr="00692C65">
              <w:rPr>
                <w:rFonts w:ascii="Segoe UI" w:hAnsi="Segoe UI" w:cs="Segoe UI"/>
                <w:i w:val="0"/>
              </w:rPr>
              <w:t>Není stanovena</w:t>
            </w:r>
          </w:p>
        </w:tc>
      </w:tr>
    </w:tbl>
    <w:p w:rsidR="00F433F7" w:rsidRPr="00F433F7" w:rsidRDefault="00F433F7" w:rsidP="00F433F7">
      <w:pPr>
        <w:tabs>
          <w:tab w:val="left" w:pos="0"/>
        </w:tabs>
        <w:spacing w:after="120"/>
        <w:ind w:left="708"/>
        <w:jc w:val="both"/>
        <w:rPr>
          <w:rFonts w:ascii="Segoe UI" w:hAnsi="Segoe UI" w:cs="Segoe UI"/>
        </w:rPr>
      </w:pPr>
    </w:p>
    <w:p w:rsidR="00F433F7" w:rsidRPr="00F433F7" w:rsidRDefault="00F433F7" w:rsidP="00692C65">
      <w:pPr>
        <w:pStyle w:val="rove2"/>
      </w:pPr>
      <w:r w:rsidRPr="00F433F7">
        <w:t>Ustanovení týkající se odstraňování Vad</w:t>
      </w:r>
    </w:p>
    <w:p w:rsidR="00F433F7" w:rsidRPr="00F433F7" w:rsidRDefault="00F433F7" w:rsidP="00692C65">
      <w:pPr>
        <w:pStyle w:val="rove3"/>
      </w:pPr>
      <w:r w:rsidRPr="00F433F7">
        <w:t xml:space="preserve">Odstranění Vad bude prováděno prostřednictvím dálkového přístupu; nebude-li takové odstranění Vad možné, budou Vady odstraňovány v prostorách </w:t>
      </w:r>
      <w:r w:rsidR="00692C65">
        <w:t>Objednatele</w:t>
      </w:r>
      <w:r w:rsidR="00920C48">
        <w:br/>
      </w:r>
      <w:r w:rsidRPr="00F433F7">
        <w:t xml:space="preserve">nebo v prostorách umístění Díla. </w:t>
      </w:r>
      <w:r w:rsidR="00692C65">
        <w:t>Objednatel je povinen</w:t>
      </w:r>
      <w:r w:rsidRPr="00F433F7">
        <w:t xml:space="preserve"> umožnit Dodavateli dálkový přístup k Dílu, jakož i fyzický přístup do prostor </w:t>
      </w:r>
      <w:r w:rsidR="00692C65">
        <w:t>Objednatele</w:t>
      </w:r>
      <w:r w:rsidRPr="00F433F7">
        <w:t xml:space="preserve"> v Pracovní době, popř. v mimopracovní době dle vzájemné dohody. </w:t>
      </w:r>
    </w:p>
    <w:p w:rsidR="00F433F7" w:rsidRPr="00692C65" w:rsidRDefault="00F433F7" w:rsidP="00692C65">
      <w:pPr>
        <w:pStyle w:val="rove3"/>
      </w:pPr>
      <w:r w:rsidRPr="00692C65">
        <w:t xml:space="preserve">Pokud Dodavatel neposkytne řádně Podporu Díla, je </w:t>
      </w:r>
      <w:r w:rsidR="00692C65" w:rsidRPr="00692C65">
        <w:t>Objednatel oprávněn sám</w:t>
      </w:r>
      <w:r w:rsidRPr="00692C65">
        <w:t xml:space="preserve"> na náklady Dodavatele provést Podporu Díla, včetně náp</w:t>
      </w:r>
      <w:r w:rsidR="00920C48">
        <w:t>ravy Vad a souvisejícího zásahu</w:t>
      </w:r>
      <w:r w:rsidR="00920C48">
        <w:br/>
      </w:r>
      <w:r w:rsidRPr="00692C65">
        <w:t xml:space="preserve">do kódu počítačového programu dle </w:t>
      </w:r>
      <w:r w:rsidR="00692C65" w:rsidRPr="00692C65">
        <w:t>čl.</w:t>
      </w:r>
      <w:r w:rsidR="00920C48">
        <w:t xml:space="preserve"> 2.2.2.</w:t>
      </w:r>
    </w:p>
    <w:p w:rsidR="00F433F7" w:rsidRPr="00F433F7" w:rsidRDefault="00F433F7" w:rsidP="00692C65">
      <w:pPr>
        <w:pStyle w:val="rove2"/>
      </w:pPr>
      <w:r w:rsidRPr="00F433F7">
        <w:t>Dostupnost Díla a smluvní pokuty</w:t>
      </w:r>
    </w:p>
    <w:p w:rsidR="00F433F7" w:rsidRPr="00F433F7" w:rsidRDefault="00F433F7" w:rsidP="00692C65">
      <w:pPr>
        <w:pStyle w:val="rove3"/>
      </w:pPr>
      <w:r w:rsidRPr="00F433F7">
        <w:t xml:space="preserve">Dodavatel se zavazuje, že garantovaná </w:t>
      </w:r>
      <w:r w:rsidRPr="001B44B4">
        <w:t>dostupnost Díla je 24 hodin, 7 dní v týdnu, 365</w:t>
      </w:r>
      <w:r w:rsidRPr="00F433F7">
        <w:t xml:space="preserve"> dní v roce, že celková souhrnná doba trvání Vad kategorie A u funkcí, které jsou v produkčním provozu, během každého jednotlivého běžného čtvrtletí počínaje dnem Akceptace Díla</w:t>
      </w:r>
      <w:r w:rsidR="003C1825">
        <w:t xml:space="preserve"> </w:t>
      </w:r>
      <w:r w:rsidRPr="00F433F7">
        <w:t xml:space="preserve">a konče uplynutím doby Podpory Díla </w:t>
      </w:r>
      <w:r w:rsidRPr="001B44B4">
        <w:t>stanovené v</w:t>
      </w:r>
      <w:r w:rsidR="00692C65" w:rsidRPr="001B44B4">
        <w:t> čl.</w:t>
      </w:r>
      <w:r w:rsidRPr="001B44B4">
        <w:t xml:space="preserve"> 3.7.1.</w:t>
      </w:r>
      <w:r w:rsidR="00692C65" w:rsidRPr="001B44B4">
        <w:t xml:space="preserve"> tohoto</w:t>
      </w:r>
      <w:r w:rsidR="00692C65">
        <w:t xml:space="preserve"> článku nepřesáhne souhrn</w:t>
      </w:r>
      <w:r w:rsidRPr="00F433F7">
        <w:t xml:space="preserve">ně </w:t>
      </w:r>
      <w:r w:rsidR="00F71AA7">
        <w:t>3%</w:t>
      </w:r>
      <w:r w:rsidR="00F71AA7" w:rsidRPr="00F433F7">
        <w:t xml:space="preserve"> </w:t>
      </w:r>
      <w:r w:rsidRPr="00F433F7">
        <w:t xml:space="preserve">hodin z celkového počtu hodin příslušného čtvrtletí. </w:t>
      </w:r>
    </w:p>
    <w:p w:rsidR="00F433F7" w:rsidRDefault="00F433F7" w:rsidP="00152FE5">
      <w:pPr>
        <w:pStyle w:val="rove3"/>
      </w:pPr>
      <w:r w:rsidRPr="00F433F7">
        <w:t xml:space="preserve">V případě, že Dodavatel poruší závazek stanovený </w:t>
      </w:r>
      <w:r w:rsidRPr="001B44B4">
        <w:t>v</w:t>
      </w:r>
      <w:r w:rsidR="00692C65" w:rsidRPr="001B44B4">
        <w:t> čl.</w:t>
      </w:r>
      <w:r w:rsidRPr="001B44B4">
        <w:t xml:space="preserve"> 3.6.1. (tzn</w:t>
      </w:r>
      <w:r w:rsidRPr="00F433F7">
        <w:t xml:space="preserve">., že souhrnná doba trvání Vad kategorie A souhrnně přesáhne během příslušného čtvrtletí </w:t>
      </w:r>
      <w:r w:rsidR="00F71AA7">
        <w:t>3%</w:t>
      </w:r>
      <w:r w:rsidRPr="00F433F7">
        <w:t xml:space="preserve"> hodin z celkového počtu hodin čtvrtletí)</w:t>
      </w:r>
      <w:r w:rsidR="00692C65">
        <w:t>,</w:t>
      </w:r>
      <w:r w:rsidRPr="00F433F7">
        <w:t xml:space="preserve"> (dále jen „Přesah“), je </w:t>
      </w:r>
      <w:r w:rsidR="00692C65">
        <w:t>Objednatel oprávněn</w:t>
      </w:r>
      <w:r w:rsidRPr="00F433F7">
        <w:t xml:space="preserve"> za každé takové porušení nárokovat smluvní pokutu ve výši dle následující tabulky:</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4"/>
        <w:gridCol w:w="5903"/>
      </w:tblGrid>
      <w:tr w:rsidR="00F71AA7" w:rsidRPr="00F71AA7" w:rsidTr="00F71AA7">
        <w:trPr>
          <w:trHeight w:val="376"/>
        </w:trPr>
        <w:tc>
          <w:tcPr>
            <w:tcW w:w="2484" w:type="dxa"/>
            <w:tcBorders>
              <w:top w:val="single" w:sz="4" w:space="0" w:color="auto"/>
              <w:left w:val="single" w:sz="4" w:space="0" w:color="auto"/>
              <w:bottom w:val="single" w:sz="4" w:space="0" w:color="auto"/>
              <w:right w:val="single" w:sz="4" w:space="0" w:color="auto"/>
            </w:tcBorders>
            <w:vAlign w:val="center"/>
          </w:tcPr>
          <w:p w:rsidR="00F71AA7" w:rsidRPr="00F71AA7" w:rsidRDefault="00F71AA7" w:rsidP="000A6D55">
            <w:pPr>
              <w:tabs>
                <w:tab w:val="left" w:pos="0"/>
              </w:tabs>
              <w:spacing w:before="40" w:after="40"/>
              <w:rPr>
                <w:rFonts w:ascii="Segoe UI" w:hAnsi="Segoe UI" w:cs="Segoe UI"/>
                <w:i w:val="0"/>
              </w:rPr>
            </w:pPr>
            <w:r w:rsidRPr="00F71AA7">
              <w:rPr>
                <w:rFonts w:ascii="Segoe UI" w:hAnsi="Segoe UI" w:cs="Segoe UI"/>
                <w:i w:val="0"/>
              </w:rPr>
              <w:t>Přesah</w:t>
            </w:r>
          </w:p>
        </w:tc>
        <w:tc>
          <w:tcPr>
            <w:tcW w:w="5903" w:type="dxa"/>
            <w:tcBorders>
              <w:top w:val="single" w:sz="4" w:space="0" w:color="auto"/>
              <w:left w:val="single" w:sz="4" w:space="0" w:color="auto"/>
              <w:bottom w:val="single" w:sz="4" w:space="0" w:color="auto"/>
              <w:right w:val="single" w:sz="4" w:space="0" w:color="auto"/>
            </w:tcBorders>
            <w:vAlign w:val="center"/>
          </w:tcPr>
          <w:p w:rsidR="00F71AA7" w:rsidRPr="00F71AA7" w:rsidRDefault="00F71AA7" w:rsidP="000A6D55">
            <w:pPr>
              <w:tabs>
                <w:tab w:val="left" w:pos="0"/>
              </w:tabs>
              <w:spacing w:before="40" w:after="40"/>
              <w:rPr>
                <w:rFonts w:ascii="Segoe UI" w:hAnsi="Segoe UI" w:cs="Segoe UI"/>
                <w:i w:val="0"/>
              </w:rPr>
            </w:pPr>
            <w:r w:rsidRPr="00F71AA7">
              <w:rPr>
                <w:rFonts w:ascii="Segoe UI" w:hAnsi="Segoe UI" w:cs="Segoe UI"/>
                <w:i w:val="0"/>
              </w:rPr>
              <w:t xml:space="preserve">Smluvní pokuta </w:t>
            </w:r>
          </w:p>
        </w:tc>
      </w:tr>
      <w:tr w:rsidR="00F71AA7" w:rsidRPr="00F71AA7" w:rsidTr="00F71AA7">
        <w:trPr>
          <w:trHeight w:val="376"/>
        </w:trPr>
        <w:tc>
          <w:tcPr>
            <w:tcW w:w="2484" w:type="dxa"/>
            <w:tcBorders>
              <w:top w:val="single" w:sz="4" w:space="0" w:color="auto"/>
              <w:left w:val="single" w:sz="4" w:space="0" w:color="auto"/>
              <w:bottom w:val="single" w:sz="4" w:space="0" w:color="auto"/>
              <w:right w:val="single" w:sz="4" w:space="0" w:color="auto"/>
            </w:tcBorders>
            <w:vAlign w:val="center"/>
          </w:tcPr>
          <w:p w:rsidR="00F71AA7" w:rsidRPr="00F71AA7" w:rsidRDefault="00F71AA7" w:rsidP="000A6D55">
            <w:pPr>
              <w:tabs>
                <w:tab w:val="left" w:pos="0"/>
              </w:tabs>
              <w:spacing w:before="40" w:after="40"/>
              <w:rPr>
                <w:rFonts w:ascii="Segoe UI" w:hAnsi="Segoe UI" w:cs="Segoe UI"/>
                <w:i w:val="0"/>
              </w:rPr>
            </w:pPr>
            <w:r w:rsidRPr="00F71AA7">
              <w:rPr>
                <w:rFonts w:ascii="Segoe UI" w:hAnsi="Segoe UI" w:cs="Segoe UI"/>
                <w:i w:val="0"/>
              </w:rPr>
              <w:t>Větší než 3 % hodin za čtvrtletí, ale menší než nebo rovnající se 10 %  za čtvrtletí</w:t>
            </w:r>
          </w:p>
        </w:tc>
        <w:tc>
          <w:tcPr>
            <w:tcW w:w="5903" w:type="dxa"/>
            <w:tcBorders>
              <w:top w:val="single" w:sz="4" w:space="0" w:color="auto"/>
              <w:left w:val="single" w:sz="4" w:space="0" w:color="auto"/>
              <w:bottom w:val="single" w:sz="4" w:space="0" w:color="auto"/>
              <w:right w:val="single" w:sz="4" w:space="0" w:color="auto"/>
            </w:tcBorders>
            <w:vAlign w:val="center"/>
          </w:tcPr>
          <w:p w:rsidR="00F71AA7" w:rsidRPr="00F71AA7" w:rsidRDefault="00F71AA7" w:rsidP="00920C48">
            <w:pPr>
              <w:tabs>
                <w:tab w:val="left" w:pos="0"/>
              </w:tabs>
              <w:spacing w:before="40" w:after="40"/>
              <w:jc w:val="both"/>
              <w:rPr>
                <w:rFonts w:ascii="Segoe UI" w:hAnsi="Segoe UI" w:cs="Segoe UI"/>
                <w:i w:val="0"/>
              </w:rPr>
            </w:pPr>
            <w:r w:rsidRPr="00F71AA7">
              <w:rPr>
                <w:rFonts w:ascii="Segoe UI" w:hAnsi="Segoe UI" w:cs="Segoe UI"/>
                <w:i w:val="0"/>
              </w:rPr>
              <w:t>2 % celkové roční Ceny za podporu Díla za každých započatých 24 hodin Přesahu, přičemž v případě, přesáhne-li trvání jedné Vady kategorie A 24 hodin v </w:t>
            </w:r>
            <w:r w:rsidR="00920C48">
              <w:rPr>
                <w:rFonts w:ascii="Segoe UI" w:hAnsi="Segoe UI" w:cs="Segoe UI"/>
                <w:i w:val="0"/>
              </w:rPr>
              <w:t>kuse, zvyšuje se smluvní pokuta</w:t>
            </w:r>
            <w:r w:rsidR="00920C48">
              <w:rPr>
                <w:rFonts w:ascii="Segoe UI" w:hAnsi="Segoe UI" w:cs="Segoe UI"/>
                <w:i w:val="0"/>
              </w:rPr>
              <w:br/>
            </w:r>
            <w:r w:rsidRPr="00F71AA7">
              <w:rPr>
                <w:rFonts w:ascii="Segoe UI" w:hAnsi="Segoe UI" w:cs="Segoe UI"/>
                <w:i w:val="0"/>
              </w:rPr>
              <w:t>o 50% z uvedené částky za k</w:t>
            </w:r>
            <w:r w:rsidR="00920C48">
              <w:rPr>
                <w:rFonts w:ascii="Segoe UI" w:hAnsi="Segoe UI" w:cs="Segoe UI"/>
                <w:i w:val="0"/>
              </w:rPr>
              <w:t>aždých takto dalších započatých</w:t>
            </w:r>
            <w:r w:rsidR="00920C48">
              <w:rPr>
                <w:rFonts w:ascii="Segoe UI" w:hAnsi="Segoe UI" w:cs="Segoe UI"/>
                <w:i w:val="0"/>
              </w:rPr>
              <w:br/>
            </w:r>
            <w:r w:rsidRPr="00F71AA7">
              <w:rPr>
                <w:rFonts w:ascii="Segoe UI" w:hAnsi="Segoe UI" w:cs="Segoe UI"/>
                <w:i w:val="0"/>
              </w:rPr>
              <w:t xml:space="preserve">24 hodin. </w:t>
            </w:r>
          </w:p>
        </w:tc>
      </w:tr>
      <w:tr w:rsidR="00F71AA7" w:rsidRPr="00F71AA7" w:rsidTr="00F71AA7">
        <w:trPr>
          <w:trHeight w:val="376"/>
        </w:trPr>
        <w:tc>
          <w:tcPr>
            <w:tcW w:w="2484" w:type="dxa"/>
            <w:tcBorders>
              <w:top w:val="single" w:sz="4" w:space="0" w:color="auto"/>
              <w:left w:val="single" w:sz="4" w:space="0" w:color="auto"/>
              <w:bottom w:val="single" w:sz="4" w:space="0" w:color="auto"/>
              <w:right w:val="single" w:sz="4" w:space="0" w:color="auto"/>
            </w:tcBorders>
            <w:vAlign w:val="center"/>
          </w:tcPr>
          <w:p w:rsidR="00F71AA7" w:rsidRPr="00F71AA7" w:rsidRDefault="00F71AA7" w:rsidP="000A6D55">
            <w:pPr>
              <w:tabs>
                <w:tab w:val="left" w:pos="0"/>
              </w:tabs>
              <w:spacing w:before="40" w:after="40"/>
              <w:rPr>
                <w:rFonts w:ascii="Segoe UI" w:hAnsi="Segoe UI" w:cs="Segoe UI"/>
                <w:i w:val="0"/>
              </w:rPr>
            </w:pPr>
            <w:r w:rsidRPr="00F71AA7">
              <w:rPr>
                <w:rFonts w:ascii="Segoe UI" w:hAnsi="Segoe UI" w:cs="Segoe UI"/>
                <w:i w:val="0"/>
              </w:rPr>
              <w:t>Větší než 10 % hodin za čtvrtletí, ale menší než nebo rovnající se 15 %  za čtvrtletí</w:t>
            </w:r>
          </w:p>
        </w:tc>
        <w:tc>
          <w:tcPr>
            <w:tcW w:w="5903" w:type="dxa"/>
            <w:tcBorders>
              <w:top w:val="single" w:sz="4" w:space="0" w:color="auto"/>
              <w:left w:val="single" w:sz="4" w:space="0" w:color="auto"/>
              <w:bottom w:val="single" w:sz="4" w:space="0" w:color="auto"/>
              <w:right w:val="single" w:sz="4" w:space="0" w:color="auto"/>
            </w:tcBorders>
            <w:vAlign w:val="center"/>
          </w:tcPr>
          <w:p w:rsidR="00F71AA7" w:rsidRPr="00F71AA7" w:rsidRDefault="00F71AA7" w:rsidP="00920C48">
            <w:pPr>
              <w:tabs>
                <w:tab w:val="left" w:pos="0"/>
              </w:tabs>
              <w:spacing w:before="40" w:after="40"/>
              <w:jc w:val="both"/>
              <w:rPr>
                <w:rFonts w:ascii="Segoe UI" w:hAnsi="Segoe UI" w:cs="Segoe UI"/>
                <w:i w:val="0"/>
              </w:rPr>
            </w:pPr>
            <w:r w:rsidRPr="00F71AA7">
              <w:rPr>
                <w:rFonts w:ascii="Segoe UI" w:hAnsi="Segoe UI" w:cs="Segoe UI"/>
                <w:i w:val="0"/>
              </w:rPr>
              <w:t>5 % celkové roční Ceny za podporu Díla za každých započatých 24 hodin Přesahu, přičemž v případě, přesáhne-li trvání jedné Vady kategorie A 24 hodin v </w:t>
            </w:r>
            <w:r w:rsidR="00920C48">
              <w:rPr>
                <w:rFonts w:ascii="Segoe UI" w:hAnsi="Segoe UI" w:cs="Segoe UI"/>
                <w:i w:val="0"/>
              </w:rPr>
              <w:t>kuse, zvyšuje se smluvní pokuta</w:t>
            </w:r>
            <w:r w:rsidR="00920C48">
              <w:rPr>
                <w:rFonts w:ascii="Segoe UI" w:hAnsi="Segoe UI" w:cs="Segoe UI"/>
                <w:i w:val="0"/>
              </w:rPr>
              <w:br/>
            </w:r>
            <w:r w:rsidRPr="00F71AA7">
              <w:rPr>
                <w:rFonts w:ascii="Segoe UI" w:hAnsi="Segoe UI" w:cs="Segoe UI"/>
                <w:i w:val="0"/>
              </w:rPr>
              <w:t>o 50% z uvedené částky za k</w:t>
            </w:r>
            <w:r w:rsidR="00920C48">
              <w:rPr>
                <w:rFonts w:ascii="Segoe UI" w:hAnsi="Segoe UI" w:cs="Segoe UI"/>
                <w:i w:val="0"/>
              </w:rPr>
              <w:t>aždých takto dalších započatých</w:t>
            </w:r>
            <w:r w:rsidR="00920C48">
              <w:rPr>
                <w:rFonts w:ascii="Segoe UI" w:hAnsi="Segoe UI" w:cs="Segoe UI"/>
                <w:i w:val="0"/>
              </w:rPr>
              <w:br/>
            </w:r>
            <w:r w:rsidRPr="00F71AA7">
              <w:rPr>
                <w:rFonts w:ascii="Segoe UI" w:hAnsi="Segoe UI" w:cs="Segoe UI"/>
                <w:i w:val="0"/>
              </w:rPr>
              <w:t>24 hodin.</w:t>
            </w:r>
          </w:p>
        </w:tc>
      </w:tr>
      <w:tr w:rsidR="00F71AA7" w:rsidRPr="00F71AA7" w:rsidTr="00F71AA7">
        <w:trPr>
          <w:trHeight w:val="376"/>
        </w:trPr>
        <w:tc>
          <w:tcPr>
            <w:tcW w:w="2484" w:type="dxa"/>
            <w:tcBorders>
              <w:top w:val="single" w:sz="4" w:space="0" w:color="auto"/>
              <w:left w:val="single" w:sz="4" w:space="0" w:color="auto"/>
              <w:bottom w:val="single" w:sz="4" w:space="0" w:color="auto"/>
              <w:right w:val="single" w:sz="4" w:space="0" w:color="auto"/>
            </w:tcBorders>
            <w:vAlign w:val="center"/>
          </w:tcPr>
          <w:p w:rsidR="00F71AA7" w:rsidRPr="00F71AA7" w:rsidRDefault="00F71AA7" w:rsidP="000A6D55">
            <w:pPr>
              <w:tabs>
                <w:tab w:val="left" w:pos="0"/>
              </w:tabs>
              <w:spacing w:before="40" w:after="40"/>
              <w:rPr>
                <w:rFonts w:ascii="Segoe UI" w:hAnsi="Segoe UI" w:cs="Segoe UI"/>
                <w:i w:val="0"/>
              </w:rPr>
            </w:pPr>
            <w:r w:rsidRPr="00F71AA7">
              <w:rPr>
                <w:rFonts w:ascii="Segoe UI" w:hAnsi="Segoe UI" w:cs="Segoe UI"/>
                <w:i w:val="0"/>
              </w:rPr>
              <w:t xml:space="preserve">Větší než 15 % hodin za čtvrtletí, </w:t>
            </w:r>
          </w:p>
        </w:tc>
        <w:tc>
          <w:tcPr>
            <w:tcW w:w="5903" w:type="dxa"/>
            <w:tcBorders>
              <w:top w:val="single" w:sz="4" w:space="0" w:color="auto"/>
              <w:left w:val="single" w:sz="4" w:space="0" w:color="auto"/>
              <w:bottom w:val="single" w:sz="4" w:space="0" w:color="auto"/>
              <w:right w:val="single" w:sz="4" w:space="0" w:color="auto"/>
            </w:tcBorders>
            <w:vAlign w:val="center"/>
          </w:tcPr>
          <w:p w:rsidR="00F71AA7" w:rsidRPr="00F71AA7" w:rsidRDefault="00F71AA7" w:rsidP="00920C48">
            <w:pPr>
              <w:tabs>
                <w:tab w:val="left" w:pos="0"/>
              </w:tabs>
              <w:spacing w:before="40" w:after="40"/>
              <w:jc w:val="both"/>
              <w:rPr>
                <w:rFonts w:ascii="Segoe UI" w:hAnsi="Segoe UI" w:cs="Segoe UI"/>
                <w:i w:val="0"/>
              </w:rPr>
            </w:pPr>
            <w:r w:rsidRPr="00F71AA7">
              <w:rPr>
                <w:rFonts w:ascii="Segoe UI" w:hAnsi="Segoe UI" w:cs="Segoe UI"/>
                <w:i w:val="0"/>
              </w:rPr>
              <w:t>10 % celkové roční Ceny za podporu Díla za každých započatých 24 hodin Přesahu, přičemž v případě, přesáhne-li trvání jedné Vady kategorie A 24 hodin v kuse, zvyšuje se smluvní pokuta</w:t>
            </w:r>
            <w:r w:rsidR="00920C48">
              <w:rPr>
                <w:rFonts w:ascii="Segoe UI" w:hAnsi="Segoe UI" w:cs="Segoe UI"/>
                <w:i w:val="0"/>
              </w:rPr>
              <w:br/>
            </w:r>
            <w:r w:rsidRPr="00F71AA7">
              <w:rPr>
                <w:rFonts w:ascii="Segoe UI" w:hAnsi="Segoe UI" w:cs="Segoe UI"/>
                <w:i w:val="0"/>
              </w:rPr>
              <w:t>o 50% z uvedené částky za k</w:t>
            </w:r>
            <w:r w:rsidR="00920C48">
              <w:rPr>
                <w:rFonts w:ascii="Segoe UI" w:hAnsi="Segoe UI" w:cs="Segoe UI"/>
                <w:i w:val="0"/>
              </w:rPr>
              <w:t>aždých takto dalších započatých</w:t>
            </w:r>
            <w:r w:rsidR="00920C48">
              <w:rPr>
                <w:rFonts w:ascii="Segoe UI" w:hAnsi="Segoe UI" w:cs="Segoe UI"/>
                <w:i w:val="0"/>
              </w:rPr>
              <w:br/>
            </w:r>
            <w:r w:rsidRPr="00F71AA7">
              <w:rPr>
                <w:rFonts w:ascii="Segoe UI" w:hAnsi="Segoe UI" w:cs="Segoe UI"/>
                <w:i w:val="0"/>
              </w:rPr>
              <w:t>24 hodin.</w:t>
            </w:r>
          </w:p>
        </w:tc>
      </w:tr>
    </w:tbl>
    <w:p w:rsidR="00F433F7" w:rsidRPr="00F433F7" w:rsidRDefault="00F433F7" w:rsidP="00152FE5">
      <w:pPr>
        <w:pStyle w:val="rove3"/>
      </w:pPr>
      <w:r w:rsidRPr="00F433F7">
        <w:t>V případě, že Dodavatel poruší závazek odstranit Vadu ve Lhůtě pro odstranění Vad stanovené v</w:t>
      </w:r>
      <w:r w:rsidR="00152FE5">
        <w:t> čl</w:t>
      </w:r>
      <w:r w:rsidR="00152FE5" w:rsidRPr="001B44B4">
        <w:t>.</w:t>
      </w:r>
      <w:r w:rsidRPr="001B44B4">
        <w:t xml:space="preserve"> 3.4 tohoto</w:t>
      </w:r>
      <w:r w:rsidRPr="00F433F7">
        <w:t xml:space="preserve"> článku, může </w:t>
      </w:r>
      <w:r w:rsidR="00152FE5">
        <w:t>Objednatel</w:t>
      </w:r>
      <w:r w:rsidRPr="00F433F7">
        <w:t xml:space="preserve"> uplatnit za každé takové porušení nárok na smluvní pokutu ve výši dle následující tabulky:</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3"/>
        <w:gridCol w:w="5906"/>
      </w:tblGrid>
      <w:tr w:rsidR="00F433F7" w:rsidRPr="00152FE5" w:rsidTr="00152FE5">
        <w:trPr>
          <w:trHeight w:val="653"/>
        </w:trPr>
        <w:tc>
          <w:tcPr>
            <w:tcW w:w="2503" w:type="dxa"/>
            <w:vAlign w:val="center"/>
          </w:tcPr>
          <w:p w:rsidR="00F433F7" w:rsidRPr="00152FE5" w:rsidRDefault="00F433F7" w:rsidP="00F433F7">
            <w:pPr>
              <w:pStyle w:val="Nadpis2-ploha"/>
              <w:tabs>
                <w:tab w:val="clear" w:pos="1492"/>
                <w:tab w:val="left" w:pos="0"/>
              </w:tabs>
              <w:spacing w:before="40" w:after="40"/>
              <w:ind w:left="0" w:firstLine="0"/>
              <w:jc w:val="left"/>
              <w:rPr>
                <w:rFonts w:ascii="Segoe UI" w:hAnsi="Segoe UI" w:cs="Segoe UI"/>
                <w:sz w:val="20"/>
              </w:rPr>
            </w:pPr>
            <w:r w:rsidRPr="00152FE5">
              <w:rPr>
                <w:rFonts w:ascii="Segoe UI" w:hAnsi="Segoe UI" w:cs="Segoe UI"/>
                <w:sz w:val="20"/>
              </w:rPr>
              <w:t>Závažnost Vady</w:t>
            </w:r>
          </w:p>
        </w:tc>
        <w:tc>
          <w:tcPr>
            <w:tcW w:w="5906" w:type="dxa"/>
            <w:vAlign w:val="center"/>
          </w:tcPr>
          <w:p w:rsidR="00F433F7" w:rsidRPr="00152FE5" w:rsidRDefault="00F433F7" w:rsidP="00F433F7">
            <w:pPr>
              <w:tabs>
                <w:tab w:val="left" w:pos="0"/>
              </w:tabs>
              <w:spacing w:before="40" w:after="40"/>
              <w:rPr>
                <w:rFonts w:ascii="Segoe UI" w:hAnsi="Segoe UI" w:cs="Segoe UI"/>
                <w:b/>
                <w:i w:val="0"/>
              </w:rPr>
            </w:pPr>
            <w:r w:rsidRPr="00152FE5">
              <w:rPr>
                <w:rFonts w:ascii="Segoe UI" w:hAnsi="Segoe UI" w:cs="Segoe UI"/>
                <w:b/>
                <w:i w:val="0"/>
              </w:rPr>
              <w:t xml:space="preserve">Smluvní pokuta </w:t>
            </w:r>
          </w:p>
        </w:tc>
      </w:tr>
      <w:tr w:rsidR="00F433F7" w:rsidRPr="00152FE5" w:rsidTr="00152FE5">
        <w:trPr>
          <w:trHeight w:val="379"/>
        </w:trPr>
        <w:tc>
          <w:tcPr>
            <w:tcW w:w="2503" w:type="dxa"/>
            <w:vAlign w:val="center"/>
          </w:tcPr>
          <w:p w:rsidR="00F433F7" w:rsidRPr="00152FE5" w:rsidRDefault="00F433F7" w:rsidP="00F433F7">
            <w:pPr>
              <w:tabs>
                <w:tab w:val="left" w:pos="0"/>
              </w:tabs>
              <w:spacing w:before="40" w:after="40"/>
              <w:rPr>
                <w:rFonts w:ascii="Segoe UI" w:hAnsi="Segoe UI" w:cs="Segoe UI"/>
                <w:i w:val="0"/>
              </w:rPr>
            </w:pPr>
            <w:r w:rsidRPr="00152FE5">
              <w:rPr>
                <w:rFonts w:ascii="Segoe UI" w:hAnsi="Segoe UI" w:cs="Segoe UI"/>
                <w:i w:val="0"/>
              </w:rPr>
              <w:t>Kategorie A</w:t>
            </w:r>
          </w:p>
        </w:tc>
        <w:tc>
          <w:tcPr>
            <w:tcW w:w="5906" w:type="dxa"/>
            <w:vAlign w:val="center"/>
          </w:tcPr>
          <w:p w:rsidR="00F433F7" w:rsidRPr="00152FE5" w:rsidRDefault="00F71AA7" w:rsidP="00F433F7">
            <w:pPr>
              <w:tabs>
                <w:tab w:val="left" w:pos="0"/>
              </w:tabs>
              <w:spacing w:before="40" w:after="40"/>
              <w:rPr>
                <w:rFonts w:ascii="Segoe UI" w:hAnsi="Segoe UI" w:cs="Segoe UI"/>
                <w:i w:val="0"/>
              </w:rPr>
            </w:pPr>
            <w:r>
              <w:rPr>
                <w:rFonts w:ascii="Segoe UI" w:hAnsi="Segoe UI" w:cs="Segoe UI"/>
                <w:i w:val="0"/>
              </w:rPr>
              <w:t>1200</w:t>
            </w:r>
            <w:r w:rsidR="00F433F7" w:rsidRPr="00152FE5">
              <w:rPr>
                <w:rFonts w:ascii="Segoe UI" w:hAnsi="Segoe UI" w:cs="Segoe UI"/>
                <w:i w:val="0"/>
              </w:rPr>
              <w:t xml:space="preserve">,- Kč za každou započatou hodinu prodlení </w:t>
            </w:r>
          </w:p>
        </w:tc>
      </w:tr>
      <w:tr w:rsidR="00F433F7" w:rsidRPr="00152FE5" w:rsidTr="00152FE5">
        <w:trPr>
          <w:trHeight w:val="379"/>
        </w:trPr>
        <w:tc>
          <w:tcPr>
            <w:tcW w:w="2503" w:type="dxa"/>
            <w:vAlign w:val="center"/>
          </w:tcPr>
          <w:p w:rsidR="00F433F7" w:rsidRPr="00152FE5" w:rsidRDefault="00F433F7" w:rsidP="00F433F7">
            <w:pPr>
              <w:tabs>
                <w:tab w:val="left" w:pos="0"/>
              </w:tabs>
              <w:spacing w:before="40" w:after="40"/>
              <w:rPr>
                <w:rFonts w:ascii="Segoe UI" w:hAnsi="Segoe UI" w:cs="Segoe UI"/>
                <w:i w:val="0"/>
              </w:rPr>
            </w:pPr>
            <w:r w:rsidRPr="00152FE5">
              <w:rPr>
                <w:rFonts w:ascii="Segoe UI" w:hAnsi="Segoe UI" w:cs="Segoe UI"/>
                <w:i w:val="0"/>
              </w:rPr>
              <w:t>Kategorie B</w:t>
            </w:r>
          </w:p>
        </w:tc>
        <w:tc>
          <w:tcPr>
            <w:tcW w:w="5906" w:type="dxa"/>
            <w:vAlign w:val="center"/>
          </w:tcPr>
          <w:p w:rsidR="00F433F7" w:rsidRPr="00152FE5" w:rsidRDefault="00F71AA7" w:rsidP="00F433F7">
            <w:pPr>
              <w:tabs>
                <w:tab w:val="left" w:pos="0"/>
              </w:tabs>
              <w:spacing w:before="40" w:after="40"/>
              <w:rPr>
                <w:rFonts w:ascii="Segoe UI" w:hAnsi="Segoe UI" w:cs="Segoe UI"/>
                <w:i w:val="0"/>
              </w:rPr>
            </w:pPr>
            <w:r>
              <w:rPr>
                <w:rFonts w:ascii="Segoe UI" w:hAnsi="Segoe UI" w:cs="Segoe UI"/>
                <w:i w:val="0"/>
              </w:rPr>
              <w:t>5000</w:t>
            </w:r>
            <w:r w:rsidR="00F433F7" w:rsidRPr="00152FE5">
              <w:rPr>
                <w:rFonts w:ascii="Segoe UI" w:hAnsi="Segoe UI" w:cs="Segoe UI"/>
                <w:i w:val="0"/>
              </w:rPr>
              <w:t>,- Kč za každý započatý den prodlení</w:t>
            </w:r>
          </w:p>
        </w:tc>
      </w:tr>
      <w:tr w:rsidR="00F433F7" w:rsidRPr="00152FE5" w:rsidTr="00152FE5">
        <w:trPr>
          <w:trHeight w:val="379"/>
        </w:trPr>
        <w:tc>
          <w:tcPr>
            <w:tcW w:w="2503" w:type="dxa"/>
            <w:vAlign w:val="center"/>
          </w:tcPr>
          <w:p w:rsidR="00F433F7" w:rsidRPr="00152FE5" w:rsidRDefault="00F433F7" w:rsidP="00F433F7">
            <w:pPr>
              <w:tabs>
                <w:tab w:val="left" w:pos="0"/>
              </w:tabs>
              <w:spacing w:before="40" w:after="40"/>
              <w:rPr>
                <w:rFonts w:ascii="Segoe UI" w:hAnsi="Segoe UI" w:cs="Segoe UI"/>
                <w:i w:val="0"/>
              </w:rPr>
            </w:pPr>
            <w:r w:rsidRPr="00152FE5">
              <w:rPr>
                <w:rFonts w:ascii="Segoe UI" w:hAnsi="Segoe UI" w:cs="Segoe UI"/>
                <w:i w:val="0"/>
              </w:rPr>
              <w:t>Kategorie C</w:t>
            </w:r>
          </w:p>
        </w:tc>
        <w:tc>
          <w:tcPr>
            <w:tcW w:w="5906" w:type="dxa"/>
            <w:vAlign w:val="center"/>
          </w:tcPr>
          <w:p w:rsidR="00F433F7" w:rsidRPr="00152FE5" w:rsidRDefault="00F71AA7" w:rsidP="00F433F7">
            <w:pPr>
              <w:tabs>
                <w:tab w:val="left" w:pos="0"/>
              </w:tabs>
              <w:spacing w:before="40" w:after="40"/>
              <w:rPr>
                <w:rFonts w:ascii="Segoe UI" w:hAnsi="Segoe UI" w:cs="Segoe UI"/>
                <w:i w:val="0"/>
              </w:rPr>
            </w:pPr>
            <w:r>
              <w:rPr>
                <w:rFonts w:ascii="Segoe UI" w:hAnsi="Segoe UI" w:cs="Segoe UI"/>
                <w:i w:val="0"/>
              </w:rPr>
              <w:t>1000</w:t>
            </w:r>
            <w:r w:rsidR="00F433F7" w:rsidRPr="00152FE5">
              <w:rPr>
                <w:rFonts w:ascii="Segoe UI" w:hAnsi="Segoe UI" w:cs="Segoe UI"/>
                <w:i w:val="0"/>
              </w:rPr>
              <w:t>,- Kč za každý započatý den prodlení</w:t>
            </w:r>
          </w:p>
        </w:tc>
      </w:tr>
    </w:tbl>
    <w:p w:rsidR="00F433F7" w:rsidRPr="00F433F7" w:rsidRDefault="00F433F7" w:rsidP="00152FE5">
      <w:pPr>
        <w:pStyle w:val="rove3"/>
      </w:pPr>
      <w:r w:rsidRPr="00F433F7">
        <w:t xml:space="preserve">Sjednáním smluvních pokut není dotčen ani omezen nárok </w:t>
      </w:r>
      <w:r w:rsidR="00152FE5">
        <w:t>Objednatele</w:t>
      </w:r>
      <w:r w:rsidR="00920C48">
        <w:br/>
      </w:r>
      <w:r w:rsidRPr="00F433F7">
        <w:t xml:space="preserve">na náhradu vzniklé škody v souladu s touto </w:t>
      </w:r>
      <w:r w:rsidR="00152FE5">
        <w:t>Dohodou</w:t>
      </w:r>
      <w:r w:rsidRPr="00F433F7">
        <w:t xml:space="preserve">. </w:t>
      </w:r>
    </w:p>
    <w:p w:rsidR="00F433F7" w:rsidRPr="00F433F7" w:rsidRDefault="00F433F7" w:rsidP="00152FE5">
      <w:pPr>
        <w:pStyle w:val="rove3"/>
      </w:pPr>
      <w:r w:rsidRPr="00F433F7">
        <w:t>Nárok na zaplacení smluvní pokuty nevzniká, je-li prodlení Dodavatele způsobeno okolnostmi vylučujícími odpovědnost v souladu s</w:t>
      </w:r>
      <w:r w:rsidR="00920C48">
        <w:t> </w:t>
      </w:r>
      <w:r w:rsidRPr="00F433F7">
        <w:t>ustanovením</w:t>
      </w:r>
      <w:r w:rsidR="00920C48">
        <w:br/>
      </w:r>
      <w:r w:rsidRPr="00F433F7">
        <w:t>§ 2913 odst. 2 občansk</w:t>
      </w:r>
      <w:r w:rsidR="00152FE5">
        <w:t>ého</w:t>
      </w:r>
      <w:r w:rsidRPr="00F433F7">
        <w:t xml:space="preserve"> zákoník</w:t>
      </w:r>
      <w:r w:rsidR="00152FE5">
        <w:t>u</w:t>
      </w:r>
      <w:r w:rsidRPr="00F433F7">
        <w:t xml:space="preserve"> nebo neposkytnutím nutné součinnosti ze strany </w:t>
      </w:r>
      <w:r w:rsidR="00152FE5">
        <w:t>Objednatele</w:t>
      </w:r>
      <w:r w:rsidRPr="00F433F7">
        <w:t>. Vznik okolností vylučujících odpovědnost je povinen vždy prokázat Dodavatel.</w:t>
      </w:r>
    </w:p>
    <w:p w:rsidR="00F433F7" w:rsidRPr="00F433F7" w:rsidRDefault="00F433F7" w:rsidP="00152FE5">
      <w:pPr>
        <w:pStyle w:val="rove2"/>
      </w:pPr>
      <w:r w:rsidRPr="00F433F7">
        <w:t>Doba poskytování Podpory Díla</w:t>
      </w:r>
    </w:p>
    <w:p w:rsidR="00F433F7" w:rsidRPr="00F433F7" w:rsidRDefault="00F433F7" w:rsidP="00152FE5">
      <w:pPr>
        <w:pStyle w:val="rove3"/>
      </w:pPr>
      <w:r w:rsidRPr="00F433F7">
        <w:t xml:space="preserve">Dodavatel je povinen poskytovat </w:t>
      </w:r>
      <w:r w:rsidR="003B43AF">
        <w:t>Objednateli</w:t>
      </w:r>
      <w:r w:rsidRPr="00F433F7">
        <w:t xml:space="preserve"> Podporu Díla po dobu </w:t>
      </w:r>
      <w:r w:rsidRPr="003B43AF">
        <w:t>5 let</w:t>
      </w:r>
      <w:r w:rsidRPr="00F433F7">
        <w:t xml:space="preserve"> od finální Akceptace Díla. </w:t>
      </w:r>
    </w:p>
    <w:p w:rsidR="00F433F7" w:rsidRPr="00F433F7" w:rsidRDefault="00F433F7" w:rsidP="00152FE5">
      <w:pPr>
        <w:pStyle w:val="rove3"/>
      </w:pPr>
      <w:r w:rsidRPr="00D22CD5">
        <w:t>Ukončovací období začíná běžet 3 měsíce před</w:t>
      </w:r>
      <w:r w:rsidR="00920C48">
        <w:t xml:space="preserve"> vypršením doby, na kterou byla</w:t>
      </w:r>
      <w:r w:rsidR="00920C48">
        <w:br/>
      </w:r>
      <w:r w:rsidRPr="00D22CD5">
        <w:t xml:space="preserve">tato </w:t>
      </w:r>
      <w:r w:rsidR="003B43AF" w:rsidRPr="00D22CD5">
        <w:t>Dohoda</w:t>
      </w:r>
      <w:r w:rsidRPr="00D22CD5">
        <w:t xml:space="preserve"> sjednána, příp. 3 měsíce před vypršením výpovědní doby dle </w:t>
      </w:r>
      <w:r w:rsidR="003B43AF" w:rsidRPr="00D22CD5">
        <w:t>čl.</w:t>
      </w:r>
      <w:r w:rsidR="00B96EF0">
        <w:t xml:space="preserve"> 8.3,</w:t>
      </w:r>
      <w:r w:rsidR="00B96EF0">
        <w:br/>
      </w:r>
      <w:r w:rsidRPr="00D22CD5">
        <w:t>popř</w:t>
      </w:r>
      <w:r w:rsidRPr="00F433F7">
        <w:t>. v den dohodnutý stranami</w:t>
      </w:r>
      <w:r w:rsidR="003B43AF">
        <w:t xml:space="preserve"> Dohody</w:t>
      </w:r>
      <w:r w:rsidRPr="00F433F7">
        <w:t xml:space="preserve">. Ukončovací období probíhá souběžně s plným poskytováním Služeb a jeho cílem je převedení všech činností Dodavatele spojených se zajišťováním Služeb na </w:t>
      </w:r>
      <w:r w:rsidR="003B43AF">
        <w:t>Objednatele</w:t>
      </w:r>
      <w:r w:rsidRPr="00F433F7">
        <w:t xml:space="preserve"> nebo jiného Dodavatele.</w:t>
      </w:r>
    </w:p>
    <w:p w:rsidR="00F433F7" w:rsidRPr="00F433F7" w:rsidRDefault="00F433F7" w:rsidP="00152FE5">
      <w:pPr>
        <w:pStyle w:val="rove3"/>
      </w:pPr>
      <w:r w:rsidRPr="00F433F7">
        <w:t>V případě zahájení ukončovacího období Dodavatel:</w:t>
      </w:r>
    </w:p>
    <w:p w:rsidR="00F433F7" w:rsidRPr="003B43AF" w:rsidRDefault="00F433F7" w:rsidP="003B43AF">
      <w:pPr>
        <w:numPr>
          <w:ilvl w:val="0"/>
          <w:numId w:val="158"/>
        </w:numPr>
        <w:tabs>
          <w:tab w:val="left" w:pos="0"/>
          <w:tab w:val="left" w:pos="1418"/>
        </w:tabs>
        <w:spacing w:after="120"/>
        <w:jc w:val="both"/>
        <w:rPr>
          <w:rFonts w:ascii="Segoe UI" w:hAnsi="Segoe UI" w:cs="Segoe UI"/>
          <w:i w:val="0"/>
        </w:rPr>
      </w:pPr>
      <w:r w:rsidRPr="003B43AF">
        <w:rPr>
          <w:rFonts w:ascii="Segoe UI" w:hAnsi="Segoe UI" w:cs="Segoe UI"/>
          <w:i w:val="0"/>
        </w:rPr>
        <w:t xml:space="preserve">Do 5 Pracovních dnů od zahájení ukončovacího období zpracuje a </w:t>
      </w:r>
      <w:r w:rsidR="003B43AF">
        <w:rPr>
          <w:rFonts w:ascii="Segoe UI" w:hAnsi="Segoe UI" w:cs="Segoe UI"/>
          <w:i w:val="0"/>
        </w:rPr>
        <w:t>Objednateli</w:t>
      </w:r>
      <w:r w:rsidRPr="003B43AF">
        <w:rPr>
          <w:rFonts w:ascii="Segoe UI" w:hAnsi="Segoe UI" w:cs="Segoe UI"/>
          <w:i w:val="0"/>
        </w:rPr>
        <w:t xml:space="preserve"> k odsouhlasení předloží harmonogram aktivit ukončovacího období.</w:t>
      </w:r>
    </w:p>
    <w:p w:rsidR="00F433F7" w:rsidRPr="003B43AF" w:rsidRDefault="00F433F7" w:rsidP="003B43AF">
      <w:pPr>
        <w:numPr>
          <w:ilvl w:val="0"/>
          <w:numId w:val="158"/>
        </w:numPr>
        <w:tabs>
          <w:tab w:val="left" w:pos="0"/>
          <w:tab w:val="left" w:pos="1418"/>
        </w:tabs>
        <w:spacing w:after="120"/>
        <w:jc w:val="both"/>
        <w:rPr>
          <w:rFonts w:ascii="Segoe UI" w:hAnsi="Segoe UI" w:cs="Segoe UI"/>
          <w:i w:val="0"/>
        </w:rPr>
      </w:pPr>
      <w:r w:rsidRPr="003B43AF">
        <w:rPr>
          <w:rFonts w:ascii="Segoe UI" w:hAnsi="Segoe UI" w:cs="Segoe UI"/>
          <w:i w:val="0"/>
        </w:rPr>
        <w:t>Zajistí projektové řízení ukončovacího období.</w:t>
      </w:r>
    </w:p>
    <w:p w:rsidR="00F433F7" w:rsidRPr="003B43AF" w:rsidRDefault="00F433F7" w:rsidP="003B43AF">
      <w:pPr>
        <w:numPr>
          <w:ilvl w:val="0"/>
          <w:numId w:val="158"/>
        </w:numPr>
        <w:tabs>
          <w:tab w:val="left" w:pos="0"/>
          <w:tab w:val="left" w:pos="1418"/>
        </w:tabs>
        <w:spacing w:after="120"/>
        <w:jc w:val="both"/>
        <w:rPr>
          <w:rFonts w:ascii="Segoe UI" w:hAnsi="Segoe UI" w:cs="Segoe UI"/>
          <w:i w:val="0"/>
        </w:rPr>
      </w:pPr>
      <w:r w:rsidRPr="003B43AF">
        <w:rPr>
          <w:rFonts w:ascii="Segoe UI" w:hAnsi="Segoe UI" w:cs="Segoe UI"/>
          <w:i w:val="0"/>
        </w:rPr>
        <w:t>Zajistí předání aktuální Dokumentace, informací potřebných k provozu a správě Díla, evidence incidentů předaných prostřednictvím Podpůrného centra Dodavatele uvedeného v</w:t>
      </w:r>
      <w:r w:rsidR="002E01BA">
        <w:rPr>
          <w:rFonts w:ascii="Segoe UI" w:hAnsi="Segoe UI" w:cs="Segoe UI"/>
          <w:i w:val="0"/>
        </w:rPr>
        <w:t xml:space="preserve"> </w:t>
      </w:r>
      <w:r w:rsidR="00B96EF0">
        <w:rPr>
          <w:rFonts w:ascii="Segoe UI" w:hAnsi="Segoe UI" w:cs="Segoe UI"/>
          <w:i w:val="0"/>
        </w:rPr>
        <w:t>čl. 3.2.6.</w:t>
      </w:r>
      <w:r w:rsidR="00B96EF0">
        <w:rPr>
          <w:rFonts w:ascii="Segoe UI" w:hAnsi="Segoe UI" w:cs="Segoe UI"/>
          <w:i w:val="0"/>
        </w:rPr>
        <w:br/>
      </w:r>
      <w:r w:rsidR="00AC32EB">
        <w:rPr>
          <w:rFonts w:ascii="Segoe UI" w:hAnsi="Segoe UI" w:cs="Segoe UI"/>
          <w:i w:val="0"/>
        </w:rPr>
        <w:t>této</w:t>
      </w:r>
      <w:r w:rsidRPr="003B43AF">
        <w:rPr>
          <w:rFonts w:ascii="Segoe UI" w:hAnsi="Segoe UI" w:cs="Segoe UI"/>
          <w:i w:val="0"/>
        </w:rPr>
        <w:t xml:space="preserve"> </w:t>
      </w:r>
      <w:r w:rsidR="003B43AF">
        <w:rPr>
          <w:rFonts w:ascii="Segoe UI" w:hAnsi="Segoe UI" w:cs="Segoe UI"/>
          <w:i w:val="0"/>
        </w:rPr>
        <w:t>Dohody</w:t>
      </w:r>
      <w:r w:rsidRPr="003B43AF">
        <w:rPr>
          <w:rFonts w:ascii="Segoe UI" w:hAnsi="Segoe UI" w:cs="Segoe UI"/>
          <w:i w:val="0"/>
        </w:rPr>
        <w:t>.</w:t>
      </w:r>
    </w:p>
    <w:p w:rsidR="00F433F7" w:rsidRPr="003B43AF" w:rsidRDefault="00F433F7" w:rsidP="003B43AF">
      <w:pPr>
        <w:numPr>
          <w:ilvl w:val="0"/>
          <w:numId w:val="158"/>
        </w:numPr>
        <w:tabs>
          <w:tab w:val="left" w:pos="0"/>
          <w:tab w:val="left" w:pos="1418"/>
        </w:tabs>
        <w:spacing w:after="120"/>
        <w:jc w:val="both"/>
        <w:rPr>
          <w:rFonts w:ascii="Segoe UI" w:hAnsi="Segoe UI" w:cs="Segoe UI"/>
          <w:i w:val="0"/>
        </w:rPr>
      </w:pPr>
      <w:r w:rsidRPr="003B43AF">
        <w:rPr>
          <w:rFonts w:ascii="Segoe UI" w:hAnsi="Segoe UI" w:cs="Segoe UI"/>
          <w:i w:val="0"/>
        </w:rPr>
        <w:t xml:space="preserve">Zajistí podporu pracovníků </w:t>
      </w:r>
      <w:r w:rsidR="003B43AF">
        <w:rPr>
          <w:rFonts w:ascii="Segoe UI" w:hAnsi="Segoe UI" w:cs="Segoe UI"/>
          <w:i w:val="0"/>
        </w:rPr>
        <w:t>Objednatele</w:t>
      </w:r>
      <w:r w:rsidRPr="003B43AF">
        <w:rPr>
          <w:rFonts w:ascii="Segoe UI" w:hAnsi="Segoe UI" w:cs="Segoe UI"/>
          <w:i w:val="0"/>
        </w:rPr>
        <w:t xml:space="preserve"> po převzetí provozu a správy Díla.</w:t>
      </w:r>
    </w:p>
    <w:p w:rsidR="00F433F7" w:rsidRPr="003B43AF" w:rsidRDefault="00F433F7" w:rsidP="003B43AF">
      <w:pPr>
        <w:numPr>
          <w:ilvl w:val="0"/>
          <w:numId w:val="158"/>
        </w:numPr>
        <w:tabs>
          <w:tab w:val="left" w:pos="0"/>
          <w:tab w:val="left" w:pos="1418"/>
        </w:tabs>
        <w:spacing w:after="120"/>
        <w:jc w:val="both"/>
        <w:rPr>
          <w:rFonts w:ascii="Segoe UI" w:hAnsi="Segoe UI" w:cs="Segoe UI"/>
          <w:i w:val="0"/>
        </w:rPr>
      </w:pPr>
      <w:r w:rsidRPr="003B43AF">
        <w:rPr>
          <w:rFonts w:ascii="Segoe UI" w:hAnsi="Segoe UI" w:cs="Segoe UI"/>
          <w:i w:val="0"/>
        </w:rPr>
        <w:t xml:space="preserve">Vrátí veškerý materiál, dokumentaci, vybavení apod., které měl zapůjčené od </w:t>
      </w:r>
      <w:r w:rsidR="003B43AF">
        <w:rPr>
          <w:rFonts w:ascii="Segoe UI" w:hAnsi="Segoe UI" w:cs="Segoe UI"/>
          <w:i w:val="0"/>
        </w:rPr>
        <w:t>Objednatele</w:t>
      </w:r>
      <w:r w:rsidRPr="003B43AF">
        <w:rPr>
          <w:rFonts w:ascii="Segoe UI" w:hAnsi="Segoe UI" w:cs="Segoe UI"/>
          <w:i w:val="0"/>
        </w:rPr>
        <w:t>.</w:t>
      </w:r>
    </w:p>
    <w:p w:rsidR="00F433F7" w:rsidRPr="00D22CD5" w:rsidRDefault="00F433F7" w:rsidP="003B43AF">
      <w:pPr>
        <w:numPr>
          <w:ilvl w:val="0"/>
          <w:numId w:val="158"/>
        </w:numPr>
        <w:tabs>
          <w:tab w:val="left" w:pos="0"/>
          <w:tab w:val="left" w:pos="1418"/>
        </w:tabs>
        <w:spacing w:after="120"/>
        <w:jc w:val="both"/>
        <w:rPr>
          <w:rFonts w:ascii="Segoe UI" w:hAnsi="Segoe UI" w:cs="Segoe UI"/>
          <w:i w:val="0"/>
        </w:rPr>
      </w:pPr>
      <w:r w:rsidRPr="003B43AF">
        <w:rPr>
          <w:rFonts w:ascii="Segoe UI" w:hAnsi="Segoe UI" w:cs="Segoe UI"/>
          <w:i w:val="0"/>
        </w:rPr>
        <w:t xml:space="preserve">Zpracuje protokol o ukončení poskytování Podpory Díla a předá jej </w:t>
      </w:r>
      <w:r w:rsidR="003B43AF">
        <w:rPr>
          <w:rFonts w:ascii="Segoe UI" w:hAnsi="Segoe UI" w:cs="Segoe UI"/>
          <w:i w:val="0"/>
        </w:rPr>
        <w:t>Objednateli</w:t>
      </w:r>
      <w:r w:rsidRPr="003B43AF">
        <w:rPr>
          <w:rFonts w:ascii="Segoe UI" w:hAnsi="Segoe UI" w:cs="Segoe UI"/>
          <w:i w:val="0"/>
        </w:rPr>
        <w:t xml:space="preserve"> k odsouhlasení.  Akceptace plnění dle tohoto pododstavce probíhá </w:t>
      </w:r>
      <w:r w:rsidRPr="00D22CD5">
        <w:rPr>
          <w:rFonts w:ascii="Segoe UI" w:hAnsi="Segoe UI" w:cs="Segoe UI"/>
          <w:i w:val="0"/>
        </w:rPr>
        <w:t xml:space="preserve">analogicky dle </w:t>
      </w:r>
      <w:r w:rsidR="003B43AF" w:rsidRPr="00D22CD5">
        <w:rPr>
          <w:rFonts w:ascii="Segoe UI" w:hAnsi="Segoe UI" w:cs="Segoe UI"/>
          <w:i w:val="0"/>
        </w:rPr>
        <w:t>čl.</w:t>
      </w:r>
      <w:r w:rsidRPr="00D22CD5">
        <w:rPr>
          <w:rFonts w:ascii="Segoe UI" w:hAnsi="Segoe UI" w:cs="Segoe UI"/>
          <w:i w:val="0"/>
        </w:rPr>
        <w:t xml:space="preserve"> 2.9 této </w:t>
      </w:r>
      <w:r w:rsidR="003B43AF" w:rsidRPr="00D22CD5">
        <w:rPr>
          <w:rFonts w:ascii="Segoe UI" w:hAnsi="Segoe UI" w:cs="Segoe UI"/>
          <w:i w:val="0"/>
        </w:rPr>
        <w:t>Dohody</w:t>
      </w:r>
      <w:r w:rsidRPr="00D22CD5">
        <w:rPr>
          <w:rFonts w:ascii="Segoe UI" w:hAnsi="Segoe UI" w:cs="Segoe UI"/>
          <w:i w:val="0"/>
        </w:rPr>
        <w:t>.</w:t>
      </w:r>
    </w:p>
    <w:p w:rsidR="00F433F7" w:rsidRPr="00D22CD5" w:rsidRDefault="00F433F7" w:rsidP="003B43AF">
      <w:pPr>
        <w:pStyle w:val="rove3"/>
      </w:pPr>
      <w:r w:rsidRPr="00D22CD5">
        <w:t xml:space="preserve">Před zahájením ukončovacího období se obě strany s ohledem na způsob a důvody zániku </w:t>
      </w:r>
      <w:r w:rsidR="005061E9" w:rsidRPr="00D22CD5">
        <w:t>Dohody</w:t>
      </w:r>
      <w:r w:rsidRPr="00D22CD5">
        <w:t xml:space="preserve"> dohodnou, které činnosti Dodavatele uvedené v</w:t>
      </w:r>
      <w:r w:rsidR="005061E9" w:rsidRPr="00D22CD5">
        <w:t> čl.</w:t>
      </w:r>
      <w:r w:rsidRPr="00D22CD5">
        <w:t xml:space="preserve"> 3.2.1. budou nadále poskytovány a v jakém rozsahu a jaká část roční odměny bude Dodavateli hrazena.</w:t>
      </w:r>
    </w:p>
    <w:p w:rsidR="00F433F7" w:rsidRPr="00D22CD5" w:rsidRDefault="00F433F7" w:rsidP="00932159">
      <w:pPr>
        <w:pStyle w:val="rove3"/>
      </w:pPr>
      <w:r w:rsidRPr="00D22CD5">
        <w:t xml:space="preserve">Výstupním dokumentem ukončovacího období bude protokol o ukončení projektu zpracovaný Dodavatelem a odsouhlasený </w:t>
      </w:r>
      <w:r w:rsidR="005061E9" w:rsidRPr="00D22CD5">
        <w:t>Objednatelem</w:t>
      </w:r>
      <w:r w:rsidRPr="00D22CD5">
        <w:t>.</w:t>
      </w:r>
    </w:p>
    <w:p w:rsidR="00F433F7" w:rsidRPr="00F433F7" w:rsidRDefault="00F433F7" w:rsidP="00932159">
      <w:pPr>
        <w:pStyle w:val="rove3"/>
      </w:pPr>
      <w:r w:rsidRPr="00D22CD5">
        <w:t xml:space="preserve">Na základě písemné žádosti </w:t>
      </w:r>
      <w:r w:rsidR="005061E9" w:rsidRPr="00D22CD5">
        <w:t>Objednatele</w:t>
      </w:r>
      <w:r w:rsidRPr="00D22CD5">
        <w:t xml:space="preserve"> je Dodavatel povinen nabídnout po ukončení doby poskytování Podpory Díla stanovené v</w:t>
      </w:r>
      <w:r w:rsidR="005061E9" w:rsidRPr="00D22CD5">
        <w:t> čl.</w:t>
      </w:r>
      <w:r w:rsidRPr="00D22CD5">
        <w:t xml:space="preserve"> 3.7.1. této </w:t>
      </w:r>
      <w:r w:rsidR="005061E9" w:rsidRPr="00D22CD5">
        <w:t>Dohody</w:t>
      </w:r>
      <w:r w:rsidRPr="00D22CD5">
        <w:t xml:space="preserve"> poskytování služeb</w:t>
      </w:r>
      <w:r w:rsidR="00920C48">
        <w:br/>
      </w:r>
      <w:r w:rsidRPr="00D22CD5">
        <w:t xml:space="preserve">pro </w:t>
      </w:r>
      <w:r w:rsidR="005061E9" w:rsidRPr="00D22CD5">
        <w:t>Objednatele</w:t>
      </w:r>
      <w:r w:rsidRPr="00D22CD5">
        <w:t xml:space="preserve"> spočívajících v podpoře Díla obdobného obsahu a</w:t>
      </w:r>
      <w:r w:rsidRPr="00F433F7">
        <w:t xml:space="preserve"> rozsahu, jak jsou dohodnuty v této </w:t>
      </w:r>
      <w:r w:rsidR="005061E9">
        <w:t>Dohodě</w:t>
      </w:r>
      <w:r w:rsidRPr="00F433F7">
        <w:t>, a to za aktuální cenu, za kterou jsou v době poskytování služeb tyto dostupné nejlepším zákazníkům Dodavatele. Dodavatel je</w:t>
      </w:r>
      <w:r w:rsidR="00742419">
        <w:t xml:space="preserve"> podanou nabídkou vázán do doby než vstoupí do účinnosti smlouva s novým dodavatelem provozu a podpory AIS SFŽP po pozbytí účinnosti této Dohody</w:t>
      </w:r>
      <w:r w:rsidRPr="00F433F7">
        <w:t xml:space="preserve">. </w:t>
      </w:r>
      <w:r w:rsidR="005061E9">
        <w:t>Objednatel však není povinen</w:t>
      </w:r>
      <w:r w:rsidRPr="00F433F7">
        <w:t xml:space="preserve"> tuto nabídku Dodavatele přijmout.</w:t>
      </w:r>
      <w:r w:rsidRPr="00F433F7" w:rsidDel="00096435">
        <w:t xml:space="preserve"> </w:t>
      </w:r>
    </w:p>
    <w:p w:rsidR="00F433F7" w:rsidRDefault="00F433F7" w:rsidP="005061E9">
      <w:pPr>
        <w:pStyle w:val="rove3"/>
      </w:pPr>
      <w:r w:rsidRPr="00F433F7">
        <w:t xml:space="preserve">Pokud majetek a závazky </w:t>
      </w:r>
      <w:r w:rsidR="005061E9">
        <w:t>Objednatele</w:t>
      </w:r>
      <w:r w:rsidRPr="00F433F7">
        <w:t xml:space="preserve"> (nebo jejich část) nebo plnění úkolů svěřených </w:t>
      </w:r>
      <w:r w:rsidR="005061E9">
        <w:t>Objednatelem</w:t>
      </w:r>
      <w:r w:rsidRPr="00F433F7">
        <w:t xml:space="preserve"> budou převedeny nebo přejdou na třetí osobu, zavazuje se Dodavatel</w:t>
      </w:r>
      <w:r w:rsidR="00920C48">
        <w:br/>
      </w:r>
      <w:r w:rsidRPr="00F433F7">
        <w:t xml:space="preserve">za tímto účelem poskytnout </w:t>
      </w:r>
      <w:r w:rsidR="005061E9">
        <w:t>Objednateli</w:t>
      </w:r>
      <w:r w:rsidRPr="00F433F7">
        <w:t xml:space="preserve"> veškerou nezbytnou součinnost,</w:t>
      </w:r>
      <w:r w:rsidR="00920C48">
        <w:br/>
      </w:r>
      <w:r w:rsidRPr="00F433F7">
        <w:t xml:space="preserve">kterou bude </w:t>
      </w:r>
      <w:r w:rsidR="005061E9">
        <w:t>Objednatel</w:t>
      </w:r>
      <w:r w:rsidRPr="00F433F7">
        <w:t xml:space="preserve"> vyžadovat.</w:t>
      </w:r>
    </w:p>
    <w:p w:rsidR="00AE5B82" w:rsidRPr="00F433F7" w:rsidRDefault="00AE5B82" w:rsidP="005061E9">
      <w:pPr>
        <w:pStyle w:val="rove3"/>
      </w:pPr>
      <w:r>
        <w:t>V případě ukončení provozní podpory Díla je zároveň ukončena provozní podpora části Díla poplatková agenda.</w:t>
      </w:r>
    </w:p>
    <w:p w:rsidR="00F433F7" w:rsidRPr="00F433F7" w:rsidRDefault="00F433F7" w:rsidP="005061E9">
      <w:pPr>
        <w:pStyle w:val="rove2"/>
      </w:pPr>
      <w:r w:rsidRPr="00F433F7">
        <w:t>Ostatní ustanovení</w:t>
      </w:r>
    </w:p>
    <w:p w:rsidR="00F433F7" w:rsidRPr="00F433F7" w:rsidRDefault="00F433F7" w:rsidP="005061E9">
      <w:pPr>
        <w:pStyle w:val="rove3"/>
      </w:pPr>
      <w:r w:rsidRPr="00F433F7">
        <w:t xml:space="preserve">Veškeré zásahy do Díla v rámci Podpory Díla budou prováděny pomocí zvláště k tomuto účelu přiděleného účtu. Dodavatel nesmí používat administrátorské účty </w:t>
      </w:r>
      <w:r w:rsidR="005061E9">
        <w:t>Objednatele</w:t>
      </w:r>
      <w:r w:rsidR="00920C48">
        <w:br/>
      </w:r>
      <w:r w:rsidRPr="00F433F7">
        <w:t>pro ladění a zkoušení funkčnosti Díla. Pro účely ladění a zkoušení funkčnosti Díla budou vyhrazeny speciální účty (servisní). Testování musí být prováděno v testovacím prostředí odděleném od produkčního prostředí.</w:t>
      </w:r>
    </w:p>
    <w:p w:rsidR="00F433F7" w:rsidRPr="00F433F7" w:rsidRDefault="00F433F7" w:rsidP="005061E9">
      <w:pPr>
        <w:pStyle w:val="rove3"/>
      </w:pPr>
      <w:r w:rsidRPr="00F433F7">
        <w:t xml:space="preserve">Dodavatel ani subdodavatel nesmí zasahovat do obsahu dat zpracovávaných za pomoci Díla, jakýchkoliv dat </w:t>
      </w:r>
      <w:r w:rsidR="005061E9">
        <w:t>Objednatele</w:t>
      </w:r>
      <w:r w:rsidRPr="00F433F7">
        <w:t xml:space="preserve"> ani provést zásah, který by ovlivnil či mohl ovlivnit funkcionalitu hardware </w:t>
      </w:r>
      <w:r w:rsidR="005061E9">
        <w:t>Objednatele</w:t>
      </w:r>
      <w:r w:rsidRPr="00F433F7">
        <w:t xml:space="preserve"> či jiného software (odlišného od Díla) provozovaného na hardware </w:t>
      </w:r>
      <w:r w:rsidR="005061E9">
        <w:t>Objednatele</w:t>
      </w:r>
      <w:r w:rsidRPr="00F433F7">
        <w:t xml:space="preserve">, včetně pracovních stanic. </w:t>
      </w:r>
    </w:p>
    <w:p w:rsidR="00F433F7" w:rsidRPr="00F433F7" w:rsidRDefault="00F433F7" w:rsidP="005061E9">
      <w:pPr>
        <w:pStyle w:val="rove3"/>
      </w:pPr>
      <w:r w:rsidRPr="00F433F7">
        <w:t xml:space="preserve">Hlášení Vad je prováděno </w:t>
      </w:r>
      <w:r w:rsidR="00AC32EB">
        <w:t>prostřednictvím IS JIRA Objednatele</w:t>
      </w:r>
      <w:r w:rsidRPr="00F433F7">
        <w:t>, případně telefonicky</w:t>
      </w:r>
      <w:r w:rsidR="00920C48">
        <w:br/>
      </w:r>
      <w:r w:rsidRPr="00F433F7">
        <w:t xml:space="preserve">na číslo </w:t>
      </w:r>
      <w:r w:rsidRPr="00F433F7">
        <w:rPr>
          <w:highlight w:val="yellow"/>
        </w:rPr>
        <w:t>[DOPLNÍ DODAVATEL]</w:t>
      </w:r>
      <w:r w:rsidRPr="00F433F7">
        <w:t xml:space="preserve"> v Pracovních dnech od </w:t>
      </w:r>
      <w:smartTag w:uri="urn:schemas-microsoft-com:office:smarttags" w:element="time">
        <w:smartTagPr>
          <w:attr w:name="Hour" w:val="9"/>
          <w:attr w:name="Minute" w:val="00"/>
        </w:smartTagPr>
        <w:r w:rsidRPr="00F433F7">
          <w:t>9:00</w:t>
        </w:r>
      </w:smartTag>
      <w:r w:rsidRPr="00F433F7">
        <w:t xml:space="preserve"> do </w:t>
      </w:r>
      <w:smartTag w:uri="urn:schemas-microsoft-com:office:smarttags" w:element="time">
        <w:smartTagPr>
          <w:attr w:name="Minute" w:val="00"/>
          <w:attr w:name="Hour" w:val="17"/>
        </w:smartTagPr>
        <w:r w:rsidRPr="00F433F7">
          <w:t>1</w:t>
        </w:r>
      </w:smartTag>
      <w:r w:rsidRPr="00F433F7">
        <w:t>7:00 hodin.</w:t>
      </w:r>
    </w:p>
    <w:p w:rsidR="00F433F7" w:rsidRPr="00B53016" w:rsidRDefault="00F433F7" w:rsidP="005061E9">
      <w:pPr>
        <w:pStyle w:val="rove3"/>
      </w:pPr>
      <w:r w:rsidRPr="00B53016">
        <w:t xml:space="preserve">Dodavatel nesmí poskytovat plnění podle </w:t>
      </w:r>
      <w:r w:rsidR="005061E9" w:rsidRPr="00B53016">
        <w:t>čl.</w:t>
      </w:r>
      <w:r w:rsidRPr="00B53016">
        <w:t xml:space="preserve"> 3 této </w:t>
      </w:r>
      <w:r w:rsidR="00085B72" w:rsidRPr="00B53016">
        <w:t>Dohody</w:t>
      </w:r>
      <w:r w:rsidRPr="00B53016">
        <w:t xml:space="preserve"> prostřednictvím </w:t>
      </w:r>
      <w:r w:rsidR="00085B72" w:rsidRPr="00B53016">
        <w:t>pod</w:t>
      </w:r>
      <w:r w:rsidRPr="00B53016">
        <w:t>dodavatele.</w:t>
      </w:r>
    </w:p>
    <w:p w:rsidR="00F433F7" w:rsidRPr="00F433F7" w:rsidRDefault="00F433F7" w:rsidP="00214583">
      <w:pPr>
        <w:pStyle w:val="rove3"/>
      </w:pPr>
      <w:r w:rsidRPr="00F433F7">
        <w:t>V případě porušení ustanovení uvedených v</w:t>
      </w:r>
      <w:r w:rsidR="005061E9">
        <w:t> </w:t>
      </w:r>
      <w:r w:rsidR="005061E9" w:rsidRPr="00D22CD5">
        <w:t>čl.</w:t>
      </w:r>
      <w:r w:rsidRPr="00D22CD5">
        <w:t xml:space="preserve"> 3.7 a </w:t>
      </w:r>
      <w:r w:rsidR="005061E9" w:rsidRPr="00D22CD5">
        <w:t>čl.</w:t>
      </w:r>
      <w:r w:rsidRPr="00D22CD5">
        <w:t xml:space="preserve"> 3.8.1 a 3.8.2 může </w:t>
      </w:r>
      <w:r w:rsidR="005061E9" w:rsidRPr="00D22CD5">
        <w:t>Objednatel</w:t>
      </w:r>
      <w:r w:rsidRPr="00D22CD5">
        <w:t xml:space="preserve"> uplatnit po Dodavateli smluvní pokutu ve výši 20% z Ceny za Podporu Díla</w:t>
      </w:r>
      <w:r w:rsidR="00920C48">
        <w:br/>
      </w:r>
      <w:r w:rsidRPr="00D22CD5">
        <w:t>pro daný kalendářní rok, a to za každé takové jednotlivé porušení</w:t>
      </w:r>
      <w:r w:rsidRPr="00F433F7">
        <w:t xml:space="preserve">. </w:t>
      </w:r>
    </w:p>
    <w:p w:rsidR="005061E9" w:rsidRPr="005061E9" w:rsidRDefault="005061E9" w:rsidP="005061E9">
      <w:pPr>
        <w:pStyle w:val="rove1"/>
      </w:pPr>
      <w:r w:rsidRPr="005061E9">
        <w:t>Ostatní služby</w:t>
      </w:r>
    </w:p>
    <w:p w:rsidR="005061E9" w:rsidRPr="005061E9" w:rsidRDefault="005061E9" w:rsidP="005061E9">
      <w:pPr>
        <w:pStyle w:val="rove2"/>
      </w:pPr>
      <w:r w:rsidRPr="005061E9">
        <w:t>Předmět Ostatních služeb</w:t>
      </w:r>
    </w:p>
    <w:p w:rsidR="005061E9" w:rsidRPr="00D22CD5" w:rsidRDefault="005061E9" w:rsidP="005061E9">
      <w:pPr>
        <w:pStyle w:val="rove3"/>
      </w:pPr>
      <w:r w:rsidRPr="005061E9">
        <w:rPr>
          <w:b/>
        </w:rPr>
        <w:tab/>
      </w:r>
      <w:r>
        <w:t>Objednatel je oprávněn</w:t>
      </w:r>
      <w:r w:rsidRPr="005061E9">
        <w:t xml:space="preserve"> kdykoliv v období od podpisu této </w:t>
      </w:r>
      <w:r>
        <w:t>Dohody</w:t>
      </w:r>
      <w:r w:rsidRPr="005061E9">
        <w:t xml:space="preserve"> do okamžiku ukončení poskytování služeb Podpory Díla v souladu s</w:t>
      </w:r>
      <w:r>
        <w:t> čl</w:t>
      </w:r>
      <w:r w:rsidRPr="00D22CD5">
        <w:t>. 3.7.1 této Dohody písemně požádat, a to i opakovaně, Dodavatele o poskytnutí dalších služeb týkajících se Díla,</w:t>
      </w:r>
      <w:r w:rsidR="00A903B7">
        <w:br/>
      </w:r>
      <w:r w:rsidRPr="00D22CD5">
        <w:t xml:space="preserve">které dle této Dohody nejsou součástí Implementace Díla ani Podpory Díla a spočívají především ve vývoji a úpravě Díla. </w:t>
      </w:r>
    </w:p>
    <w:p w:rsidR="005061E9" w:rsidRPr="005061E9" w:rsidRDefault="005061E9" w:rsidP="005061E9">
      <w:pPr>
        <w:pStyle w:val="rove3"/>
      </w:pPr>
      <w:r w:rsidRPr="00D22CD5">
        <w:t>Maximální rozsah Ostatních služeb je stanoven na 100 MD ro</w:t>
      </w:r>
      <w:r w:rsidRPr="005061E9">
        <w:t>čně.</w:t>
      </w:r>
    </w:p>
    <w:p w:rsidR="005061E9" w:rsidRPr="005061E9" w:rsidRDefault="005061E9" w:rsidP="005061E9">
      <w:pPr>
        <w:pStyle w:val="rove3"/>
      </w:pPr>
      <w:r>
        <w:t>Objednatel není zavázán</w:t>
      </w:r>
      <w:r w:rsidRPr="005061E9">
        <w:t xml:space="preserve"> k čerpání Ostatních služeb. </w:t>
      </w:r>
    </w:p>
    <w:p w:rsidR="005061E9" w:rsidRPr="005061E9" w:rsidRDefault="005061E9" w:rsidP="005061E9">
      <w:pPr>
        <w:pStyle w:val="rove2"/>
      </w:pPr>
      <w:r w:rsidRPr="005061E9">
        <w:t>Postup</w:t>
      </w:r>
    </w:p>
    <w:p w:rsidR="005061E9" w:rsidRPr="005061E9" w:rsidRDefault="001707C9" w:rsidP="00214583">
      <w:pPr>
        <w:pStyle w:val="rove3"/>
      </w:pPr>
      <w:r>
        <w:t>Objednatel je oprávněn</w:t>
      </w:r>
      <w:r w:rsidR="005061E9" w:rsidRPr="005061E9">
        <w:t xml:space="preserve"> Dodavateli doručit písemnou žádost obsahující podrobný věcný popis Ostatních služeb. Dodavatel je povinen předložit </w:t>
      </w:r>
      <w:r>
        <w:t>Objednateli</w:t>
      </w:r>
      <w:r w:rsidR="005061E9" w:rsidRPr="005061E9">
        <w:t xml:space="preserve"> do </w:t>
      </w:r>
      <w:r w:rsidR="005061E9" w:rsidRPr="001707C9">
        <w:t>5</w:t>
      </w:r>
      <w:r w:rsidR="005061E9" w:rsidRPr="005061E9">
        <w:t xml:space="preserve"> Pracovních dnů ode dne obdržení žádosti časový harmonogram poskytování příslušných Ostatních služeb, včetně závazného maximálního počtu hodin pracovníků Dodavatele potřebných</w:t>
      </w:r>
      <w:r w:rsidR="00A903B7">
        <w:br/>
      </w:r>
      <w:r w:rsidR="005061E9" w:rsidRPr="005061E9">
        <w:t xml:space="preserve">k poskytnutí požadovaných Ostatních služeb. V případě, že </w:t>
      </w:r>
      <w:r>
        <w:t>Objednatel</w:t>
      </w:r>
      <w:r w:rsidR="005061E9" w:rsidRPr="005061E9">
        <w:t xml:space="preserve"> bude souhlasit</w:t>
      </w:r>
      <w:r w:rsidR="00A903B7">
        <w:br/>
      </w:r>
      <w:r w:rsidR="005061E9" w:rsidRPr="005061E9">
        <w:t>s časovým harmonogramem (včetně závazného maximálního počtu hodin pracovníků Dodavatele), písemně potvrdí časový harmonogram Dodavateli; jinak Dodavatele vyzve</w:t>
      </w:r>
      <w:r w:rsidR="00A903B7">
        <w:br/>
      </w:r>
      <w:r w:rsidR="005061E9" w:rsidRPr="005061E9">
        <w:t xml:space="preserve">k jeho projednání. Poté, co </w:t>
      </w:r>
      <w:r>
        <w:t>Objednatel</w:t>
      </w:r>
      <w:r w:rsidR="005061E9" w:rsidRPr="005061E9">
        <w:t xml:space="preserve"> potvrdí Dodavateli časový harmonogram Ostatních služeb, je Dodavatel povinen poskytnout </w:t>
      </w:r>
      <w:r>
        <w:t>Objednateli</w:t>
      </w:r>
      <w:r w:rsidR="005061E9" w:rsidRPr="005061E9">
        <w:t xml:space="preserve"> Ostatní služby dle písemné žádosti </w:t>
      </w:r>
      <w:r>
        <w:t>Objednatele</w:t>
      </w:r>
      <w:r w:rsidR="005061E9" w:rsidRPr="005061E9">
        <w:t xml:space="preserve"> a potvrzeného časového harmonogramu. Pokud provedené Ostatní služby ovlivní či doplní Dílo, považují se za součást Díla se všemi právy a povinnostmi</w:t>
      </w:r>
      <w:r w:rsidR="00214583">
        <w:t xml:space="preserve"> </w:t>
      </w:r>
      <w:r w:rsidR="005061E9" w:rsidRPr="005061E9">
        <w:t xml:space="preserve">z toho vyplývajícími, pokud se podstatným způsobem nezmění rozsah nebo nasazení Díla. V případě nedodržení dohodnutého termínu poskytnutí Ostatních služeb je </w:t>
      </w:r>
      <w:r>
        <w:t xml:space="preserve">Objednatel </w:t>
      </w:r>
      <w:r w:rsidRPr="001707C9">
        <w:t>oprávněn</w:t>
      </w:r>
      <w:r w:rsidR="005061E9" w:rsidRPr="001707C9">
        <w:t xml:space="preserve"> nárokovat na Dodavateli smluvní pokutu ve výši 10% ceny příslušné objednané Ostatní služby. Za každých dalších 10 Pracovních dnů prodlení Dodavatele je </w:t>
      </w:r>
      <w:r>
        <w:t xml:space="preserve">Objednatel oprávněn </w:t>
      </w:r>
      <w:r w:rsidR="005061E9" w:rsidRPr="001707C9">
        <w:t>požadovat smluvní pokutu ve výši 10% ceny příslušné objednané Ostatní služby (tj. nad rámec již nárokované</w:t>
      </w:r>
      <w:r w:rsidR="005061E9" w:rsidRPr="005061E9">
        <w:t xml:space="preserve"> smluvní pokuty dle předchozí věty). Zaplacením smluvní pokuty není dotčen nárok na náhradu škody.</w:t>
      </w:r>
    </w:p>
    <w:p w:rsidR="005061E9" w:rsidRPr="00D22CD5" w:rsidRDefault="005061E9" w:rsidP="005061E9">
      <w:pPr>
        <w:pStyle w:val="rove3"/>
      </w:pPr>
      <w:r w:rsidRPr="005061E9">
        <w:t xml:space="preserve">Ustanovení </w:t>
      </w:r>
      <w:r w:rsidR="001707C9" w:rsidRPr="00D22CD5">
        <w:t>čl.</w:t>
      </w:r>
      <w:r w:rsidRPr="00D22CD5">
        <w:t xml:space="preserve"> 2. a 3. této </w:t>
      </w:r>
      <w:r w:rsidR="001707C9" w:rsidRPr="00D22CD5">
        <w:t>Dohody</w:t>
      </w:r>
      <w:r w:rsidRPr="00D22CD5">
        <w:t xml:space="preserve"> se při poskytování Ostatních služeb použijí v závislosti na jejich povaze obdobně. Dodavatel se zavazuje, že zajistí poskytování Ostatních služeb takovými pracovníky, jejichž zkušenosti, odborné znalosti a vzdělání zaručují maximální možnou efektivitu jejich poskytování.</w:t>
      </w:r>
    </w:p>
    <w:p w:rsidR="005061E9" w:rsidRPr="00D22CD5" w:rsidRDefault="005061E9" w:rsidP="005061E9">
      <w:pPr>
        <w:pStyle w:val="rove3"/>
      </w:pPr>
      <w:r w:rsidRPr="00D22CD5">
        <w:t xml:space="preserve">Pokud realizace Ostatních služeb způsobí nesoulad s Dokumentací Díla dle Přílohy C </w:t>
      </w:r>
      <w:r w:rsidR="001707C9" w:rsidRPr="00D22CD5">
        <w:t>Dohody</w:t>
      </w:r>
      <w:r w:rsidRPr="00D22CD5">
        <w:t xml:space="preserve">, provede Dodavatel aktualizaci dotčených částí jako součást Podpory Díla podle </w:t>
      </w:r>
      <w:r w:rsidR="001707C9" w:rsidRPr="00D22CD5">
        <w:t>čl.</w:t>
      </w:r>
      <w:r w:rsidRPr="00D22CD5">
        <w:t xml:space="preserve"> 3.2.1.</w:t>
      </w:r>
      <w:r w:rsidR="001707C9" w:rsidRPr="00D22CD5">
        <w:t xml:space="preserve"> </w:t>
      </w:r>
      <w:r w:rsidRPr="00D22CD5">
        <w:t xml:space="preserve">n). </w:t>
      </w:r>
    </w:p>
    <w:p w:rsidR="001707C9" w:rsidRPr="001707C9" w:rsidRDefault="001707C9" w:rsidP="00B96EF0">
      <w:pPr>
        <w:pStyle w:val="rove1"/>
      </w:pPr>
      <w:r w:rsidRPr="001707C9">
        <w:t>ceny a platební podmínky</w:t>
      </w:r>
    </w:p>
    <w:p w:rsidR="001707C9" w:rsidRPr="001707C9" w:rsidRDefault="001707C9" w:rsidP="00B96EF0">
      <w:pPr>
        <w:pStyle w:val="rove2"/>
        <w:keepNext/>
      </w:pPr>
      <w:r w:rsidRPr="001707C9">
        <w:t>Cena za Dílo a jeho implementaci</w:t>
      </w:r>
    </w:p>
    <w:p w:rsidR="001707C9" w:rsidRPr="001707C9" w:rsidRDefault="001707C9" w:rsidP="001707C9">
      <w:pPr>
        <w:pStyle w:val="rove3"/>
      </w:pPr>
      <w:r w:rsidRPr="00D22CD5">
        <w:t>Objednatel se zavazuje zaplatit Dodavateli za zhotovení Díla a poskytnutí Licence na Dílo dle čl. 2.1. a 2.2. této</w:t>
      </w:r>
      <w:r w:rsidRPr="001707C9">
        <w:t xml:space="preserve"> </w:t>
      </w:r>
      <w:r>
        <w:t>Dohody</w:t>
      </w:r>
      <w:r w:rsidRPr="001707C9">
        <w:t xml:space="preserve"> pevnou Cenu ve výši </w:t>
      </w:r>
      <w:r w:rsidRPr="001707C9">
        <w:rPr>
          <w:highlight w:val="yellow"/>
        </w:rPr>
        <w:t>[</w:t>
      </w:r>
      <w:r w:rsidRPr="00085B72">
        <w:rPr>
          <w:highlight w:val="yellow"/>
        </w:rPr>
        <w:t>DOPLNÍ DODAVATEL</w:t>
      </w:r>
      <w:r w:rsidRPr="001707C9">
        <w:rPr>
          <w:highlight w:val="yellow"/>
        </w:rPr>
        <w:t>]</w:t>
      </w:r>
      <w:r w:rsidRPr="001707C9">
        <w:t>,- Kč bez DPH,</w:t>
      </w:r>
      <w:r w:rsidR="00085B72">
        <w:t xml:space="preserve"> DPH ve výši </w:t>
      </w:r>
      <w:r w:rsidR="00085B72" w:rsidRPr="001707C9">
        <w:rPr>
          <w:highlight w:val="yellow"/>
        </w:rPr>
        <w:t>[</w:t>
      </w:r>
      <w:r w:rsidR="00085B72">
        <w:rPr>
          <w:highlight w:val="yellow"/>
        </w:rPr>
        <w:t>DOPLNÍ DODAVATEL</w:t>
      </w:r>
      <w:r w:rsidR="00085B72" w:rsidRPr="001707C9">
        <w:rPr>
          <w:highlight w:val="yellow"/>
        </w:rPr>
        <w:t>]</w:t>
      </w:r>
      <w:r w:rsidR="00085B72">
        <w:t xml:space="preserve"> %,</w:t>
      </w:r>
      <w:r w:rsidRPr="001707C9">
        <w:t xml:space="preserve"> tj. </w:t>
      </w:r>
      <w:r w:rsidRPr="001707C9">
        <w:rPr>
          <w:highlight w:val="yellow"/>
        </w:rPr>
        <w:t>[</w:t>
      </w:r>
      <w:r>
        <w:rPr>
          <w:highlight w:val="yellow"/>
        </w:rPr>
        <w:t>DOPLNÍ DODAVATEL</w:t>
      </w:r>
      <w:r w:rsidRPr="001707C9">
        <w:rPr>
          <w:highlight w:val="yellow"/>
        </w:rPr>
        <w:t>]</w:t>
      </w:r>
      <w:r w:rsidRPr="001707C9">
        <w:t>,- Kč včetně DPH (dále jen „</w:t>
      </w:r>
      <w:r w:rsidRPr="001707C9">
        <w:rPr>
          <w:b/>
        </w:rPr>
        <w:t>Cena za Dílo</w:t>
      </w:r>
      <w:r w:rsidRPr="001707C9">
        <w:t>“). V Ceně za Dílo je zahrnuta odměna Dodavatele za dodání Díla</w:t>
      </w:r>
      <w:r w:rsidR="00A903B7">
        <w:br/>
      </w:r>
      <w:r w:rsidRPr="001707C9">
        <w:t xml:space="preserve">a implementaci Díla a dokumentaci průběhu projektu i dokumentaci finálního Díla a licenční poplatek za Dílo. </w:t>
      </w:r>
    </w:p>
    <w:p w:rsidR="001707C9" w:rsidRPr="001707C9" w:rsidRDefault="001707C9" w:rsidP="001707C9">
      <w:pPr>
        <w:pStyle w:val="rove3"/>
      </w:pPr>
      <w:r w:rsidRPr="001707C9">
        <w:t xml:space="preserve">Cena za Dílo bude hrazena po částech takto: </w:t>
      </w:r>
    </w:p>
    <w:p w:rsidR="001707C9" w:rsidRPr="001707C9" w:rsidRDefault="001707C9" w:rsidP="00A903B7">
      <w:pPr>
        <w:numPr>
          <w:ilvl w:val="0"/>
          <w:numId w:val="159"/>
        </w:numPr>
        <w:tabs>
          <w:tab w:val="clear" w:pos="742"/>
          <w:tab w:val="left" w:pos="0"/>
          <w:tab w:val="left" w:pos="1418"/>
        </w:tabs>
        <w:spacing w:after="120"/>
        <w:ind w:left="1276" w:hanging="567"/>
        <w:jc w:val="both"/>
        <w:rPr>
          <w:rFonts w:ascii="Segoe UI" w:hAnsi="Segoe UI" w:cs="Segoe UI"/>
          <w:i w:val="0"/>
        </w:rPr>
      </w:pPr>
      <w:r w:rsidRPr="001707C9">
        <w:rPr>
          <w:rFonts w:ascii="Segoe UI" w:hAnsi="Segoe UI" w:cs="Segoe UI"/>
          <w:i w:val="0"/>
        </w:rPr>
        <w:t>Dodavateli nebudou poskytovány zálohy.</w:t>
      </w:r>
    </w:p>
    <w:p w:rsidR="001707C9" w:rsidRPr="001707C9" w:rsidRDefault="001707C9" w:rsidP="00A903B7">
      <w:pPr>
        <w:numPr>
          <w:ilvl w:val="0"/>
          <w:numId w:val="159"/>
        </w:numPr>
        <w:tabs>
          <w:tab w:val="clear" w:pos="742"/>
          <w:tab w:val="left" w:pos="0"/>
          <w:tab w:val="left" w:pos="1418"/>
        </w:tabs>
        <w:spacing w:after="120"/>
        <w:ind w:left="1276" w:hanging="567"/>
        <w:jc w:val="both"/>
        <w:rPr>
          <w:rFonts w:ascii="Segoe UI" w:hAnsi="Segoe UI" w:cs="Segoe UI"/>
          <w:i w:val="0"/>
        </w:rPr>
      </w:pPr>
      <w:r w:rsidRPr="001707C9">
        <w:rPr>
          <w:rFonts w:ascii="Segoe UI" w:hAnsi="Segoe UI" w:cs="Segoe UI"/>
          <w:i w:val="0"/>
        </w:rPr>
        <w:t>Dodavateli bude cena za Dílo hrazena v souladu s harmonogramem uvedeným</w:t>
      </w:r>
      <w:r w:rsidR="00A903B7">
        <w:rPr>
          <w:rFonts w:ascii="Segoe UI" w:hAnsi="Segoe UI" w:cs="Segoe UI"/>
          <w:i w:val="0"/>
        </w:rPr>
        <w:br/>
      </w:r>
      <w:r w:rsidRPr="001707C9">
        <w:rPr>
          <w:rFonts w:ascii="Segoe UI" w:hAnsi="Segoe UI" w:cs="Segoe UI"/>
          <w:i w:val="0"/>
        </w:rPr>
        <w:t>v </w:t>
      </w:r>
      <w:r w:rsidR="00214583">
        <w:rPr>
          <w:rFonts w:ascii="Segoe UI" w:hAnsi="Segoe UI" w:cs="Segoe UI"/>
          <w:i w:val="0"/>
        </w:rPr>
        <w:t>Příloze E</w:t>
      </w:r>
      <w:r w:rsidRPr="00D22CD5">
        <w:rPr>
          <w:rFonts w:ascii="Segoe UI" w:hAnsi="Segoe UI" w:cs="Segoe UI"/>
          <w:i w:val="0"/>
        </w:rPr>
        <w:t xml:space="preserve"> této</w:t>
      </w:r>
      <w:r w:rsidRPr="001707C9">
        <w:rPr>
          <w:rFonts w:ascii="Segoe UI" w:hAnsi="Segoe UI" w:cs="Segoe UI"/>
          <w:i w:val="0"/>
        </w:rPr>
        <w:t xml:space="preserve"> </w:t>
      </w:r>
      <w:r>
        <w:rPr>
          <w:rFonts w:ascii="Segoe UI" w:hAnsi="Segoe UI" w:cs="Segoe UI"/>
          <w:i w:val="0"/>
        </w:rPr>
        <w:t>Dohody</w:t>
      </w:r>
      <w:r w:rsidRPr="001707C9">
        <w:rPr>
          <w:rFonts w:ascii="Segoe UI" w:hAnsi="Segoe UI" w:cs="Segoe UI"/>
          <w:i w:val="0"/>
        </w:rPr>
        <w:t>.</w:t>
      </w:r>
      <w:r w:rsidRPr="001707C9" w:rsidDel="00A067F9">
        <w:rPr>
          <w:rFonts w:ascii="Segoe UI" w:hAnsi="Segoe UI" w:cs="Segoe UI"/>
          <w:i w:val="0"/>
        </w:rPr>
        <w:t xml:space="preserve"> </w:t>
      </w:r>
    </w:p>
    <w:p w:rsidR="001707C9" w:rsidRPr="001707C9" w:rsidRDefault="001707C9" w:rsidP="001707C9">
      <w:pPr>
        <w:pStyle w:val="rove3"/>
      </w:pPr>
      <w:r w:rsidRPr="001707C9">
        <w:t>Příslušná část Ceny za Dílo je splatná vždy do 30 dnů od doručení příslušného daňového dokladu.</w:t>
      </w:r>
    </w:p>
    <w:p w:rsidR="001707C9" w:rsidRPr="001707C9" w:rsidRDefault="001707C9" w:rsidP="001707C9">
      <w:pPr>
        <w:pStyle w:val="rove3"/>
      </w:pPr>
      <w:r w:rsidRPr="001707C9">
        <w:t>Součástí ceny Díla jsou i služby a dodávky, které v Zadávací dokumentaci</w:t>
      </w:r>
      <w:r w:rsidR="00EB5BE5">
        <w:br/>
      </w:r>
      <w:r w:rsidRPr="001707C9">
        <w:t>nebo</w:t>
      </w:r>
      <w:r w:rsidR="00EB5BE5">
        <w:t xml:space="preserve"> </w:t>
      </w:r>
      <w:r w:rsidRPr="001707C9">
        <w:t xml:space="preserve">v této </w:t>
      </w:r>
      <w:r>
        <w:t>Dohodě</w:t>
      </w:r>
      <w:r w:rsidRPr="001707C9">
        <w:t xml:space="preserve"> nejsou výslovně uvedeny, ale Dodavatel jakožto odborník o nich ví nebo má vědět, že jsou nezbytné pro řádné provedení Díla. Dodavatel nese veškeré náklady nutně nebo účelně vynaložené při plnění závazku z této </w:t>
      </w:r>
      <w:r>
        <w:t>Dohody</w:t>
      </w:r>
      <w:r w:rsidRPr="001707C9">
        <w:t xml:space="preserve"> včetně správních poplatků.</w:t>
      </w:r>
    </w:p>
    <w:p w:rsidR="001707C9" w:rsidRPr="001707C9" w:rsidRDefault="001707C9" w:rsidP="001707C9">
      <w:pPr>
        <w:pStyle w:val="rove2"/>
      </w:pPr>
      <w:r w:rsidRPr="001707C9">
        <w:t>Cena za Podporu Díla</w:t>
      </w:r>
    </w:p>
    <w:p w:rsidR="001707C9" w:rsidRPr="001707C9" w:rsidRDefault="001707C9" w:rsidP="001707C9">
      <w:pPr>
        <w:pStyle w:val="rove3"/>
      </w:pPr>
      <w:r>
        <w:t>Objednatel</w:t>
      </w:r>
      <w:r w:rsidRPr="001707C9">
        <w:t xml:space="preserve"> se zavazuje zaplatit Dodavateli za Podporu Díla Cenu stanovenou</w:t>
      </w:r>
      <w:r w:rsidR="00A903B7">
        <w:br/>
      </w:r>
      <w:r w:rsidRPr="001707C9">
        <w:t xml:space="preserve">dle tohoto </w:t>
      </w:r>
      <w:r w:rsidRPr="00D22CD5">
        <w:t>čl. 5.</w:t>
      </w:r>
      <w:r w:rsidRPr="001707C9">
        <w:t xml:space="preserve"> (dále jen „</w:t>
      </w:r>
      <w:r w:rsidRPr="001707C9">
        <w:rPr>
          <w:b/>
        </w:rPr>
        <w:t>Cena za Podporu Díla</w:t>
      </w:r>
      <w:r w:rsidRPr="001707C9">
        <w:t>“).</w:t>
      </w:r>
    </w:p>
    <w:p w:rsidR="001707C9" w:rsidRPr="001707C9" w:rsidRDefault="001707C9" w:rsidP="001707C9">
      <w:pPr>
        <w:pStyle w:val="rove3"/>
      </w:pPr>
      <w:r w:rsidRPr="001707C9">
        <w:t xml:space="preserve">Roční Cena za Podporu Díla po dobu od počátku 1. měsíce po Akceptaci Díla se sjednává ve výši </w:t>
      </w:r>
      <w:r w:rsidRPr="001707C9">
        <w:rPr>
          <w:highlight w:val="yellow"/>
        </w:rPr>
        <w:t>[</w:t>
      </w:r>
      <w:r>
        <w:rPr>
          <w:highlight w:val="yellow"/>
        </w:rPr>
        <w:t>DOPLNÍ DODAVATEL</w:t>
      </w:r>
      <w:r w:rsidRPr="001707C9">
        <w:rPr>
          <w:highlight w:val="yellow"/>
        </w:rPr>
        <w:t>]</w:t>
      </w:r>
      <w:r w:rsidRPr="001707C9">
        <w:t>,- Kč bez DPH,</w:t>
      </w:r>
      <w:r w:rsidR="00085B72">
        <w:t xml:space="preserve"> DPH ve výši </w:t>
      </w:r>
      <w:r w:rsidR="00085B72" w:rsidRPr="001707C9">
        <w:rPr>
          <w:highlight w:val="yellow"/>
        </w:rPr>
        <w:t>[</w:t>
      </w:r>
      <w:r w:rsidR="00085B72">
        <w:rPr>
          <w:highlight w:val="yellow"/>
        </w:rPr>
        <w:t>DOPLNÍ DODAVATEL</w:t>
      </w:r>
      <w:r w:rsidR="00085B72" w:rsidRPr="001707C9">
        <w:rPr>
          <w:highlight w:val="yellow"/>
        </w:rPr>
        <w:t>]</w:t>
      </w:r>
      <w:r w:rsidR="00085B72">
        <w:t xml:space="preserve"> %,</w:t>
      </w:r>
      <w:r w:rsidRPr="001707C9">
        <w:t xml:space="preserve"> tj., </w:t>
      </w:r>
      <w:r w:rsidRPr="001707C9">
        <w:rPr>
          <w:highlight w:val="yellow"/>
        </w:rPr>
        <w:t>[</w:t>
      </w:r>
      <w:r>
        <w:rPr>
          <w:highlight w:val="yellow"/>
        </w:rPr>
        <w:t>DOPLNÍ DODAVATEL</w:t>
      </w:r>
      <w:r w:rsidRPr="001707C9">
        <w:rPr>
          <w:highlight w:val="yellow"/>
        </w:rPr>
        <w:t>]</w:t>
      </w:r>
      <w:r w:rsidRPr="001707C9">
        <w:t>,- Kč včetně DPH.</w:t>
      </w:r>
    </w:p>
    <w:p w:rsidR="001707C9" w:rsidRPr="001707C9" w:rsidRDefault="001707C9" w:rsidP="001707C9">
      <w:pPr>
        <w:pStyle w:val="rove3"/>
      </w:pPr>
      <w:r w:rsidRPr="001707C9">
        <w:t>Roční Cena za Podporu Díla bude hrazena v rovnoměrných pololetních platbách</w:t>
      </w:r>
      <w:r w:rsidR="00A903B7">
        <w:br/>
      </w:r>
      <w:r w:rsidRPr="001707C9">
        <w:t>(vždy v červnu a prosinci kalendářního roku).</w:t>
      </w:r>
    </w:p>
    <w:p w:rsidR="001707C9" w:rsidRPr="001707C9" w:rsidRDefault="001707C9" w:rsidP="001707C9">
      <w:pPr>
        <w:pStyle w:val="rove3"/>
      </w:pPr>
      <w:r w:rsidRPr="001707C9">
        <w:t>Příslušná pololetní platba Ceny za Podporu Díla je splatná vždy do 30. dne po skončení kalendářního pololetí, za které byla služba Podpory Díla poskytnuta s výjimkou druhého kalendářního pololetí (tj. červenec až prosinec příslušného roku), které bude splatné</w:t>
      </w:r>
      <w:r w:rsidR="00A903B7">
        <w:br/>
      </w:r>
      <w:r w:rsidRPr="001707C9">
        <w:t xml:space="preserve">ne dříve než 1. března následujícího kalendářního roku. </w:t>
      </w:r>
    </w:p>
    <w:p w:rsidR="001707C9" w:rsidDel="00A64868" w:rsidRDefault="001707C9" w:rsidP="001707C9">
      <w:pPr>
        <w:pStyle w:val="rove3"/>
        <w:rPr>
          <w:del w:id="8" w:author="Autor"/>
        </w:rPr>
      </w:pPr>
      <w:del w:id="9" w:author="Autor">
        <w:r w:rsidRPr="001707C9" w:rsidDel="00A64868">
          <w:delText xml:space="preserve">Fakturace budou prováděny </w:delText>
        </w:r>
        <w:r w:rsidRPr="00EF2579" w:rsidDel="00A64868">
          <w:delText>zvlášť za upgrady Díla a zvlášť za poskytnuté služby.</w:delText>
        </w:r>
        <w:r w:rsidRPr="001707C9" w:rsidDel="00A64868">
          <w:delText xml:space="preserve"> </w:delText>
        </w:r>
      </w:del>
    </w:p>
    <w:p w:rsidR="00AE5B82" w:rsidRPr="001707C9" w:rsidRDefault="00AE5B82" w:rsidP="00AE5B82">
      <w:pPr>
        <w:pStyle w:val="rove3"/>
      </w:pPr>
      <w:r>
        <w:t>Provozní podpora za část Díla poplatková agenda bude hrazena po akceptaci plnění poplatková agenda za příslušné období poskytnuté podpory.</w:t>
      </w:r>
    </w:p>
    <w:p w:rsidR="00AE5B82" w:rsidRPr="001707C9" w:rsidRDefault="00AE5B82" w:rsidP="00A90A1B">
      <w:pPr>
        <w:pStyle w:val="rove3"/>
        <w:numPr>
          <w:ilvl w:val="0"/>
          <w:numId w:val="0"/>
        </w:numPr>
        <w:ind w:left="710"/>
        <w:jc w:val="right"/>
      </w:pPr>
    </w:p>
    <w:p w:rsidR="001707C9" w:rsidRPr="001707C9" w:rsidRDefault="001707C9" w:rsidP="00EF2579">
      <w:pPr>
        <w:pStyle w:val="rove2"/>
      </w:pPr>
      <w:r w:rsidRPr="001707C9">
        <w:t>Cena za Ostatní služby</w:t>
      </w:r>
    </w:p>
    <w:p w:rsidR="001707C9" w:rsidRPr="001707C9" w:rsidRDefault="00EF2579" w:rsidP="00EF2579">
      <w:pPr>
        <w:pStyle w:val="rove3"/>
      </w:pPr>
      <w:bookmarkStart w:id="10" w:name="_Toc373046367"/>
      <w:bookmarkStart w:id="11" w:name="_Toc373064804"/>
      <w:bookmarkStart w:id="12" w:name="_Toc373113764"/>
      <w:bookmarkStart w:id="13" w:name="_Toc380912832"/>
      <w:bookmarkStart w:id="14" w:name="_Toc445526922"/>
      <w:bookmarkStart w:id="15" w:name="_Toc469121099"/>
      <w:r>
        <w:t>Objednatel</w:t>
      </w:r>
      <w:r w:rsidR="001707C9" w:rsidRPr="001707C9">
        <w:t xml:space="preserve"> se zavazuje zaplatit Dodavateli za poskytování Ostatních služeb cenu určenou dle tohoto </w:t>
      </w:r>
      <w:r w:rsidR="00746F1D">
        <w:t>čl.</w:t>
      </w:r>
      <w:r w:rsidR="001707C9" w:rsidRPr="001707C9">
        <w:t xml:space="preserve"> </w:t>
      </w:r>
      <w:r w:rsidR="00746F1D">
        <w:t>Dohody</w:t>
      </w:r>
      <w:r w:rsidR="001707C9" w:rsidRPr="001707C9">
        <w:t xml:space="preserve"> (dále jen „</w:t>
      </w:r>
      <w:r w:rsidR="001707C9" w:rsidRPr="001707C9">
        <w:rPr>
          <w:b/>
        </w:rPr>
        <w:t>Cena za Ostatní služby</w:t>
      </w:r>
      <w:r w:rsidR="001707C9" w:rsidRPr="001707C9">
        <w:t xml:space="preserve">“). </w:t>
      </w:r>
    </w:p>
    <w:p w:rsidR="001707C9" w:rsidRPr="001707C9" w:rsidRDefault="001707C9" w:rsidP="00EF2579">
      <w:pPr>
        <w:pStyle w:val="rove3"/>
      </w:pPr>
      <w:r w:rsidRPr="001707C9">
        <w:t>Výše Ceny za Ostatní služby bude určena jako součin (i) pevné hodinové sazby</w:t>
      </w:r>
      <w:r w:rsidR="00003C4B">
        <w:br/>
      </w:r>
      <w:r w:rsidRPr="001707C9">
        <w:t xml:space="preserve">ve výši </w:t>
      </w:r>
      <w:r w:rsidRPr="001707C9">
        <w:rPr>
          <w:highlight w:val="yellow"/>
        </w:rPr>
        <w:t>[</w:t>
      </w:r>
      <w:r w:rsidR="00746F1D">
        <w:rPr>
          <w:highlight w:val="yellow"/>
        </w:rPr>
        <w:t>DOPLNÍ DODAVATEL</w:t>
      </w:r>
      <w:r w:rsidRPr="001707C9">
        <w:rPr>
          <w:highlight w:val="yellow"/>
        </w:rPr>
        <w:t>]</w:t>
      </w:r>
      <w:r w:rsidRPr="001707C9">
        <w:t xml:space="preserve">,- Kč bez DPH, DPH ve výši </w:t>
      </w:r>
      <w:r w:rsidRPr="001707C9">
        <w:rPr>
          <w:highlight w:val="yellow"/>
        </w:rPr>
        <w:t>[</w:t>
      </w:r>
      <w:r w:rsidR="00746F1D">
        <w:rPr>
          <w:highlight w:val="yellow"/>
        </w:rPr>
        <w:t>DOPLNÍ DODAVATEL</w:t>
      </w:r>
      <w:r w:rsidRPr="001707C9">
        <w:rPr>
          <w:highlight w:val="yellow"/>
        </w:rPr>
        <w:t>]</w:t>
      </w:r>
      <w:r w:rsidRPr="001707C9">
        <w:t xml:space="preserve"> %, tj., </w:t>
      </w:r>
      <w:r w:rsidRPr="001707C9">
        <w:rPr>
          <w:highlight w:val="yellow"/>
        </w:rPr>
        <w:t>[</w:t>
      </w:r>
      <w:r w:rsidR="00746F1D">
        <w:rPr>
          <w:highlight w:val="yellow"/>
        </w:rPr>
        <w:t>DOPLNÍ DODAVATEL</w:t>
      </w:r>
      <w:r w:rsidRPr="001707C9">
        <w:rPr>
          <w:highlight w:val="yellow"/>
        </w:rPr>
        <w:t>]</w:t>
      </w:r>
      <w:r w:rsidRPr="001707C9">
        <w:t xml:space="preserve">,- Kč, tedy celkem </w:t>
      </w:r>
      <w:r w:rsidRPr="001707C9">
        <w:rPr>
          <w:highlight w:val="yellow"/>
        </w:rPr>
        <w:t>[</w:t>
      </w:r>
      <w:r w:rsidR="00746F1D">
        <w:rPr>
          <w:highlight w:val="yellow"/>
        </w:rPr>
        <w:t>DOPLNÍ DODAVATEL</w:t>
      </w:r>
      <w:r w:rsidRPr="001707C9">
        <w:rPr>
          <w:highlight w:val="yellow"/>
        </w:rPr>
        <w:t>]</w:t>
      </w:r>
      <w:r w:rsidRPr="001707C9">
        <w:t>,- Kč včetně DPH a (ii) počtu hodin skutečně vynaložených ze strany pracovníků Dodavatele. Přílohou daňového dokladu musí být vždy výkaz skutečně poskytnutých Ostatních služeb.</w:t>
      </w:r>
    </w:p>
    <w:bookmarkEnd w:id="10"/>
    <w:bookmarkEnd w:id="11"/>
    <w:bookmarkEnd w:id="12"/>
    <w:bookmarkEnd w:id="13"/>
    <w:bookmarkEnd w:id="14"/>
    <w:bookmarkEnd w:id="15"/>
    <w:p w:rsidR="001707C9" w:rsidRPr="001707C9" w:rsidRDefault="001707C9" w:rsidP="00EF2579">
      <w:pPr>
        <w:pStyle w:val="rove3"/>
      </w:pPr>
      <w:r w:rsidRPr="001707C9">
        <w:t xml:space="preserve">Cena za Ostatní služby je splatná dle jednotlivých písemných žádostí, resp. objednávek, </w:t>
      </w:r>
      <w:r w:rsidR="00746F1D">
        <w:t>Objednatel</w:t>
      </w:r>
      <w:r w:rsidRPr="001707C9">
        <w:t xml:space="preserve"> o poskytnutí Ostatních služeb vždy do třicátého dne po skončení kalendářního měsíce, ve kterém byly příslušné Ostatní služby akceptovány, s výjimkou období prosince až února následujícího kalendářního roku, které bude splatné ne dříve než 1. března následujícího kalendářního roku.</w:t>
      </w:r>
    </w:p>
    <w:p w:rsidR="001707C9" w:rsidRPr="001707C9" w:rsidRDefault="001707C9" w:rsidP="00EF2579">
      <w:pPr>
        <w:pStyle w:val="rove3"/>
      </w:pPr>
      <w:r w:rsidRPr="001707C9">
        <w:t xml:space="preserve">Fakturace budou prováděny zvlášť za Upgrady Díla a zvlášť za poskytnuté služby. </w:t>
      </w:r>
    </w:p>
    <w:p w:rsidR="001707C9" w:rsidRPr="001707C9" w:rsidRDefault="001707C9" w:rsidP="00746F1D">
      <w:pPr>
        <w:pStyle w:val="rove2"/>
      </w:pPr>
      <w:r w:rsidRPr="001707C9">
        <w:t>Společná ustanovení</w:t>
      </w:r>
    </w:p>
    <w:p w:rsidR="001707C9" w:rsidRPr="001707C9" w:rsidRDefault="001707C9" w:rsidP="00746F1D">
      <w:pPr>
        <w:pStyle w:val="rove3"/>
      </w:pPr>
      <w:r w:rsidRPr="001707C9">
        <w:t xml:space="preserve">Veškeré ceny </w:t>
      </w:r>
      <w:r w:rsidRPr="00D22CD5">
        <w:t>uvedené v</w:t>
      </w:r>
      <w:r w:rsidR="00746F1D" w:rsidRPr="00D22CD5">
        <w:t> čl.</w:t>
      </w:r>
      <w:r w:rsidRPr="00D22CD5">
        <w:t xml:space="preserve"> 5.1., 5.2. a 5.3. této</w:t>
      </w:r>
      <w:r w:rsidRPr="001707C9">
        <w:t xml:space="preserve"> </w:t>
      </w:r>
      <w:r w:rsidR="00746F1D">
        <w:t>Dohody</w:t>
      </w:r>
      <w:r w:rsidRPr="001707C9">
        <w:t xml:space="preserve"> (dále jen „</w:t>
      </w:r>
      <w:r w:rsidRPr="001707C9">
        <w:rPr>
          <w:b/>
        </w:rPr>
        <w:t>Ceny</w:t>
      </w:r>
      <w:r w:rsidRPr="001707C9">
        <w:t xml:space="preserve">“) jsou splatné vždy na základě Dodavatelem řádně vystavených </w:t>
      </w:r>
      <w:r w:rsidR="00D22CD5">
        <w:t>daňových dokladů</w:t>
      </w:r>
      <w:r w:rsidR="00D22CD5" w:rsidRPr="001707C9">
        <w:t xml:space="preserve"> </w:t>
      </w:r>
      <w:r w:rsidRPr="001707C9">
        <w:t>se splatností uvedenou výše.</w:t>
      </w:r>
    </w:p>
    <w:p w:rsidR="001707C9" w:rsidRPr="001707C9" w:rsidRDefault="001707C9" w:rsidP="00746F1D">
      <w:pPr>
        <w:pStyle w:val="rove3"/>
      </w:pPr>
      <w:r w:rsidRPr="001707C9">
        <w:t xml:space="preserve">Ceny jsou vyčísleny bez DPH, výše DPH a včetně DPH. K uvedeným Cenám bude připočtena DPH ve výši dle platných právních předpisů ke dni uskutečnění zdanitelného plnění (toto je jediný okamžik, kdy může dojít ke změně či překročení ujednaných Cen, tedy dojde-li ke změně zákonné sazby DPH). </w:t>
      </w:r>
      <w:r w:rsidR="00D22CD5">
        <w:t>Daňové doklady</w:t>
      </w:r>
      <w:r w:rsidR="00D22CD5" w:rsidRPr="001707C9">
        <w:t xml:space="preserve"> </w:t>
      </w:r>
      <w:r w:rsidRPr="001707C9">
        <w:t xml:space="preserve">předkládané </w:t>
      </w:r>
      <w:r w:rsidR="00746F1D">
        <w:t>Objednateli</w:t>
      </w:r>
      <w:r w:rsidR="00003C4B">
        <w:br/>
      </w:r>
      <w:r w:rsidRPr="001707C9">
        <w:t xml:space="preserve">ze strany Dodavatele musí obsahovat veškeré náležitosti předepsané právními předpisy České republiky a detailní popis plnění poskytnutého a fakturovaného Dodavatelem. Plnění musí být akceptováno ze strany </w:t>
      </w:r>
      <w:r w:rsidR="00746F1D">
        <w:t>Objednatele</w:t>
      </w:r>
      <w:r w:rsidRPr="001707C9">
        <w:t xml:space="preserve"> dle podmínek ujednaných výše (vydání písemného akceptačního protokolu). Všechny platby dle této </w:t>
      </w:r>
      <w:r w:rsidR="00746F1D">
        <w:t>Dohody</w:t>
      </w:r>
      <w:r w:rsidRPr="001707C9">
        <w:t xml:space="preserve"> budou hrazeny přímo na bankovní účet Dodavatele vedený u banky v České republice a</w:t>
      </w:r>
      <w:r w:rsidR="00214583">
        <w:t> </w:t>
      </w:r>
      <w:r w:rsidRPr="001707C9">
        <w:t>specifikovaný</w:t>
      </w:r>
      <w:r w:rsidR="00214583">
        <w:t xml:space="preserve"> </w:t>
      </w:r>
      <w:r w:rsidRPr="001707C9">
        <w:t>na příslušné</w:t>
      </w:r>
      <w:r w:rsidR="00D22CD5">
        <w:t>m daňovém dokladu</w:t>
      </w:r>
      <w:r w:rsidRPr="001707C9">
        <w:t xml:space="preserve">. Veškeré úhrady ze strany </w:t>
      </w:r>
      <w:r w:rsidR="00746F1D">
        <w:t>Objednatele</w:t>
      </w:r>
      <w:r w:rsidRPr="001707C9">
        <w:t xml:space="preserve"> ve prospěch Dodavatele na základě této </w:t>
      </w:r>
      <w:r w:rsidR="00746F1D">
        <w:t>Dohody</w:t>
      </w:r>
      <w:r w:rsidRPr="001707C9">
        <w:t xml:space="preserve"> budou pokládány za provedené ke dni,</w:t>
      </w:r>
      <w:r w:rsidR="00003C4B">
        <w:br/>
      </w:r>
      <w:r w:rsidRPr="001707C9">
        <w:t>k němuž budou příslušné finanční prostředky představující příslušnou úhradu odepsány</w:t>
      </w:r>
      <w:r w:rsidR="00003C4B">
        <w:br/>
      </w:r>
      <w:r w:rsidRPr="001707C9">
        <w:t xml:space="preserve">z účtu </w:t>
      </w:r>
      <w:r w:rsidR="00746F1D">
        <w:t>Objednatele</w:t>
      </w:r>
      <w:r w:rsidRPr="001707C9">
        <w:t xml:space="preserve">. </w:t>
      </w:r>
    </w:p>
    <w:p w:rsidR="001707C9" w:rsidRPr="001707C9" w:rsidRDefault="001707C9" w:rsidP="00746F1D">
      <w:pPr>
        <w:pStyle w:val="rove3"/>
      </w:pPr>
      <w:r w:rsidRPr="001707C9">
        <w:t xml:space="preserve">Ceny uvedené </w:t>
      </w:r>
      <w:r w:rsidRPr="00D22CD5">
        <w:t>v</w:t>
      </w:r>
      <w:r w:rsidR="00746F1D" w:rsidRPr="00D22CD5">
        <w:t> čl.</w:t>
      </w:r>
      <w:r w:rsidRPr="00D22CD5">
        <w:t xml:space="preserve"> 5. této</w:t>
      </w:r>
      <w:r w:rsidRPr="001707C9">
        <w:t xml:space="preserve"> </w:t>
      </w:r>
      <w:r w:rsidR="00746F1D">
        <w:t>Dohody</w:t>
      </w:r>
      <w:r w:rsidRPr="001707C9">
        <w:t xml:space="preserve"> jsou pevné, konečné a nepřekročitelné (s výjimkou zákonné změny sazby DPH, jak je uvedeno v předchozím </w:t>
      </w:r>
      <w:r w:rsidR="00746F1D">
        <w:t xml:space="preserve">čl.) </w:t>
      </w:r>
      <w:r w:rsidR="00D22CD5">
        <w:t xml:space="preserve">a </w:t>
      </w:r>
      <w:r w:rsidRPr="001707C9">
        <w:t xml:space="preserve">jsou v nich zahrnuty veškeré náklady vzniklé Dodavateli v souvislosti s plněním dle této </w:t>
      </w:r>
      <w:r w:rsidR="00746F1D">
        <w:t>Dohody</w:t>
      </w:r>
      <w:r w:rsidRPr="001707C9">
        <w:t xml:space="preserve">. </w:t>
      </w:r>
    </w:p>
    <w:p w:rsidR="001707C9" w:rsidRPr="001707C9" w:rsidRDefault="001707C9" w:rsidP="00746F1D">
      <w:pPr>
        <w:pStyle w:val="rove3"/>
      </w:pPr>
      <w:r w:rsidRPr="001707C9">
        <w:t xml:space="preserve">V případě, že </w:t>
      </w:r>
      <w:r w:rsidR="00746F1D">
        <w:t>Objednatel</w:t>
      </w:r>
      <w:r w:rsidRPr="001707C9">
        <w:t xml:space="preserve"> bude v souvislosti s úhradami prováděnými ve prospěch Dodavatele dle této </w:t>
      </w:r>
      <w:r w:rsidR="00746F1D">
        <w:t>Dohody</w:t>
      </w:r>
      <w:r w:rsidRPr="001707C9">
        <w:t xml:space="preserve"> </w:t>
      </w:r>
      <w:r w:rsidR="00746F1D">
        <w:t>povinen</w:t>
      </w:r>
      <w:r w:rsidRPr="001707C9">
        <w:t xml:space="preserve"> provést jakékoliv</w:t>
      </w:r>
      <w:r w:rsidR="00EB5BE5">
        <w:t xml:space="preserve"> srážky daní nebo jiných částek</w:t>
      </w:r>
      <w:r w:rsidR="00EB5BE5">
        <w:br/>
      </w:r>
      <w:r w:rsidRPr="001707C9">
        <w:t xml:space="preserve">nebo zajištění daně, souhlasí Dodavatel s tím, aby </w:t>
      </w:r>
      <w:r w:rsidR="00746F1D">
        <w:t>Objednatel takové srážky prováděl</w:t>
      </w:r>
      <w:r w:rsidRPr="001707C9">
        <w:t xml:space="preserve">. </w:t>
      </w:r>
      <w:r w:rsidR="00746F1D">
        <w:t>Objednatel</w:t>
      </w:r>
      <w:r w:rsidRPr="001707C9">
        <w:t xml:space="preserve"> se zavazuje, že bude Dodavatele informovat o veškerých takových srážkách</w:t>
      </w:r>
      <w:r w:rsidR="00EB5BE5">
        <w:br/>
      </w:r>
      <w:r w:rsidRPr="001707C9">
        <w:t>a poskytne Dodavateli doklady prokazující provedení veškerých takových srážek.</w:t>
      </w:r>
    </w:p>
    <w:p w:rsidR="001707C9" w:rsidRPr="0045055F" w:rsidRDefault="001707C9" w:rsidP="00746F1D">
      <w:pPr>
        <w:pStyle w:val="rove3"/>
      </w:pPr>
      <w:r w:rsidRPr="0045055F">
        <w:t xml:space="preserve">Stanoví-li tato </w:t>
      </w:r>
      <w:r w:rsidR="0045055F">
        <w:t>Dohoda</w:t>
      </w:r>
      <w:r w:rsidRPr="0045055F">
        <w:t xml:space="preserve"> Dodavateli jakékoliv plnění v určité stanovené lhůtě, a to uvedené v této </w:t>
      </w:r>
      <w:r w:rsidR="0045055F">
        <w:t>Dohodě</w:t>
      </w:r>
      <w:r w:rsidRPr="0045055F">
        <w:t xml:space="preserve"> či jinak stanovené, je </w:t>
      </w:r>
      <w:r w:rsidR="0045055F">
        <w:t>Objednatel</w:t>
      </w:r>
      <w:r w:rsidRPr="0045055F">
        <w:t xml:space="preserve"> oprávněn nárokovat po Dodavateli smluvní pokutu za každý byť započatý den prodlení ve výši </w:t>
      </w:r>
      <w:r w:rsidR="007C4DDA">
        <w:t>5000 Kč.</w:t>
      </w:r>
      <w:r w:rsidRPr="0045055F">
        <w:t xml:space="preserve">  </w:t>
      </w:r>
    </w:p>
    <w:p w:rsidR="001707C9" w:rsidRPr="001707C9" w:rsidRDefault="001707C9" w:rsidP="001707C9">
      <w:pPr>
        <w:pStyle w:val="Legal3L1"/>
        <w:tabs>
          <w:tab w:val="clear" w:pos="360"/>
        </w:tabs>
        <w:spacing w:before="240"/>
        <w:ind w:left="708"/>
        <w:jc w:val="both"/>
        <w:rPr>
          <w:rFonts w:ascii="Segoe UI" w:hAnsi="Segoe UI" w:cs="Segoe UI"/>
          <w:sz w:val="20"/>
          <w:lang w:val="cs-CZ"/>
        </w:rPr>
      </w:pPr>
      <w:r w:rsidRPr="001707C9">
        <w:rPr>
          <w:rFonts w:ascii="Segoe UI" w:hAnsi="Segoe UI" w:cs="Segoe UI"/>
          <w:sz w:val="20"/>
          <w:lang w:val="cs-CZ"/>
        </w:rPr>
        <w:t xml:space="preserve">Tento </w:t>
      </w:r>
      <w:r w:rsidR="0045055F">
        <w:rPr>
          <w:rFonts w:ascii="Segoe UI" w:hAnsi="Segoe UI" w:cs="Segoe UI"/>
          <w:sz w:val="20"/>
          <w:lang w:val="cs-CZ"/>
        </w:rPr>
        <w:t>čl.</w:t>
      </w:r>
      <w:r w:rsidRPr="001707C9">
        <w:rPr>
          <w:rFonts w:ascii="Segoe UI" w:hAnsi="Segoe UI" w:cs="Segoe UI"/>
          <w:sz w:val="20"/>
          <w:lang w:val="cs-CZ"/>
        </w:rPr>
        <w:t xml:space="preserve"> o smluvní pokutě se nepoužije tam, kde tato </w:t>
      </w:r>
      <w:r w:rsidR="0045055F">
        <w:rPr>
          <w:rFonts w:ascii="Segoe UI" w:hAnsi="Segoe UI" w:cs="Segoe UI"/>
          <w:sz w:val="20"/>
          <w:lang w:val="cs-CZ"/>
        </w:rPr>
        <w:t>Dohoda</w:t>
      </w:r>
      <w:r w:rsidRPr="001707C9">
        <w:rPr>
          <w:rFonts w:ascii="Segoe UI" w:hAnsi="Segoe UI" w:cs="Segoe UI"/>
          <w:sz w:val="20"/>
          <w:lang w:val="cs-CZ"/>
        </w:rPr>
        <w:t xml:space="preserve"> upravuje speciální úpravu smluvních pokut.</w:t>
      </w:r>
    </w:p>
    <w:p w:rsidR="001707C9" w:rsidRPr="001707C9" w:rsidRDefault="001707C9" w:rsidP="0045055F">
      <w:pPr>
        <w:pStyle w:val="rove1"/>
      </w:pPr>
      <w:r w:rsidRPr="001707C9">
        <w:t>odpovědnost za škodu</w:t>
      </w:r>
    </w:p>
    <w:p w:rsidR="001707C9" w:rsidRPr="0045055F" w:rsidRDefault="001707C9" w:rsidP="0045055F">
      <w:pPr>
        <w:pStyle w:val="rove2"/>
        <w:rPr>
          <w:b w:val="0"/>
        </w:rPr>
      </w:pPr>
      <w:r w:rsidRPr="0045055F">
        <w:rPr>
          <w:b w:val="0"/>
        </w:rPr>
        <w:t xml:space="preserve">Každá strana </w:t>
      </w:r>
      <w:r w:rsidR="0045055F">
        <w:rPr>
          <w:b w:val="0"/>
        </w:rPr>
        <w:t xml:space="preserve">Dohody </w:t>
      </w:r>
      <w:r w:rsidRPr="0045055F">
        <w:rPr>
          <w:b w:val="0"/>
        </w:rPr>
        <w:t xml:space="preserve">je odpovědná za škodu způsobenou druhé smluvní straně porušením povinností stanovených touto </w:t>
      </w:r>
      <w:r w:rsidR="0045055F">
        <w:rPr>
          <w:b w:val="0"/>
        </w:rPr>
        <w:t>Dohodou</w:t>
      </w:r>
      <w:r w:rsidRPr="0045055F">
        <w:rPr>
          <w:b w:val="0"/>
        </w:rPr>
        <w:t xml:space="preserve"> dle příslušných ustanovení </w:t>
      </w:r>
      <w:r w:rsidR="0045055F">
        <w:rPr>
          <w:b w:val="0"/>
        </w:rPr>
        <w:t>o</w:t>
      </w:r>
      <w:r w:rsidRPr="0045055F">
        <w:rPr>
          <w:b w:val="0"/>
        </w:rPr>
        <w:t xml:space="preserve">bčanského zákoníku. </w:t>
      </w:r>
    </w:p>
    <w:p w:rsidR="001707C9" w:rsidRPr="0045055F" w:rsidRDefault="001707C9" w:rsidP="0045055F">
      <w:pPr>
        <w:pStyle w:val="rove2"/>
        <w:rPr>
          <w:b w:val="0"/>
        </w:rPr>
      </w:pPr>
      <w:r w:rsidRPr="0045055F">
        <w:rPr>
          <w:b w:val="0"/>
        </w:rPr>
        <w:t xml:space="preserve">Dodavatel se výslovně zavazuje na své náklady nahradit </w:t>
      </w:r>
      <w:r w:rsidR="0045055F">
        <w:rPr>
          <w:b w:val="0"/>
        </w:rPr>
        <w:t>Objednateli</w:t>
      </w:r>
      <w:r w:rsidRPr="0045055F">
        <w:rPr>
          <w:b w:val="0"/>
        </w:rPr>
        <w:t xml:space="preserve"> veškerou škodu, která </w:t>
      </w:r>
      <w:r w:rsidR="0045055F">
        <w:rPr>
          <w:b w:val="0"/>
        </w:rPr>
        <w:t>Objednateli</w:t>
      </w:r>
      <w:r w:rsidRPr="0045055F">
        <w:rPr>
          <w:b w:val="0"/>
        </w:rPr>
        <w:t xml:space="preserve"> vznikne v důsledku nebo v souvislosti s tím, že </w:t>
      </w:r>
      <w:r w:rsidR="0045055F">
        <w:rPr>
          <w:b w:val="0"/>
        </w:rPr>
        <w:t>Objednatel</w:t>
      </w:r>
      <w:r w:rsidR="00EB5BE5">
        <w:rPr>
          <w:b w:val="0"/>
        </w:rPr>
        <w:t xml:space="preserve"> poruší užíváním Díla</w:t>
      </w:r>
      <w:r w:rsidR="00EB5BE5">
        <w:rPr>
          <w:b w:val="0"/>
        </w:rPr>
        <w:br/>
      </w:r>
      <w:r w:rsidRPr="0045055F">
        <w:rPr>
          <w:b w:val="0"/>
        </w:rPr>
        <w:t xml:space="preserve">nebo jakýchkoliv jiných plnění poskytnutých jí Dodavatelem dle této </w:t>
      </w:r>
      <w:r w:rsidR="009B3137">
        <w:rPr>
          <w:b w:val="0"/>
        </w:rPr>
        <w:t>Dohody</w:t>
      </w:r>
      <w:r w:rsidRPr="0045055F">
        <w:rPr>
          <w:b w:val="0"/>
        </w:rPr>
        <w:t xml:space="preserve"> Práva duševního vlastnictví třetích osob.</w:t>
      </w:r>
    </w:p>
    <w:p w:rsidR="001707C9" w:rsidRDefault="009B3137" w:rsidP="0045055F">
      <w:pPr>
        <w:pStyle w:val="rove2"/>
        <w:rPr>
          <w:b w:val="0"/>
        </w:rPr>
      </w:pPr>
      <w:r>
        <w:rPr>
          <w:b w:val="0"/>
        </w:rPr>
        <w:t>Objednatel</w:t>
      </w:r>
      <w:r w:rsidR="001707C9" w:rsidRPr="0045055F">
        <w:rPr>
          <w:b w:val="0"/>
        </w:rPr>
        <w:t xml:space="preserve"> je </w:t>
      </w:r>
      <w:r>
        <w:rPr>
          <w:b w:val="0"/>
        </w:rPr>
        <w:t>oprávněn</w:t>
      </w:r>
      <w:r w:rsidR="001707C9" w:rsidRPr="0045055F">
        <w:rPr>
          <w:b w:val="0"/>
        </w:rPr>
        <w:t xml:space="preserve"> požadovat náhradu škody v plné výši bez ohledu na případnou úhradu jakýchkoliv smluvních pokut.</w:t>
      </w:r>
    </w:p>
    <w:p w:rsidR="009B3137" w:rsidRPr="00EB5BE5" w:rsidRDefault="009B3137" w:rsidP="009B3137">
      <w:pPr>
        <w:pStyle w:val="rove1"/>
      </w:pPr>
      <w:r w:rsidRPr="00EB5BE5">
        <w:t>pojištění a bankovní záruka</w:t>
      </w:r>
    </w:p>
    <w:p w:rsidR="009B3137" w:rsidRPr="007F0CCA" w:rsidRDefault="009B3137" w:rsidP="007F0CCA">
      <w:pPr>
        <w:pStyle w:val="rove2"/>
        <w:rPr>
          <w:b w:val="0"/>
        </w:rPr>
      </w:pPr>
      <w:r w:rsidRPr="007F0CCA">
        <w:rPr>
          <w:b w:val="0"/>
        </w:rPr>
        <w:t xml:space="preserve">Dodavatel je povinen po dobu od podpisu této Dohody do data skončení záruky </w:t>
      </w:r>
      <w:r w:rsidRPr="00D22CD5">
        <w:rPr>
          <w:b w:val="0"/>
        </w:rPr>
        <w:t>dle čl. 2.11</w:t>
      </w:r>
      <w:r w:rsidRPr="007F0CCA">
        <w:rPr>
          <w:b w:val="0"/>
        </w:rPr>
        <w:t xml:space="preserve"> sjednat a udržovat v platnosti pojištění své odpovědnosti za škodu způsobenou Objednateli s limitem pojistného plnění na jednu pojistnou událost ve výši nejméně </w:t>
      </w:r>
      <w:r w:rsidR="002E01BA">
        <w:rPr>
          <w:b w:val="0"/>
        </w:rPr>
        <w:t>20</w:t>
      </w:r>
      <w:r w:rsidRPr="007F0CCA">
        <w:rPr>
          <w:b w:val="0"/>
        </w:rPr>
        <w:t xml:space="preserve">.000.000,- Kč. </w:t>
      </w:r>
      <w:r w:rsidR="007F0CCA" w:rsidRPr="007F0CCA">
        <w:rPr>
          <w:b w:val="0"/>
        </w:rPr>
        <w:t xml:space="preserve">Pojištění musí být sjednáno po celou dobu </w:t>
      </w:r>
      <w:r w:rsidR="007F0CCA">
        <w:rPr>
          <w:b w:val="0"/>
        </w:rPr>
        <w:t>trvání této Dohody, (jakož i během záruční lhůty)</w:t>
      </w:r>
      <w:r w:rsidR="007F0CCA" w:rsidRPr="007F0CCA">
        <w:rPr>
          <w:b w:val="0"/>
        </w:rPr>
        <w:t xml:space="preserve">. Je-li pojistná smlouva sjednána na dobu kratší, </w:t>
      </w:r>
      <w:r w:rsidR="007F0CCA">
        <w:rPr>
          <w:b w:val="0"/>
        </w:rPr>
        <w:t xml:space="preserve">než je požadovaná doba dle předchozí věty, </w:t>
      </w:r>
      <w:r w:rsidR="007F0CCA" w:rsidRPr="007F0CCA">
        <w:rPr>
          <w:b w:val="0"/>
        </w:rPr>
        <w:t xml:space="preserve">je </w:t>
      </w:r>
      <w:r w:rsidR="007F0CCA">
        <w:rPr>
          <w:b w:val="0"/>
        </w:rPr>
        <w:t>D</w:t>
      </w:r>
      <w:r w:rsidR="007F0CCA" w:rsidRPr="007F0CCA">
        <w:rPr>
          <w:b w:val="0"/>
        </w:rPr>
        <w:t>odavatel povinen</w:t>
      </w:r>
      <w:r w:rsidR="00214583">
        <w:rPr>
          <w:b w:val="0"/>
        </w:rPr>
        <w:t xml:space="preserve"> </w:t>
      </w:r>
      <w:r w:rsidR="007F0CCA" w:rsidRPr="007F0CCA">
        <w:rPr>
          <w:b w:val="0"/>
        </w:rPr>
        <w:t xml:space="preserve">před ukončením platnosti pojistné smlouvy vždy předložit novou pojistnou smlouvu tak, aby pojistné doby na sebe </w:t>
      </w:r>
      <w:r w:rsidR="007F0CCA">
        <w:rPr>
          <w:b w:val="0"/>
        </w:rPr>
        <w:t xml:space="preserve">navazovaly, a to až do konce požadované doby. </w:t>
      </w:r>
    </w:p>
    <w:p w:rsidR="009B3137" w:rsidRPr="008C467A" w:rsidRDefault="009B3137" w:rsidP="008C467A">
      <w:pPr>
        <w:pStyle w:val="rove2"/>
        <w:rPr>
          <w:b w:val="0"/>
        </w:rPr>
      </w:pPr>
      <w:r w:rsidRPr="007F0CCA">
        <w:rPr>
          <w:b w:val="0"/>
        </w:rPr>
        <w:t xml:space="preserve">Dodavatel poskytne Objednateli jistotu za řádné provedení </w:t>
      </w:r>
      <w:r w:rsidR="00EB5BE5">
        <w:rPr>
          <w:b w:val="0"/>
        </w:rPr>
        <w:t>a dokončení díla (tj. vytvoření</w:t>
      </w:r>
      <w:r w:rsidR="00EB5BE5">
        <w:rPr>
          <w:b w:val="0"/>
        </w:rPr>
        <w:br/>
      </w:r>
      <w:r w:rsidRPr="007F0CCA">
        <w:rPr>
          <w:b w:val="0"/>
        </w:rPr>
        <w:t>a</w:t>
      </w:r>
      <w:r w:rsidRPr="009B3137">
        <w:rPr>
          <w:b w:val="0"/>
        </w:rPr>
        <w:t xml:space="preserve"> implementaci Díla dle této </w:t>
      </w:r>
      <w:r>
        <w:rPr>
          <w:b w:val="0"/>
        </w:rPr>
        <w:t>Dohody</w:t>
      </w:r>
      <w:r w:rsidRPr="009B3137">
        <w:rPr>
          <w:b w:val="0"/>
        </w:rPr>
        <w:t xml:space="preserve">) ve výši </w:t>
      </w:r>
      <w:r w:rsidR="002E01BA">
        <w:rPr>
          <w:b w:val="0"/>
        </w:rPr>
        <w:t>300</w:t>
      </w:r>
      <w:r w:rsidRPr="009B3137">
        <w:rPr>
          <w:b w:val="0"/>
        </w:rPr>
        <w:t xml:space="preserve">.000,- Kč, a to formou bankovní záruky. Jistota bude poskytnuta ve formě bankovní záruky a bude udržována v platnosti nejméně do dne protokolárního předání a převzetí Díla bez vad a nedodělků </w:t>
      </w:r>
      <w:r>
        <w:rPr>
          <w:b w:val="0"/>
        </w:rPr>
        <w:t>Objednatelem</w:t>
      </w:r>
      <w:r w:rsidRPr="009B3137">
        <w:rPr>
          <w:b w:val="0"/>
        </w:rPr>
        <w:t xml:space="preserve">. Záruka bude krýt finanční nároky </w:t>
      </w:r>
      <w:r>
        <w:rPr>
          <w:b w:val="0"/>
        </w:rPr>
        <w:t>Objednatele</w:t>
      </w:r>
      <w:r w:rsidRPr="009B3137">
        <w:rPr>
          <w:b w:val="0"/>
        </w:rPr>
        <w:t xml:space="preserve"> vůči Dodavateli vzniklé z důvodů porušení povinností </w:t>
      </w:r>
      <w:r>
        <w:rPr>
          <w:b w:val="0"/>
        </w:rPr>
        <w:t>D</w:t>
      </w:r>
      <w:r w:rsidRPr="009B3137">
        <w:rPr>
          <w:b w:val="0"/>
        </w:rPr>
        <w:t xml:space="preserve">odavatele plynoucích z této </w:t>
      </w:r>
      <w:r>
        <w:rPr>
          <w:b w:val="0"/>
        </w:rPr>
        <w:t>Dohody</w:t>
      </w:r>
      <w:r w:rsidRPr="009B3137">
        <w:rPr>
          <w:b w:val="0"/>
        </w:rPr>
        <w:t xml:space="preserve">, a to zejména nároky týkajících se řádného provedení díla v předepsané kvalitě a smluvené lhůtě. </w:t>
      </w:r>
      <w:r>
        <w:rPr>
          <w:b w:val="0"/>
        </w:rPr>
        <w:t>Objednatel</w:t>
      </w:r>
      <w:r w:rsidRPr="009B3137">
        <w:rPr>
          <w:b w:val="0"/>
        </w:rPr>
        <w:t xml:space="preserve"> pozbývá nárok na uplatnění záruky dnem protokolárního předání a převzetí Díla bez vad a nedodělků.</w:t>
      </w:r>
    </w:p>
    <w:p w:rsidR="009B3137" w:rsidRPr="009B3137" w:rsidRDefault="009B3137" w:rsidP="008C467A">
      <w:pPr>
        <w:pStyle w:val="rove1"/>
      </w:pPr>
      <w:r w:rsidRPr="009B3137">
        <w:t>závěrečná ustanovení</w:t>
      </w:r>
    </w:p>
    <w:p w:rsidR="009B3137" w:rsidRPr="009B3137" w:rsidRDefault="00CC183E" w:rsidP="008C467A">
      <w:pPr>
        <w:pStyle w:val="rove2"/>
      </w:pPr>
      <w:bookmarkStart w:id="16" w:name="_Toc373046376"/>
      <w:bookmarkStart w:id="17" w:name="_Toc373064813"/>
      <w:bookmarkStart w:id="18" w:name="_Toc373113773"/>
      <w:bookmarkStart w:id="19" w:name="_Toc380912841"/>
      <w:bookmarkStart w:id="20" w:name="_Ref406153988"/>
      <w:bookmarkStart w:id="21" w:name="_Toc445526931"/>
      <w:bookmarkStart w:id="22" w:name="_Toc469121108"/>
      <w:bookmarkStart w:id="23" w:name="_Toc373046381"/>
      <w:bookmarkStart w:id="24" w:name="_Toc373064818"/>
      <w:bookmarkStart w:id="25" w:name="_Toc373113778"/>
      <w:bookmarkStart w:id="26" w:name="_Toc380912846"/>
      <w:bookmarkStart w:id="27" w:name="_Toc445526936"/>
      <w:bookmarkStart w:id="28" w:name="_Toc469121113"/>
      <w:bookmarkStart w:id="29" w:name="_Toc373046379"/>
      <w:bookmarkStart w:id="30" w:name="_Toc373064816"/>
      <w:bookmarkStart w:id="31" w:name="_Toc373113776"/>
      <w:bookmarkStart w:id="32" w:name="_Toc380912844"/>
      <w:bookmarkStart w:id="33" w:name="_Toc445526934"/>
      <w:bookmarkStart w:id="34" w:name="_Toc469121111"/>
      <w:bookmarkStart w:id="35" w:name="_Toc373046387"/>
      <w:bookmarkStart w:id="36" w:name="_Toc373064824"/>
      <w:bookmarkStart w:id="37" w:name="_Toc373113784"/>
      <w:bookmarkStart w:id="38" w:name="_Toc380912852"/>
      <w:bookmarkStart w:id="39" w:name="_Ref406132479"/>
      <w:bookmarkStart w:id="40" w:name="_Toc445526942"/>
      <w:bookmarkStart w:id="41" w:name="_Toc469121119"/>
      <w:r>
        <w:t>Trvání Dohody</w:t>
      </w:r>
    </w:p>
    <w:p w:rsidR="009B3137" w:rsidRDefault="009B3137" w:rsidP="008C467A">
      <w:pPr>
        <w:pStyle w:val="rove3"/>
      </w:pPr>
      <w:r w:rsidRPr="009B3137">
        <w:t xml:space="preserve">Tato </w:t>
      </w:r>
      <w:r w:rsidR="008C467A">
        <w:t>Dohoda</w:t>
      </w:r>
      <w:r w:rsidRPr="009B3137">
        <w:t xml:space="preserve"> nabývá platnosti dnem jejího podpisu oběma stranami. </w:t>
      </w:r>
      <w:r w:rsidR="00CC183E">
        <w:t xml:space="preserve">Účinnosti nabývá tato Dohoda dnem uveřejnění v </w:t>
      </w:r>
      <w:r w:rsidR="00CC183E" w:rsidRPr="00CC183E">
        <w:t>registru smluv dle zákona č. 340/2015 Sb., o zvláštních podmínkách účinnosti některých smluv, uveřejňování těchto smluv a o registru smluv („zákon o registru smluv“)</w:t>
      </w:r>
      <w:r w:rsidR="00CC183E">
        <w:t xml:space="preserve">, přičemž toto uveřejnění </w:t>
      </w:r>
      <w:r w:rsidR="00CC183E" w:rsidRPr="00CC183E">
        <w:t xml:space="preserve">zajistí </w:t>
      </w:r>
      <w:r w:rsidR="00CC183E">
        <w:t>Objednatel</w:t>
      </w:r>
      <w:r w:rsidR="00CC183E" w:rsidRPr="00CC183E">
        <w:t xml:space="preserve"> a </w:t>
      </w:r>
      <w:r w:rsidR="00CC183E">
        <w:t>Dodavatel</w:t>
      </w:r>
      <w:r w:rsidR="00214583">
        <w:t xml:space="preserve"> bude o </w:t>
      </w:r>
      <w:r w:rsidR="00CC183E" w:rsidRPr="00CC183E">
        <w:t xml:space="preserve">uveřejnění </w:t>
      </w:r>
      <w:r w:rsidR="00CC183E">
        <w:t>Dohody</w:t>
      </w:r>
      <w:r w:rsidR="00CC183E" w:rsidRPr="00CC183E">
        <w:t xml:space="preserve"> bezodkladně informován.</w:t>
      </w:r>
    </w:p>
    <w:p w:rsidR="00CC183E" w:rsidRPr="00CC183E" w:rsidRDefault="00CC183E" w:rsidP="00D259BA">
      <w:pPr>
        <w:pStyle w:val="rove3"/>
      </w:pPr>
      <w:r w:rsidRPr="00CC183E">
        <w:t xml:space="preserve">Tato </w:t>
      </w:r>
      <w:r>
        <w:t>Dohoda</w:t>
      </w:r>
      <w:r w:rsidRPr="00CC183E">
        <w:t xml:space="preserve"> </w:t>
      </w:r>
      <w:r w:rsidR="00D259BA">
        <w:t xml:space="preserve">se uzavírá na dobu určitou, </w:t>
      </w:r>
      <w:ins w:id="42" w:author="Autor">
        <w:r w:rsidR="00D259BA" w:rsidRPr="00D259BA">
          <w:t>a to do uplynutí pětileté doby Podpory Díla v</w:t>
        </w:r>
        <w:r w:rsidR="00D259BA">
          <w:t> </w:t>
        </w:r>
        <w:r w:rsidR="00D259BA" w:rsidRPr="00D259BA">
          <w:t>souladu s čl. 3.7.1 této Dohody</w:t>
        </w:r>
      </w:ins>
      <w:r w:rsidR="00D22CD5">
        <w:t>.</w:t>
      </w:r>
    </w:p>
    <w:p w:rsidR="009B3137" w:rsidRPr="009B3137" w:rsidRDefault="009B3137" w:rsidP="005F5667">
      <w:pPr>
        <w:pStyle w:val="rove2"/>
      </w:pPr>
      <w:r w:rsidRPr="009B3137">
        <w:t>Zákaz postoupení</w:t>
      </w:r>
    </w:p>
    <w:p w:rsidR="009B3137" w:rsidRPr="009B3137" w:rsidRDefault="009B3137" w:rsidP="005F5667">
      <w:pPr>
        <w:pStyle w:val="rove3"/>
      </w:pPr>
      <w:r w:rsidRPr="009B3137">
        <w:t xml:space="preserve">Pokud tato </w:t>
      </w:r>
      <w:r w:rsidR="005F5667">
        <w:t>Dohoda</w:t>
      </w:r>
      <w:r w:rsidRPr="009B3137">
        <w:t xml:space="preserve"> výslovně nestanoví něco jiného, nemá žádná ze stran právo postoupit či jinak převést svá práva či povinnosti vyplývající z této </w:t>
      </w:r>
      <w:r w:rsidR="005F5667">
        <w:t>Dohody</w:t>
      </w:r>
      <w:r w:rsidRPr="009B3137">
        <w:t xml:space="preserve"> bez předchozího písemného souhlasu druhé strany.</w:t>
      </w:r>
    </w:p>
    <w:p w:rsidR="009B3137" w:rsidRPr="009B3137" w:rsidRDefault="009B3137" w:rsidP="005F5667">
      <w:pPr>
        <w:pStyle w:val="rove3"/>
      </w:pPr>
      <w:r w:rsidRPr="009B3137">
        <w:t xml:space="preserve">Pokud majetek a závazky </w:t>
      </w:r>
      <w:r w:rsidR="005F5667">
        <w:t>Objednatele</w:t>
      </w:r>
      <w:r w:rsidRPr="009B3137">
        <w:t xml:space="preserve"> (nebo jejich část) nebo plnění úkolů svěřených </w:t>
      </w:r>
      <w:r w:rsidR="005F5667">
        <w:t>Objednatelem</w:t>
      </w:r>
      <w:r w:rsidRPr="009B3137">
        <w:t xml:space="preserve"> budou převedeny nebo přejdou na spřízněnou osobu, souhlasí Dodavatel (i) s převodem či přechodem Licence na Dílo a (ii) s převodem či přechodem všech ostatních práv a povinností </w:t>
      </w:r>
      <w:r w:rsidR="005F5667">
        <w:t>Objednatele</w:t>
      </w:r>
      <w:r w:rsidRPr="009B3137">
        <w:t xml:space="preserve"> podle této </w:t>
      </w:r>
      <w:r w:rsidR="005F5667">
        <w:t>Dohody</w:t>
      </w:r>
      <w:r w:rsidRPr="009B3137">
        <w:t xml:space="preserve"> na spřízněnou osobu. Za tímto účelem se Dodavatel zavazuje poskytnout </w:t>
      </w:r>
      <w:r w:rsidR="005F5667">
        <w:t>Objednateli</w:t>
      </w:r>
      <w:r w:rsidRPr="009B3137">
        <w:t xml:space="preserve"> veškerou nezbytnou součinnost, kterou bude </w:t>
      </w:r>
      <w:r w:rsidR="005F5667">
        <w:t>Objednatel</w:t>
      </w:r>
      <w:r w:rsidRPr="009B3137">
        <w:t xml:space="preserve"> vyžadovat.</w:t>
      </w:r>
    </w:p>
    <w:p w:rsidR="009B3137" w:rsidRPr="009B3137" w:rsidRDefault="009B3137" w:rsidP="005F5667">
      <w:pPr>
        <w:pStyle w:val="rove2"/>
      </w:pPr>
      <w:r w:rsidRPr="009B3137">
        <w:t xml:space="preserve">Odstoupení a výpověď </w:t>
      </w:r>
      <w:r w:rsidR="005F5667">
        <w:t>Dohody</w:t>
      </w:r>
    </w:p>
    <w:p w:rsidR="009B3137" w:rsidRPr="009B3137" w:rsidRDefault="005F5667" w:rsidP="005F5667">
      <w:pPr>
        <w:pStyle w:val="rove3"/>
      </w:pPr>
      <w:r>
        <w:t>Dohoda</w:t>
      </w:r>
      <w:r w:rsidR="009B3137" w:rsidRPr="009B3137">
        <w:t xml:space="preserve"> zaniká:</w:t>
      </w:r>
    </w:p>
    <w:p w:rsidR="009B3137" w:rsidRPr="005F5667" w:rsidRDefault="009B3137" w:rsidP="00357594">
      <w:pPr>
        <w:numPr>
          <w:ilvl w:val="0"/>
          <w:numId w:val="161"/>
        </w:numPr>
        <w:tabs>
          <w:tab w:val="left" w:pos="0"/>
          <w:tab w:val="left" w:pos="1418"/>
        </w:tabs>
        <w:spacing w:after="120"/>
        <w:ind w:left="1418" w:hanging="425"/>
        <w:jc w:val="both"/>
        <w:rPr>
          <w:rFonts w:ascii="Segoe UI" w:hAnsi="Segoe UI" w:cs="Segoe UI"/>
          <w:i w:val="0"/>
        </w:rPr>
      </w:pPr>
      <w:r w:rsidRPr="005F5667">
        <w:rPr>
          <w:rFonts w:ascii="Segoe UI" w:hAnsi="Segoe UI" w:cs="Segoe UI"/>
          <w:i w:val="0"/>
        </w:rPr>
        <w:t>Písemnou dohodou obou stran</w:t>
      </w:r>
      <w:r w:rsidR="005F5667">
        <w:rPr>
          <w:rFonts w:ascii="Segoe UI" w:hAnsi="Segoe UI" w:cs="Segoe UI"/>
          <w:i w:val="0"/>
        </w:rPr>
        <w:t xml:space="preserve"> Dohody</w:t>
      </w:r>
      <w:r w:rsidRPr="005F5667">
        <w:rPr>
          <w:rFonts w:ascii="Segoe UI" w:hAnsi="Segoe UI" w:cs="Segoe UI"/>
          <w:i w:val="0"/>
        </w:rPr>
        <w:t>.</w:t>
      </w:r>
    </w:p>
    <w:p w:rsidR="009B3137" w:rsidRPr="005F5667" w:rsidRDefault="009B3137" w:rsidP="00357594">
      <w:pPr>
        <w:numPr>
          <w:ilvl w:val="0"/>
          <w:numId w:val="161"/>
        </w:numPr>
        <w:tabs>
          <w:tab w:val="left" w:pos="0"/>
          <w:tab w:val="left" w:pos="1418"/>
        </w:tabs>
        <w:spacing w:after="120"/>
        <w:ind w:left="1418" w:hanging="425"/>
        <w:jc w:val="both"/>
        <w:rPr>
          <w:rFonts w:ascii="Segoe UI" w:hAnsi="Segoe UI" w:cs="Segoe UI"/>
          <w:i w:val="0"/>
        </w:rPr>
      </w:pPr>
      <w:r w:rsidRPr="005F5667">
        <w:rPr>
          <w:rFonts w:ascii="Segoe UI" w:hAnsi="Segoe UI" w:cs="Segoe UI"/>
          <w:i w:val="0"/>
        </w:rPr>
        <w:t xml:space="preserve">Písemnou výpovědí </w:t>
      </w:r>
      <w:r w:rsidR="005F5667">
        <w:rPr>
          <w:rFonts w:ascii="Segoe UI" w:hAnsi="Segoe UI" w:cs="Segoe UI"/>
          <w:i w:val="0"/>
        </w:rPr>
        <w:t>Objednatele</w:t>
      </w:r>
      <w:r w:rsidRPr="005F5667">
        <w:rPr>
          <w:rFonts w:ascii="Segoe UI" w:hAnsi="Segoe UI" w:cs="Segoe UI"/>
          <w:i w:val="0"/>
        </w:rPr>
        <w:t xml:space="preserve"> s tříměsíční výpovědní dobou bez udání důvodu. Dodavatel ukončí veškeré aktivity ke dni doručení dopisu a provede vyčíslení již proběhnuvších aktivit. Výpovědní doba začíná běžet první den měsíce následujícího po doručení výpovědi Dodavateli.</w:t>
      </w:r>
    </w:p>
    <w:p w:rsidR="009B3137" w:rsidRPr="005F5667" w:rsidRDefault="009B3137" w:rsidP="00357594">
      <w:pPr>
        <w:numPr>
          <w:ilvl w:val="0"/>
          <w:numId w:val="161"/>
        </w:numPr>
        <w:tabs>
          <w:tab w:val="left" w:pos="0"/>
          <w:tab w:val="left" w:pos="1418"/>
        </w:tabs>
        <w:spacing w:after="120"/>
        <w:ind w:left="1418" w:hanging="425"/>
        <w:jc w:val="both"/>
        <w:rPr>
          <w:rFonts w:ascii="Segoe UI" w:hAnsi="Segoe UI" w:cs="Segoe UI"/>
          <w:i w:val="0"/>
        </w:rPr>
      </w:pPr>
      <w:r w:rsidRPr="005F5667">
        <w:rPr>
          <w:rFonts w:ascii="Segoe UI" w:hAnsi="Segoe UI" w:cs="Segoe UI"/>
          <w:i w:val="0"/>
        </w:rPr>
        <w:t>Písemným odstoupením pro podstatné porušení smluvních povinností druhou stranou</w:t>
      </w:r>
      <w:r w:rsidR="005F5667">
        <w:rPr>
          <w:rFonts w:ascii="Segoe UI" w:hAnsi="Segoe UI" w:cs="Segoe UI"/>
          <w:i w:val="0"/>
        </w:rPr>
        <w:t xml:space="preserve"> Dohody</w:t>
      </w:r>
      <w:r w:rsidRPr="005F5667">
        <w:rPr>
          <w:rFonts w:ascii="Segoe UI" w:hAnsi="Segoe UI" w:cs="Segoe UI"/>
          <w:i w:val="0"/>
        </w:rPr>
        <w:t>, s účinností k poslednímu dni měsíce, v ně</w:t>
      </w:r>
      <w:r w:rsidR="00EB5BE5">
        <w:rPr>
          <w:rFonts w:ascii="Segoe UI" w:hAnsi="Segoe UI" w:cs="Segoe UI"/>
          <w:i w:val="0"/>
        </w:rPr>
        <w:t>mž bylo toto písemné odstoupení</w:t>
      </w:r>
      <w:r w:rsidR="00EB5BE5">
        <w:rPr>
          <w:rFonts w:ascii="Segoe UI" w:hAnsi="Segoe UI" w:cs="Segoe UI"/>
          <w:i w:val="0"/>
        </w:rPr>
        <w:br/>
      </w:r>
      <w:r w:rsidRPr="005F5667">
        <w:rPr>
          <w:rFonts w:ascii="Segoe UI" w:hAnsi="Segoe UI" w:cs="Segoe UI"/>
          <w:i w:val="0"/>
        </w:rPr>
        <w:t xml:space="preserve">od </w:t>
      </w:r>
      <w:r w:rsidR="005F5667">
        <w:rPr>
          <w:rFonts w:ascii="Segoe UI" w:hAnsi="Segoe UI" w:cs="Segoe UI"/>
          <w:i w:val="0"/>
        </w:rPr>
        <w:t>Dohody</w:t>
      </w:r>
      <w:r w:rsidRPr="005F5667">
        <w:rPr>
          <w:rFonts w:ascii="Segoe UI" w:hAnsi="Segoe UI" w:cs="Segoe UI"/>
          <w:i w:val="0"/>
        </w:rPr>
        <w:t xml:space="preserve"> druhé straně doručeno.</w:t>
      </w:r>
    </w:p>
    <w:p w:rsidR="009B3137" w:rsidRPr="005F5667" w:rsidRDefault="009B3137" w:rsidP="00910DAB">
      <w:pPr>
        <w:numPr>
          <w:ilvl w:val="0"/>
          <w:numId w:val="161"/>
        </w:numPr>
        <w:tabs>
          <w:tab w:val="left" w:pos="0"/>
          <w:tab w:val="left" w:pos="1418"/>
        </w:tabs>
        <w:spacing w:after="120"/>
        <w:ind w:left="1418" w:hanging="425"/>
        <w:jc w:val="both"/>
        <w:rPr>
          <w:rFonts w:ascii="Segoe UI" w:hAnsi="Segoe UI" w:cs="Segoe UI"/>
          <w:i w:val="0"/>
        </w:rPr>
      </w:pPr>
      <w:r w:rsidRPr="005F5667">
        <w:rPr>
          <w:rFonts w:ascii="Segoe UI" w:hAnsi="Segoe UI" w:cs="Segoe UI"/>
          <w:i w:val="0"/>
        </w:rPr>
        <w:t xml:space="preserve">Zánikem jedné ze stran </w:t>
      </w:r>
      <w:r w:rsidR="005F5667">
        <w:rPr>
          <w:rFonts w:ascii="Segoe UI" w:hAnsi="Segoe UI" w:cs="Segoe UI"/>
          <w:i w:val="0"/>
        </w:rPr>
        <w:t xml:space="preserve">Dohody </w:t>
      </w:r>
      <w:r w:rsidRPr="005F5667">
        <w:rPr>
          <w:rFonts w:ascii="Segoe UI" w:hAnsi="Segoe UI" w:cs="Segoe UI"/>
          <w:i w:val="0"/>
        </w:rPr>
        <w:t>bez právního nástupce.</w:t>
      </w:r>
    </w:p>
    <w:p w:rsidR="009B3137" w:rsidRPr="009B3137" w:rsidRDefault="009B3137" w:rsidP="005F5667">
      <w:pPr>
        <w:pStyle w:val="rove3"/>
      </w:pPr>
      <w:r w:rsidRPr="009B3137">
        <w:t>Za podstatné porušení smluvních povinností považují strany</w:t>
      </w:r>
      <w:r w:rsidR="005F5667">
        <w:t xml:space="preserve"> Dohody</w:t>
      </w:r>
      <w:r w:rsidRPr="009B3137">
        <w:t xml:space="preserve"> zejména, nikoli však výlučně, opakované porušení povinností vyplývajících z této </w:t>
      </w:r>
      <w:r w:rsidR="005F5667">
        <w:t>Dohody</w:t>
      </w:r>
      <w:r w:rsidRPr="009B3137">
        <w:t xml:space="preserve"> - nedodržování termínů, kvalita výstupů neodpovídající požadavkům </w:t>
      </w:r>
      <w:r w:rsidR="005F5667">
        <w:t>Objednatele</w:t>
      </w:r>
      <w:r w:rsidRPr="009B3137">
        <w:t xml:space="preserve">. </w:t>
      </w:r>
    </w:p>
    <w:p w:rsidR="009B3137" w:rsidRPr="00D22CD5" w:rsidRDefault="009B3137" w:rsidP="005F5667">
      <w:pPr>
        <w:pStyle w:val="rove3"/>
      </w:pPr>
      <w:r w:rsidRPr="005F5667">
        <w:t xml:space="preserve">Dodavatel při zániku této </w:t>
      </w:r>
      <w:r w:rsidR="005F5667" w:rsidRPr="005F5667">
        <w:t>Dohody</w:t>
      </w:r>
      <w:r w:rsidRPr="005F5667">
        <w:t xml:space="preserve"> ukončí veškeré</w:t>
      </w:r>
      <w:r w:rsidRPr="009B3137">
        <w:t xml:space="preserve"> </w:t>
      </w:r>
      <w:r w:rsidRPr="00D22CD5">
        <w:t xml:space="preserve">aktivity a provede vyčíslení již proběhnuvších aktivit a předá všechny výstupy analogicky podle </w:t>
      </w:r>
      <w:r w:rsidR="005F5667" w:rsidRPr="00D22CD5">
        <w:t xml:space="preserve">čl. </w:t>
      </w:r>
      <w:r w:rsidRPr="00D22CD5">
        <w:t xml:space="preserve"> 2.6., 2.7., 2.8. a 2.9.</w:t>
      </w:r>
    </w:p>
    <w:bookmarkEnd w:id="16"/>
    <w:bookmarkEnd w:id="17"/>
    <w:bookmarkEnd w:id="18"/>
    <w:bookmarkEnd w:id="19"/>
    <w:bookmarkEnd w:id="20"/>
    <w:bookmarkEnd w:id="21"/>
    <w:bookmarkEnd w:id="22"/>
    <w:p w:rsidR="009B3137" w:rsidRPr="009B3137" w:rsidRDefault="009B3137" w:rsidP="00357594">
      <w:pPr>
        <w:pStyle w:val="rove2"/>
      </w:pPr>
      <w:r w:rsidRPr="009B3137">
        <w:t>Důvěrnost informací</w:t>
      </w:r>
    </w:p>
    <w:bookmarkEnd w:id="23"/>
    <w:bookmarkEnd w:id="24"/>
    <w:bookmarkEnd w:id="25"/>
    <w:bookmarkEnd w:id="26"/>
    <w:bookmarkEnd w:id="27"/>
    <w:bookmarkEnd w:id="28"/>
    <w:p w:rsidR="009B3137" w:rsidRPr="009B3137" w:rsidRDefault="009B3137" w:rsidP="00357594">
      <w:pPr>
        <w:pStyle w:val="rove3"/>
      </w:pPr>
      <w:r w:rsidRPr="009B3137">
        <w:t>Žádná ze stran nesmí zpřístupnit jakékoli třetí str</w:t>
      </w:r>
      <w:r w:rsidR="00EB5BE5">
        <w:t>aně, ani nepoužít nebo nevyužít</w:t>
      </w:r>
      <w:r w:rsidR="00EB5BE5">
        <w:br/>
      </w:r>
      <w:r w:rsidRPr="009B3137">
        <w:t xml:space="preserve">k jakémukoli účelu jakékoli informace týkající se druhé strany nebo jejích zástupců, spřízněných osob, podnikatelské činnosti (dále jen „Důvěrné informace“), jež získá nebo získala na základě nebo v souvislosti s plněním dle této </w:t>
      </w:r>
      <w:r w:rsidR="00357594">
        <w:t>Dohody</w:t>
      </w:r>
      <w:r w:rsidRPr="009B3137">
        <w:t xml:space="preserve">, vyjma pokud tak učiní (i) s předchozím písemným souhlasem druhé smluvní strany, (ii) v souladu s požadavky příslušných právních předpisů, platných účetních předpisů nebo rozhodnutí příslušných soudů, rozhodčích soudů či správních orgánů nebo (iii) za účelem plnění této </w:t>
      </w:r>
      <w:r w:rsidR="00357594">
        <w:t>Dohody</w:t>
      </w:r>
      <w:r w:rsidR="00EB5BE5">
        <w:t>.</w:t>
      </w:r>
      <w:r w:rsidR="00EB5BE5">
        <w:br/>
      </w:r>
      <w:r w:rsidRPr="009B3137">
        <w:t>Pro účely tohoto odstavce se za Důvěrné informace nepokládají žádné informace, jež:</w:t>
      </w:r>
    </w:p>
    <w:p w:rsidR="009B3137" w:rsidRPr="00357594" w:rsidRDefault="009B3137" w:rsidP="00357594">
      <w:pPr>
        <w:numPr>
          <w:ilvl w:val="0"/>
          <w:numId w:val="163"/>
        </w:numPr>
        <w:tabs>
          <w:tab w:val="clear" w:pos="2204"/>
          <w:tab w:val="left" w:pos="0"/>
          <w:tab w:val="num" w:pos="1418"/>
        </w:tabs>
        <w:spacing w:after="120"/>
        <w:ind w:left="1418" w:hanging="425"/>
        <w:jc w:val="both"/>
        <w:rPr>
          <w:rFonts w:ascii="Segoe UI" w:hAnsi="Segoe UI" w:cs="Segoe UI"/>
          <w:i w:val="0"/>
        </w:rPr>
      </w:pPr>
      <w:r w:rsidRPr="00357594">
        <w:rPr>
          <w:rFonts w:ascii="Segoe UI" w:hAnsi="Segoe UI" w:cs="Segoe UI"/>
          <w:i w:val="0"/>
        </w:rPr>
        <w:t>jsou nebo se stanou veřejně dostupnými (jinak než na základě neoprávněného sdělení nebo užití); nebo</w:t>
      </w:r>
    </w:p>
    <w:p w:rsidR="009B3137" w:rsidRPr="00357594" w:rsidRDefault="009B3137" w:rsidP="00357594">
      <w:pPr>
        <w:numPr>
          <w:ilvl w:val="0"/>
          <w:numId w:val="163"/>
        </w:numPr>
        <w:tabs>
          <w:tab w:val="clear" w:pos="2204"/>
          <w:tab w:val="left" w:pos="0"/>
          <w:tab w:val="num" w:pos="1418"/>
        </w:tabs>
        <w:spacing w:after="120"/>
        <w:ind w:left="1418" w:hanging="425"/>
        <w:jc w:val="both"/>
        <w:rPr>
          <w:rFonts w:ascii="Segoe UI" w:hAnsi="Segoe UI" w:cs="Segoe UI"/>
          <w:i w:val="0"/>
        </w:rPr>
      </w:pPr>
      <w:r w:rsidRPr="00357594">
        <w:rPr>
          <w:rFonts w:ascii="Segoe UI" w:hAnsi="Segoe UI" w:cs="Segoe UI"/>
          <w:i w:val="0"/>
        </w:rPr>
        <w:t>poskytne některé ze smluvních stran třetí osoba, jež je oprávněna mít takové informace a je oprávněna takové informace zpřístupňovat nebo používat,</w:t>
      </w:r>
    </w:p>
    <w:p w:rsidR="009B3137" w:rsidRPr="00357594" w:rsidRDefault="009B3137" w:rsidP="00357594">
      <w:pPr>
        <w:numPr>
          <w:ilvl w:val="0"/>
          <w:numId w:val="163"/>
        </w:numPr>
        <w:tabs>
          <w:tab w:val="clear" w:pos="2204"/>
          <w:tab w:val="left" w:pos="0"/>
          <w:tab w:val="num" w:pos="1418"/>
        </w:tabs>
        <w:spacing w:after="120"/>
        <w:ind w:left="1418" w:hanging="425"/>
        <w:jc w:val="both"/>
        <w:rPr>
          <w:rFonts w:ascii="Segoe UI" w:hAnsi="Segoe UI" w:cs="Segoe UI"/>
          <w:i w:val="0"/>
        </w:rPr>
      </w:pPr>
      <w:r w:rsidRPr="00357594">
        <w:rPr>
          <w:rFonts w:ascii="Segoe UI" w:hAnsi="Segoe UI" w:cs="Segoe UI"/>
          <w:i w:val="0"/>
        </w:rPr>
        <w:t>existuje/vznikne povinnost k jejich uveřejnění</w:t>
      </w:r>
      <w:r w:rsidR="00EB5BE5">
        <w:rPr>
          <w:rFonts w:ascii="Segoe UI" w:hAnsi="Segoe UI" w:cs="Segoe UI"/>
          <w:i w:val="0"/>
        </w:rPr>
        <w:t>/zpřístupnění na základě zákona</w:t>
      </w:r>
      <w:r w:rsidR="00EB5BE5">
        <w:rPr>
          <w:rFonts w:ascii="Segoe UI" w:hAnsi="Segoe UI" w:cs="Segoe UI"/>
          <w:i w:val="0"/>
        </w:rPr>
        <w:br/>
      </w:r>
      <w:r w:rsidRPr="00357594">
        <w:rPr>
          <w:rFonts w:ascii="Segoe UI" w:hAnsi="Segoe UI" w:cs="Segoe UI"/>
          <w:i w:val="0"/>
        </w:rPr>
        <w:t xml:space="preserve">či správního rozhodnutí.  </w:t>
      </w:r>
    </w:p>
    <w:p w:rsidR="009B3137" w:rsidRPr="009B3137" w:rsidRDefault="009B3137" w:rsidP="00357594">
      <w:pPr>
        <w:pStyle w:val="rove3"/>
      </w:pPr>
      <w:r w:rsidRPr="009B3137">
        <w:t xml:space="preserve">Každá ze stran </w:t>
      </w:r>
      <w:r w:rsidR="00357594">
        <w:t xml:space="preserve">Dohody </w:t>
      </w:r>
      <w:r w:rsidRPr="009B3137">
        <w:t>je oprávněna sdělovat Důvěrné infor</w:t>
      </w:r>
      <w:r w:rsidR="00214583">
        <w:t>mace svým spřízněným osobám, pod</w:t>
      </w:r>
      <w:r w:rsidRPr="009B3137">
        <w:t xml:space="preserve">dodavatelům, právním zástupcům, účetním a jiným poradcům, zaměstnancům, zástupcům a představitelům, avšak s tím, že taková smluvní strana zajistí, aby ty osoby, jež budou mít přístup k Důvěrným informacím, nezpřístupňovaly Důvěrné informace třetím osobám. </w:t>
      </w:r>
    </w:p>
    <w:p w:rsidR="009B3137" w:rsidRPr="009B3137" w:rsidRDefault="00357594" w:rsidP="00357594">
      <w:pPr>
        <w:pStyle w:val="rove3"/>
      </w:pPr>
      <w:r>
        <w:t>Objednatel je dále oprávněn</w:t>
      </w:r>
      <w:r w:rsidR="009B3137" w:rsidRPr="009B3137">
        <w:t xml:space="preserve"> zpřístupnit Důvěrné informace MŽP a jiným složkám veřejné správy v souvislosti s plněním či financováním předmětu této </w:t>
      </w:r>
      <w:r>
        <w:t>Dohody</w:t>
      </w:r>
      <w:r w:rsidR="009B3137" w:rsidRPr="009B3137">
        <w:t>.</w:t>
      </w:r>
    </w:p>
    <w:p w:rsidR="009B3137" w:rsidRPr="009B3137" w:rsidRDefault="009B3137" w:rsidP="00357594">
      <w:pPr>
        <w:pStyle w:val="rove3"/>
      </w:pPr>
      <w:r w:rsidRPr="009B3137">
        <w:t xml:space="preserve">Závazky obsažené v tomto </w:t>
      </w:r>
      <w:r w:rsidR="00357594">
        <w:t>čl.</w:t>
      </w:r>
      <w:r w:rsidRPr="009B3137">
        <w:t xml:space="preserve"> týkající se zachovávání důvěrného charakteru informací zůstanou v plném rozsahu platné a účinné nehledě na jakékoli ukončení </w:t>
      </w:r>
      <w:r w:rsidR="00357594">
        <w:t>účinnosti</w:t>
      </w:r>
      <w:r w:rsidR="00EB5BE5">
        <w:br/>
        <w:t>t</w:t>
      </w:r>
      <w:r w:rsidRPr="009B3137">
        <w:t xml:space="preserve">éto </w:t>
      </w:r>
      <w:r w:rsidR="00357594">
        <w:t>Dohody po dobu pěti</w:t>
      </w:r>
      <w:r w:rsidRPr="009B3137">
        <w:t xml:space="preserve"> let od ukončení její účinnosti nebo splnění této </w:t>
      </w:r>
      <w:r w:rsidR="00357594">
        <w:t>Dohody</w:t>
      </w:r>
      <w:r w:rsidRPr="009B3137">
        <w:t xml:space="preserve">. </w:t>
      </w:r>
    </w:p>
    <w:p w:rsidR="009B3137" w:rsidRPr="009B3137" w:rsidRDefault="009B3137" w:rsidP="000D5CED">
      <w:pPr>
        <w:pStyle w:val="rove3"/>
      </w:pPr>
      <w:r w:rsidRPr="009B3137">
        <w:t xml:space="preserve">Dodavatel souhlasí s uveřejněním této </w:t>
      </w:r>
      <w:r w:rsidR="00357594">
        <w:t>Dohody</w:t>
      </w:r>
      <w:r w:rsidRPr="009B3137">
        <w:t xml:space="preserve"> včetně jejích příloh na profilu zadavate</w:t>
      </w:r>
      <w:r w:rsidR="000D5CED">
        <w:t xml:space="preserve">le včetně všech změn a dodatků a </w:t>
      </w:r>
      <w:r w:rsidRPr="009B3137">
        <w:t xml:space="preserve">výše skutečně uhrazené ceny za plnění veřejné zakázky </w:t>
      </w:r>
      <w:r w:rsidR="000D5CED">
        <w:t xml:space="preserve">v souladu se </w:t>
      </w:r>
      <w:r w:rsidRPr="009B3137">
        <w:t>zákonem č. 134/2016 Sb., o zadávání veřejných zakázek, ve znění pozdějších předpisů.</w:t>
      </w:r>
    </w:p>
    <w:p w:rsidR="009B3137" w:rsidRPr="009B3137" w:rsidRDefault="009B3137" w:rsidP="00F0101B">
      <w:pPr>
        <w:pStyle w:val="rove2"/>
      </w:pPr>
      <w:r w:rsidRPr="009B3137">
        <w:t>Částečná neplatnost</w:t>
      </w:r>
      <w:bookmarkStart w:id="43" w:name="_Toc373046384"/>
      <w:bookmarkStart w:id="44" w:name="_Toc373064821"/>
      <w:bookmarkStart w:id="45" w:name="_Toc373113781"/>
      <w:bookmarkStart w:id="46" w:name="_Toc380912849"/>
      <w:bookmarkStart w:id="47" w:name="_Ref406132680"/>
      <w:bookmarkStart w:id="48" w:name="_Toc445526939"/>
      <w:bookmarkStart w:id="49" w:name="_Toc469121116"/>
    </w:p>
    <w:p w:rsidR="009B3137" w:rsidRPr="009B3137" w:rsidRDefault="009B3137" w:rsidP="00F0101B">
      <w:pPr>
        <w:pStyle w:val="rove3"/>
        <w:rPr>
          <w:color w:val="000000"/>
        </w:rPr>
      </w:pPr>
      <w:r w:rsidRPr="009B3137">
        <w:rPr>
          <w:color w:val="000000"/>
        </w:rPr>
        <w:tab/>
      </w:r>
      <w:r w:rsidRPr="009B3137">
        <w:t xml:space="preserve">Bude-li některé ustanovení této </w:t>
      </w:r>
      <w:r w:rsidR="00F0101B">
        <w:t>Dohody</w:t>
      </w:r>
      <w:r w:rsidRPr="009B3137">
        <w:t xml:space="preserve"> shledáno neplatným nebo nevymahatelným, taková neplatnost nebo nevymahatelnost nezpůsobí neplatnost či nevymahatelnost celé </w:t>
      </w:r>
      <w:r w:rsidR="00F0101B">
        <w:t>Dohody</w:t>
      </w:r>
      <w:r w:rsidRPr="009B3137">
        <w:t xml:space="preserve"> s tím, že v takovém případě bude celá </w:t>
      </w:r>
      <w:r w:rsidR="00F0101B">
        <w:t>Dohoda</w:t>
      </w:r>
      <w:r w:rsidR="00EB5BE5">
        <w:t xml:space="preserve"> vykládána tak, jako</w:t>
      </w:r>
      <w:r w:rsidR="00EB5BE5">
        <w:br/>
      </w:r>
      <w:r w:rsidRPr="009B3137">
        <w:t xml:space="preserve">by neobsahovala jednotlivá neplatná nebo nevymahatelná ustanovení, a v tomto smyslu budou vykládána a vymáhána i práva stran vyplývající z této </w:t>
      </w:r>
      <w:r w:rsidR="00F0101B">
        <w:t>Dohody. S</w:t>
      </w:r>
      <w:r w:rsidRPr="009B3137">
        <w:t xml:space="preserve">trany </w:t>
      </w:r>
      <w:r w:rsidR="00F0101B">
        <w:t xml:space="preserve">Dohody </w:t>
      </w:r>
      <w:r w:rsidRPr="009B3137">
        <w:t>se dále zavazují, že budou navzájem spolupracovat s</w:t>
      </w:r>
      <w:r w:rsidR="00EB5BE5">
        <w:t xml:space="preserve"> cílem nahradit takové neplatné</w:t>
      </w:r>
      <w:r w:rsidR="00EB5BE5">
        <w:br/>
      </w:r>
      <w:r w:rsidRPr="009B3137">
        <w:t>nebo nevymahatelné ustanovení platným a vymahatelným ustanovením, jímž bude dosaženo stejného ekonomického výsledku (v maxi</w:t>
      </w:r>
      <w:r w:rsidR="00EB5BE5">
        <w:t>málním možném rozsahu</w:t>
      </w:r>
      <w:r w:rsidR="00EB5BE5">
        <w:br/>
        <w:t xml:space="preserve">v souladu </w:t>
      </w:r>
      <w:r w:rsidRPr="009B3137">
        <w:t>s právními předpisy), jako bylo zamýšleno ustanoven</w:t>
      </w:r>
      <w:r w:rsidR="000D5CED">
        <w:t xml:space="preserve">ím, jež bylo shledáno neplatným </w:t>
      </w:r>
      <w:r w:rsidRPr="009B3137">
        <w:t>či nevymahatelným</w:t>
      </w:r>
      <w:r w:rsidRPr="009B3137">
        <w:rPr>
          <w:color w:val="000000"/>
        </w:rPr>
        <w:t xml:space="preserve">. </w:t>
      </w:r>
    </w:p>
    <w:p w:rsidR="009B3137" w:rsidRPr="009B3137" w:rsidRDefault="009B3137" w:rsidP="00F0101B">
      <w:pPr>
        <w:pStyle w:val="rove2"/>
      </w:pPr>
      <w:r w:rsidRPr="009B3137">
        <w:t>Změny</w:t>
      </w:r>
      <w:bookmarkEnd w:id="43"/>
      <w:bookmarkEnd w:id="44"/>
      <w:bookmarkEnd w:id="45"/>
      <w:bookmarkEnd w:id="46"/>
      <w:bookmarkEnd w:id="47"/>
      <w:bookmarkEnd w:id="48"/>
      <w:bookmarkEnd w:id="49"/>
      <w:r w:rsidRPr="009B3137">
        <w:t xml:space="preserve"> této </w:t>
      </w:r>
      <w:r w:rsidR="00F0101B">
        <w:t>Dohody</w:t>
      </w:r>
      <w:r w:rsidRPr="009B3137">
        <w:t xml:space="preserve"> </w:t>
      </w:r>
    </w:p>
    <w:p w:rsidR="009B3137" w:rsidRPr="009B3137" w:rsidRDefault="009B3137" w:rsidP="00F0101B">
      <w:pPr>
        <w:pStyle w:val="rove3"/>
      </w:pPr>
      <w:r w:rsidRPr="009B3137">
        <w:t xml:space="preserve">Tuto </w:t>
      </w:r>
      <w:r w:rsidR="00F0101B">
        <w:t>Dohodu</w:t>
      </w:r>
      <w:r w:rsidRPr="009B3137">
        <w:t xml:space="preserve"> je možno měnit, doplňovat a upravovat pouze písemnými dodatky, podepsanými oprávněnými zástupci obou stran. </w:t>
      </w:r>
    </w:p>
    <w:bookmarkEnd w:id="29"/>
    <w:bookmarkEnd w:id="30"/>
    <w:bookmarkEnd w:id="31"/>
    <w:bookmarkEnd w:id="32"/>
    <w:bookmarkEnd w:id="33"/>
    <w:bookmarkEnd w:id="34"/>
    <w:p w:rsidR="009B3137" w:rsidRPr="009B3137" w:rsidRDefault="009B3137" w:rsidP="00F0101B">
      <w:pPr>
        <w:pStyle w:val="rove3"/>
      </w:pPr>
      <w:r w:rsidRPr="009B3137">
        <w:t xml:space="preserve">Dodavatel je povinen písemně informovat </w:t>
      </w:r>
      <w:r w:rsidR="00F0101B">
        <w:t>Objednatele</w:t>
      </w:r>
      <w:r w:rsidRPr="009B3137">
        <w:t xml:space="preserve"> o změnách, které nastaly v době účinnosti této </w:t>
      </w:r>
      <w:r w:rsidR="00F0101B">
        <w:t>Dohody</w:t>
      </w:r>
      <w:r w:rsidRPr="009B3137">
        <w:t xml:space="preserve"> a které by mohly mít vliv na její plnění, a to do 7 kalendářních dnů ode dne, kdy se o takové skutečnosti dozvěděl. </w:t>
      </w:r>
    </w:p>
    <w:p w:rsidR="009B3137" w:rsidRPr="009B3137" w:rsidRDefault="009B3137" w:rsidP="00F0101B">
      <w:pPr>
        <w:pStyle w:val="rove3"/>
      </w:pPr>
      <w:r w:rsidRPr="009B3137">
        <w:t xml:space="preserve">Pokud nastanou v době účinnosti této </w:t>
      </w:r>
      <w:r w:rsidR="00F0101B">
        <w:t>Dohody</w:t>
      </w:r>
      <w:r w:rsidRPr="009B3137">
        <w:t xml:space="preserve"> změny v obsazení pozic specialistů uvedených v Příloze </w:t>
      </w:r>
      <w:r w:rsidR="004A2AB5">
        <w:t xml:space="preserve">K </w:t>
      </w:r>
      <w:r w:rsidRPr="009B3137">
        <w:t xml:space="preserve">této </w:t>
      </w:r>
      <w:r w:rsidR="00F0101B">
        <w:t>Dohody</w:t>
      </w:r>
      <w:r w:rsidRPr="009B3137">
        <w:t xml:space="preserve">, je povinen Dodavatel obsadit pozice pracovníky, u kterých doloží </w:t>
      </w:r>
      <w:r w:rsidR="00F0101B">
        <w:t>Objednateli</w:t>
      </w:r>
      <w:r w:rsidRPr="009B3137">
        <w:t xml:space="preserve"> splnění požadavků Kvalifikační dokumentace veřejné zakázky, na základě které byla tato </w:t>
      </w:r>
      <w:r w:rsidR="00F0101B">
        <w:t>Dohoda</w:t>
      </w:r>
      <w:r w:rsidRPr="009B3137">
        <w:t xml:space="preserve"> uzavřena.</w:t>
      </w:r>
    </w:p>
    <w:p w:rsidR="009B3137" w:rsidRPr="009B3137" w:rsidRDefault="009B3137" w:rsidP="00F0101B">
      <w:pPr>
        <w:pStyle w:val="rove3"/>
      </w:pPr>
      <w:r w:rsidRPr="009B3137">
        <w:t xml:space="preserve">V případě, že Dodavatel přestane kdykoliv po prokázání splnění kvalifikačních předpokladů splňovat kvalifikační předpoklady pro plnění </w:t>
      </w:r>
      <w:r w:rsidR="00F0101B">
        <w:t>Dohody</w:t>
      </w:r>
      <w:r w:rsidRPr="009B3137">
        <w:t xml:space="preserve">, je povinen o tom bez zbytečného odkladu, nejpozději však do 7 kalendářních dnů od okamžiku, kdy přestal kvalifikační předpoklady splňovat, </w:t>
      </w:r>
      <w:r w:rsidR="00F0101B">
        <w:t>Objednatele</w:t>
      </w:r>
      <w:r w:rsidRPr="009B3137">
        <w:t xml:space="preserve"> informovat, a bez zbytečného odkladu zaslat </w:t>
      </w:r>
      <w:r w:rsidR="00F0101B">
        <w:t>Objednateli</w:t>
      </w:r>
      <w:r w:rsidRPr="009B3137">
        <w:t xml:space="preserve"> návrh možné nápravy vzniklé situace tak, aby Dodavatel znovu splňoval kvalifikační předpoklady pro plnění </w:t>
      </w:r>
      <w:r w:rsidR="00F0101B">
        <w:t>Dohody</w:t>
      </w:r>
      <w:r w:rsidRPr="009B3137">
        <w:t xml:space="preserve">. Nejpozději do 7 kalendářních dnů od splnění této povinnosti Dodavatelem bude </w:t>
      </w:r>
      <w:r w:rsidR="00F0101B">
        <w:t>Objednatel</w:t>
      </w:r>
      <w:r w:rsidRPr="009B3137">
        <w:t xml:space="preserve"> Dodavatele informovat o tom, zdali akceptuje jeho návrh na nápravu vzniklé situace či nikoliv.</w:t>
      </w:r>
    </w:p>
    <w:p w:rsidR="009B3137" w:rsidRPr="008C467A" w:rsidRDefault="009B3137" w:rsidP="00F0101B">
      <w:pPr>
        <w:pStyle w:val="rove2"/>
      </w:pPr>
      <w:r w:rsidRPr="008C467A">
        <w:t xml:space="preserve">Změny </w:t>
      </w:r>
      <w:r w:rsidRPr="009B3137">
        <w:t>týmu Dodavatele</w:t>
      </w:r>
    </w:p>
    <w:p w:rsidR="009B3137" w:rsidRPr="009B3137" w:rsidRDefault="009B3137" w:rsidP="00F0101B">
      <w:pPr>
        <w:pStyle w:val="rove3"/>
      </w:pPr>
      <w:r w:rsidRPr="008C467A">
        <w:t xml:space="preserve">V případě výměny člena týmu uvedeného v příloze </w:t>
      </w:r>
      <w:r w:rsidR="000D5CED">
        <w:t>F</w:t>
      </w:r>
      <w:r w:rsidRPr="008C467A">
        <w:t xml:space="preserve"> této </w:t>
      </w:r>
      <w:r w:rsidR="00F0101B">
        <w:t>Dohody</w:t>
      </w:r>
      <w:r w:rsidRPr="008C467A">
        <w:t xml:space="preserve"> či člena týmu dodavatele, kterým dodavatel v rámci zadávacího</w:t>
      </w:r>
      <w:r w:rsidR="00EB5BE5">
        <w:t xml:space="preserve"> řízení prokazoval kvalifikaci,</w:t>
      </w:r>
      <w:r w:rsidR="00EB5BE5">
        <w:br/>
      </w:r>
      <w:r w:rsidRPr="008C467A">
        <w:t xml:space="preserve">je Dodavatel na tuto </w:t>
      </w:r>
      <w:r w:rsidRPr="009B3137">
        <w:t>vý</w:t>
      </w:r>
      <w:r w:rsidRPr="008C467A">
        <w:t xml:space="preserve">měnu povinen </w:t>
      </w:r>
      <w:r w:rsidR="00F0101B">
        <w:t>Objednatele</w:t>
      </w:r>
      <w:r w:rsidRPr="008C467A">
        <w:t xml:space="preserve"> předem písemně upozornit, přičemž </w:t>
      </w:r>
      <w:r w:rsidRPr="009B3137">
        <w:t xml:space="preserve">tato výměna je možná pouze se souhlasem </w:t>
      </w:r>
      <w:r w:rsidR="00F0101B">
        <w:t>Objednatele</w:t>
      </w:r>
      <w:r w:rsidRPr="009B3137">
        <w:t xml:space="preserve">. </w:t>
      </w:r>
      <w:r w:rsidR="00F0101B">
        <w:t>Objednatel</w:t>
      </w:r>
      <w:r w:rsidRPr="009B3137">
        <w:t xml:space="preserve"> není oprávněn bezdůvodně souhlas s výměnou dle předchozí věty odepřít. V případě výměny člena týmu, kterým byla prokazována kvalifikace v rámci zadávacího řízení, se Dodavatel zavazuje provést případnou výměnu pouze za takového nového člena týmu, který stejným způsobem splňuje kvalifikaci, jako člen původní.</w:t>
      </w:r>
    </w:p>
    <w:bookmarkEnd w:id="35"/>
    <w:bookmarkEnd w:id="36"/>
    <w:bookmarkEnd w:id="37"/>
    <w:bookmarkEnd w:id="38"/>
    <w:bookmarkEnd w:id="39"/>
    <w:bookmarkEnd w:id="40"/>
    <w:bookmarkEnd w:id="41"/>
    <w:p w:rsidR="009B3137" w:rsidRPr="009B3137" w:rsidRDefault="009B3137" w:rsidP="00F0101B">
      <w:pPr>
        <w:pStyle w:val="rove2"/>
      </w:pPr>
      <w:r w:rsidRPr="009B3137">
        <w:t>Rozhodné právo</w:t>
      </w:r>
    </w:p>
    <w:p w:rsidR="009B3137" w:rsidRPr="009B3137" w:rsidRDefault="009B3137" w:rsidP="00F0101B">
      <w:pPr>
        <w:pStyle w:val="rove3"/>
      </w:pPr>
      <w:r w:rsidRPr="009B3137">
        <w:t xml:space="preserve">Platnost, plnění, výklad a účinky této </w:t>
      </w:r>
      <w:r w:rsidR="00F0101B">
        <w:t>Dohody</w:t>
      </w:r>
      <w:r w:rsidRPr="009B3137">
        <w:t xml:space="preserve"> se řídí právním řádem České republiky. </w:t>
      </w:r>
    </w:p>
    <w:p w:rsidR="009B3137" w:rsidRPr="009B3137" w:rsidRDefault="009B3137" w:rsidP="00F0101B">
      <w:pPr>
        <w:pStyle w:val="rove2"/>
      </w:pPr>
      <w:bookmarkStart w:id="50" w:name="_Toc373046391"/>
      <w:bookmarkStart w:id="51" w:name="_Toc373064828"/>
      <w:bookmarkStart w:id="52" w:name="_Toc373113788"/>
      <w:bookmarkStart w:id="53" w:name="_Toc380912857"/>
      <w:bookmarkStart w:id="54" w:name="_Toc445526947"/>
      <w:bookmarkStart w:id="55" w:name="_Toc469121124"/>
      <w:r w:rsidRPr="009B3137">
        <w:t>Řešení sporů</w:t>
      </w:r>
    </w:p>
    <w:p w:rsidR="009B3137" w:rsidRPr="009B3137" w:rsidRDefault="009B3137" w:rsidP="00F0101B">
      <w:pPr>
        <w:pStyle w:val="rove3"/>
        <w:rPr>
          <w:bCs/>
        </w:rPr>
      </w:pPr>
      <w:r w:rsidRPr="009B3137">
        <w:tab/>
        <w:t xml:space="preserve">Všechny spory, které vzniknou z této </w:t>
      </w:r>
      <w:r w:rsidR="00F0101B">
        <w:t>Dohody</w:t>
      </w:r>
      <w:r w:rsidRPr="009B3137">
        <w:t xml:space="preserve"> nebo v souvislosti s ní, budou řešeny soudy České republiky. V souladu s ustanovením § 89a zák. č. 99/1963 Sb., občanský soudní řád, ve znění pozdějších předpisů,</w:t>
      </w:r>
      <w:r w:rsidRPr="009B3137" w:rsidDel="00C42732">
        <w:t xml:space="preserve"> </w:t>
      </w:r>
      <w:r w:rsidR="00F0101B">
        <w:t>strany Dohody v</w:t>
      </w:r>
      <w:r w:rsidRPr="009B3137">
        <w:t>ýslovně sjednávají,</w:t>
      </w:r>
      <w:r w:rsidR="00EB5BE5">
        <w:br/>
      </w:r>
      <w:r w:rsidRPr="009B3137">
        <w:t xml:space="preserve">že místně příslušným soudem je obecný soud </w:t>
      </w:r>
      <w:r w:rsidR="00F0101B">
        <w:t>Objednatele</w:t>
      </w:r>
      <w:r w:rsidRPr="009B3137">
        <w:rPr>
          <w:bCs/>
        </w:rPr>
        <w:t>.</w:t>
      </w:r>
    </w:p>
    <w:p w:rsidR="009B3137" w:rsidRPr="009B3137" w:rsidRDefault="009B3137" w:rsidP="00F0101B">
      <w:pPr>
        <w:pStyle w:val="rove2"/>
      </w:pPr>
      <w:r w:rsidRPr="009B3137">
        <w:t xml:space="preserve">Ochrana osobních údajů </w:t>
      </w:r>
      <w:r w:rsidR="00085B72">
        <w:t>a další povinnosti Dodavatele</w:t>
      </w:r>
    </w:p>
    <w:p w:rsidR="00085B72" w:rsidRDefault="009B3137" w:rsidP="00F0101B">
      <w:pPr>
        <w:pStyle w:val="rove3"/>
      </w:pPr>
      <w:r w:rsidRPr="009B3137">
        <w:t xml:space="preserve">Dodavatel je povinen při plnění této </w:t>
      </w:r>
      <w:r w:rsidR="00F0101B">
        <w:t>Dohody</w:t>
      </w:r>
      <w:r w:rsidR="00EB5BE5">
        <w:t xml:space="preserve"> postupovat v souladu</w:t>
      </w:r>
      <w:r w:rsidR="00EB5BE5">
        <w:br/>
        <w:t>se z</w:t>
      </w:r>
      <w:r w:rsidRPr="009B3137">
        <w:t xml:space="preserve">ákonem č. 101/2000 Sb., o ochraně osobních údajů a změně některých zákonů, ve znění pozdějších předpisů. Dodavatel se zavazuje pro případ, že v rámci plnění této </w:t>
      </w:r>
      <w:r w:rsidR="00F0101B">
        <w:t>Dohody</w:t>
      </w:r>
      <w:r w:rsidRPr="009B3137">
        <w:t xml:space="preserve"> bude zpracovávat osobní údaje, že je bude</w:t>
      </w:r>
      <w:r w:rsidR="00EB5BE5">
        <w:t xml:space="preserve"> chránit a nakládat s nimi plně</w:t>
      </w:r>
      <w:r w:rsidR="00EB5BE5">
        <w:br/>
      </w:r>
      <w:r w:rsidRPr="009B3137">
        <w:t xml:space="preserve">v souladu s příslušnými právními předpisy, a to i po ukončení plnění této </w:t>
      </w:r>
      <w:r w:rsidR="00F0101B">
        <w:t>Dohody</w:t>
      </w:r>
      <w:r w:rsidRPr="009B3137">
        <w:t>. Strany se v případě zpracování osobních údajů, v</w:t>
      </w:r>
      <w:r w:rsidR="00EB5BE5">
        <w:t>e smyslu příslušných ustanovení</w:t>
      </w:r>
      <w:r w:rsidR="00EB5BE5">
        <w:br/>
      </w:r>
      <w:r w:rsidRPr="009B3137">
        <w:t>zákona č. 101/2000 Sb., o ochraně osobních údajů, ve znění pozdějších předp</w:t>
      </w:r>
      <w:r w:rsidR="00F0101B">
        <w:t>isů, zavazují uzavřít dodatek k</w:t>
      </w:r>
      <w:r w:rsidRPr="009B3137">
        <w:t xml:space="preserve"> </w:t>
      </w:r>
      <w:r w:rsidR="00F0101B">
        <w:t>Dohodě</w:t>
      </w:r>
      <w:r w:rsidRPr="009B3137">
        <w:t xml:space="preserve"> spočívající v dohodě o zpracování osobních údajů podle tohoto zákona. </w:t>
      </w:r>
    </w:p>
    <w:p w:rsidR="009B3137" w:rsidRDefault="009B3137" w:rsidP="00085B72">
      <w:pPr>
        <w:pStyle w:val="rove3"/>
      </w:pPr>
      <w:r w:rsidRPr="009B3137">
        <w:t xml:space="preserve"> </w:t>
      </w:r>
      <w:r w:rsidR="00085B72">
        <w:t>Dodavatel</w:t>
      </w:r>
      <w:r w:rsidR="00085B72" w:rsidRPr="00085B72">
        <w:t xml:space="preserve"> je podle § 2 písm. e) zákona č. 320/2001 Sb., o finanční kontrole ve veřejné správě a o změně některých zákonů, v účinném zněn</w:t>
      </w:r>
      <w:r w:rsidR="00EB5BE5">
        <w:t>í, osobou povinnou spolupůsobit</w:t>
      </w:r>
      <w:r w:rsidR="00EB5BE5">
        <w:br/>
      </w:r>
      <w:r w:rsidR="00085B72" w:rsidRPr="00085B72">
        <w:t>při výkonu finanční kontroly prováděné v souvislost</w:t>
      </w:r>
      <w:r w:rsidR="000D5CED">
        <w:t>i s úhradou zboží nebo služeb z </w:t>
      </w:r>
      <w:r w:rsidR="00085B72" w:rsidRPr="00085B72">
        <w:t>veřejných výdajů, a zavazuje se v tomto ohledu poskytnout veškerou potřebnou součinnost.</w:t>
      </w:r>
    </w:p>
    <w:p w:rsidR="00085B72" w:rsidRPr="009B3137" w:rsidRDefault="00085B72" w:rsidP="002E01BA">
      <w:pPr>
        <w:pStyle w:val="rove3"/>
      </w:pPr>
      <w:r>
        <w:t>Dodavatel</w:t>
      </w:r>
      <w:r w:rsidRPr="00085B72">
        <w:t xml:space="preserve"> je povinen řádně uchovávat veškeré originály účetních dokladů a originály dalších dokumentů souvisejících s činností Poskytovatele. Účetní doklady budou uchovány způsobem uvedeným v zákoně č. 563/1991 Sb., o účetnictví, v účinném znění.</w:t>
      </w:r>
    </w:p>
    <w:p w:rsidR="009B3137" w:rsidRPr="009B3137" w:rsidRDefault="009B3137" w:rsidP="00F0101B">
      <w:pPr>
        <w:pStyle w:val="rove2"/>
      </w:pPr>
      <w:bookmarkStart w:id="56" w:name="_Toc373046392"/>
      <w:bookmarkStart w:id="57" w:name="_Toc373064829"/>
      <w:bookmarkStart w:id="58" w:name="_Toc373113789"/>
      <w:bookmarkStart w:id="59" w:name="_Toc380912858"/>
      <w:bookmarkStart w:id="60" w:name="_Toc445526948"/>
      <w:bookmarkStart w:id="61" w:name="_Toc469121125"/>
      <w:bookmarkEnd w:id="50"/>
      <w:bookmarkEnd w:id="51"/>
      <w:bookmarkEnd w:id="52"/>
      <w:bookmarkEnd w:id="53"/>
      <w:bookmarkEnd w:id="54"/>
      <w:bookmarkEnd w:id="55"/>
      <w:r w:rsidRPr="009B3137">
        <w:t xml:space="preserve">Stejnopisy a jazyk Smlouvy </w:t>
      </w:r>
    </w:p>
    <w:p w:rsidR="009B3137" w:rsidRDefault="009B3137" w:rsidP="00F0101B">
      <w:pPr>
        <w:pStyle w:val="rove3"/>
      </w:pPr>
      <w:r w:rsidRPr="009B3137">
        <w:t xml:space="preserve">Tato </w:t>
      </w:r>
      <w:r w:rsidR="00F0101B">
        <w:t>Dohoda</w:t>
      </w:r>
      <w:r w:rsidRPr="009B3137">
        <w:t xml:space="preserve"> se </w:t>
      </w:r>
      <w:r w:rsidR="00F0101B">
        <w:t>vyhotovuje</w:t>
      </w:r>
      <w:r w:rsidRPr="009B3137">
        <w:t xml:space="preserve"> ve </w:t>
      </w:r>
      <w:r w:rsidR="00F0101B">
        <w:t>třech</w:t>
      </w:r>
      <w:r w:rsidRPr="009B3137">
        <w:t xml:space="preserve"> stejnopisech, z nichž </w:t>
      </w:r>
      <w:r w:rsidR="00F0101B">
        <w:t>Objednatel</w:t>
      </w:r>
      <w:r w:rsidRPr="009B3137">
        <w:t xml:space="preserve"> obdrží dva </w:t>
      </w:r>
      <w:r w:rsidR="000D5CED">
        <w:t>a </w:t>
      </w:r>
      <w:r w:rsidR="00F0101B">
        <w:t>Dodavatel jeden</w:t>
      </w:r>
      <w:r w:rsidRPr="009B3137">
        <w:t xml:space="preserve">. Tato Smlouva byla sepsána v českém jazyce. </w:t>
      </w:r>
    </w:p>
    <w:p w:rsidR="00085B72" w:rsidRPr="009B3137" w:rsidRDefault="00085B72" w:rsidP="00085B72">
      <w:pPr>
        <w:pStyle w:val="rove3"/>
      </w:pPr>
      <w:r w:rsidRPr="00085B72">
        <w:t>Strany uzavírající Dohodu prohlašují, že s obsahem Dohody souhlasí, že Dohodu uzavřely na základě své svobodné a vážné vůle, a že nebyla uzavřena v tísni ani za nápadně nevýhodných podmínek. Obsah Dohody považují její s</w:t>
      </w:r>
      <w:r w:rsidR="000D5CED">
        <w:t xml:space="preserve">trany za určitý a srozumitelný. </w:t>
      </w:r>
      <w:r w:rsidRPr="00085B72">
        <w:t xml:space="preserve">Na základě těchto skutečnosti připojují své podpisy. </w:t>
      </w:r>
    </w:p>
    <w:bookmarkEnd w:id="56"/>
    <w:bookmarkEnd w:id="57"/>
    <w:bookmarkEnd w:id="58"/>
    <w:bookmarkEnd w:id="59"/>
    <w:bookmarkEnd w:id="60"/>
    <w:bookmarkEnd w:id="61"/>
    <w:p w:rsidR="009B3137" w:rsidRPr="009B3137" w:rsidRDefault="009B3137" w:rsidP="009B3137">
      <w:pPr>
        <w:pStyle w:val="rove2"/>
        <w:numPr>
          <w:ilvl w:val="0"/>
          <w:numId w:val="0"/>
        </w:numPr>
        <w:rPr>
          <w:b w:val="0"/>
        </w:rPr>
      </w:pPr>
    </w:p>
    <w:p w:rsidR="00574B7A" w:rsidRPr="00876681" w:rsidRDefault="00574B7A" w:rsidP="00F0101B">
      <w:pPr>
        <w:rPr>
          <w:rFonts w:ascii="Segoe UI" w:hAnsi="Segoe UI" w:cs="Segoe UI"/>
          <w:i w:val="0"/>
        </w:rPr>
      </w:pPr>
      <w:r w:rsidRPr="00876681">
        <w:rPr>
          <w:rFonts w:ascii="Segoe UI" w:hAnsi="Segoe UI" w:cs="Segoe UI"/>
          <w:i w:val="0"/>
        </w:rPr>
        <w:t>V </w:t>
      </w:r>
      <w:r w:rsidR="006D7BC9" w:rsidRPr="006D7BC9">
        <w:rPr>
          <w:rFonts w:ascii="Segoe UI" w:hAnsi="Segoe UI" w:cs="Segoe UI"/>
          <w:i w:val="0"/>
          <w:highlight w:val="yellow"/>
          <w:lang w:val="en-US"/>
        </w:rPr>
        <w:t>[</w:t>
      </w:r>
      <w:r w:rsidR="006D7BC9" w:rsidRPr="006D7BC9">
        <w:rPr>
          <w:rFonts w:ascii="Segoe UI" w:hAnsi="Segoe UI" w:cs="Segoe UI"/>
          <w:i w:val="0"/>
          <w:highlight w:val="yellow"/>
        </w:rPr>
        <w:t xml:space="preserve">DOPLNÍ </w:t>
      </w:r>
      <w:r w:rsidR="00DC056B">
        <w:rPr>
          <w:rFonts w:ascii="Segoe UI" w:hAnsi="Segoe UI" w:cs="Segoe UI"/>
          <w:i w:val="0"/>
          <w:highlight w:val="yellow"/>
        </w:rPr>
        <w:t>DODAVATEL</w:t>
      </w:r>
      <w:r w:rsidR="006D7BC9" w:rsidRPr="006D7BC9">
        <w:rPr>
          <w:rFonts w:ascii="Segoe UI" w:hAnsi="Segoe UI" w:cs="Segoe UI"/>
          <w:i w:val="0"/>
          <w:highlight w:val="yellow"/>
        </w:rPr>
        <w:t>]</w:t>
      </w:r>
      <w:r w:rsidR="00266CEB" w:rsidRPr="00876681">
        <w:rPr>
          <w:rFonts w:ascii="Segoe UI" w:hAnsi="Segoe UI" w:cs="Segoe UI"/>
          <w:i w:val="0"/>
          <w:iCs w:val="0"/>
          <w:lang w:eastAsia="en-GB"/>
        </w:rPr>
        <w:t xml:space="preserve"> </w:t>
      </w:r>
      <w:r w:rsidRPr="00876681">
        <w:rPr>
          <w:rFonts w:ascii="Segoe UI" w:hAnsi="Segoe UI" w:cs="Segoe UI"/>
          <w:i w:val="0"/>
        </w:rPr>
        <w:t xml:space="preserve">dne </w:t>
      </w:r>
      <w:r w:rsidRPr="00876681">
        <w:rPr>
          <w:rFonts w:ascii="Segoe UI" w:hAnsi="Segoe UI" w:cs="Segoe UI"/>
          <w:i w:val="0"/>
        </w:rPr>
        <w:tab/>
      </w:r>
      <w:r w:rsidRPr="00876681">
        <w:rPr>
          <w:rFonts w:ascii="Segoe UI" w:hAnsi="Segoe UI" w:cs="Segoe UI"/>
          <w:i w:val="0"/>
        </w:rPr>
        <w:tab/>
      </w:r>
      <w:r w:rsidR="00F0101B">
        <w:rPr>
          <w:rFonts w:ascii="Segoe UI" w:hAnsi="Segoe UI" w:cs="Segoe UI"/>
          <w:i w:val="0"/>
        </w:rPr>
        <w:tab/>
      </w:r>
      <w:r w:rsidR="00F0101B">
        <w:rPr>
          <w:rFonts w:ascii="Segoe UI" w:hAnsi="Segoe UI" w:cs="Segoe UI"/>
          <w:i w:val="0"/>
        </w:rPr>
        <w:tab/>
      </w:r>
      <w:r w:rsidRPr="00876681">
        <w:rPr>
          <w:rFonts w:ascii="Segoe UI" w:hAnsi="Segoe UI" w:cs="Segoe UI"/>
          <w:i w:val="0"/>
        </w:rPr>
        <w:t>V Praze dne</w:t>
      </w:r>
      <w:r w:rsidRPr="00876681">
        <w:rPr>
          <w:rFonts w:ascii="Segoe UI" w:hAnsi="Segoe UI" w:cs="Segoe UI"/>
          <w:i w:val="0"/>
        </w:rPr>
        <w:tab/>
      </w:r>
    </w:p>
    <w:p w:rsidR="00574B7A" w:rsidRPr="00876681" w:rsidRDefault="00574B7A" w:rsidP="00C3132D">
      <w:pPr>
        <w:tabs>
          <w:tab w:val="left" w:leader="dot" w:pos="3969"/>
          <w:tab w:val="left" w:pos="5103"/>
          <w:tab w:val="right" w:leader="dot" w:pos="9072"/>
        </w:tabs>
        <w:spacing w:before="960" w:line="264" w:lineRule="auto"/>
        <w:rPr>
          <w:rFonts w:ascii="Segoe UI" w:hAnsi="Segoe UI" w:cs="Segoe UI"/>
          <w:i w:val="0"/>
        </w:rPr>
      </w:pPr>
      <w:r w:rsidRPr="00876681">
        <w:rPr>
          <w:rFonts w:ascii="Segoe UI" w:hAnsi="Segoe UI" w:cs="Segoe UI"/>
          <w:i w:val="0"/>
        </w:rPr>
        <w:tab/>
      </w:r>
      <w:r w:rsidRPr="00876681">
        <w:rPr>
          <w:rFonts w:ascii="Segoe UI" w:hAnsi="Segoe UI" w:cs="Segoe UI"/>
          <w:i w:val="0"/>
        </w:rPr>
        <w:tab/>
      </w:r>
      <w:r w:rsidRPr="00876681">
        <w:rPr>
          <w:rFonts w:ascii="Segoe UI" w:hAnsi="Segoe UI" w:cs="Segoe UI"/>
          <w:i w:val="0"/>
        </w:rPr>
        <w:tab/>
      </w:r>
    </w:p>
    <w:p w:rsidR="00CE28B3" w:rsidRPr="00876681" w:rsidRDefault="004A6C30" w:rsidP="00165C32">
      <w:pPr>
        <w:pStyle w:val="Podpis-tabulator9"/>
        <w:spacing w:line="264" w:lineRule="auto"/>
        <w:rPr>
          <w:rFonts w:ascii="Segoe UI" w:hAnsi="Segoe UI" w:cs="Segoe UI"/>
          <w:szCs w:val="20"/>
        </w:rPr>
      </w:pPr>
      <w:r>
        <w:rPr>
          <w:rFonts w:ascii="Segoe UI" w:hAnsi="Segoe UI" w:cs="Segoe UI"/>
          <w:szCs w:val="20"/>
        </w:rPr>
        <w:t>Dodavatel</w:t>
      </w:r>
      <w:r w:rsidR="00574B7A" w:rsidRPr="00876681">
        <w:rPr>
          <w:rFonts w:ascii="Segoe UI" w:hAnsi="Segoe UI" w:cs="Segoe UI"/>
        </w:rPr>
        <w:tab/>
      </w:r>
      <w:r w:rsidR="003733EF">
        <w:rPr>
          <w:rFonts w:ascii="Segoe UI" w:hAnsi="Segoe UI" w:cs="Segoe UI"/>
          <w:szCs w:val="20"/>
        </w:rPr>
        <w:t>Objednatel</w:t>
      </w:r>
    </w:p>
    <w:p w:rsidR="00CE28B3" w:rsidRPr="00876681" w:rsidRDefault="00944348" w:rsidP="00165C32">
      <w:pPr>
        <w:pStyle w:val="Podpis-tabulator9"/>
        <w:spacing w:line="264" w:lineRule="auto"/>
        <w:rPr>
          <w:rFonts w:ascii="Segoe UI" w:hAnsi="Segoe UI" w:cs="Segoe UI"/>
          <w:szCs w:val="20"/>
        </w:rPr>
      </w:pPr>
      <w:r w:rsidRPr="00944348">
        <w:rPr>
          <w:rFonts w:ascii="Segoe UI" w:hAnsi="Segoe UI" w:cs="Segoe UI"/>
          <w:highlight w:val="yellow"/>
        </w:rPr>
        <w:t xml:space="preserve">[DOPLNÍ </w:t>
      </w:r>
      <w:r w:rsidR="00DC056B">
        <w:rPr>
          <w:rFonts w:ascii="Segoe UI" w:hAnsi="Segoe UI" w:cs="Segoe UI"/>
          <w:highlight w:val="yellow"/>
        </w:rPr>
        <w:t>DODAVATEL</w:t>
      </w:r>
      <w:r w:rsidRPr="00944348">
        <w:rPr>
          <w:rFonts w:ascii="Segoe UI" w:hAnsi="Segoe UI" w:cs="Segoe UI"/>
          <w:highlight w:val="yellow"/>
        </w:rPr>
        <w:t>]</w:t>
      </w:r>
      <w:r w:rsidR="00574B7A" w:rsidRPr="00876681">
        <w:rPr>
          <w:rFonts w:ascii="Segoe UI" w:hAnsi="Segoe UI" w:cs="Segoe UI"/>
        </w:rPr>
        <w:tab/>
      </w:r>
      <w:r w:rsidR="00574B7A" w:rsidRPr="00876681">
        <w:rPr>
          <w:rFonts w:ascii="Segoe UI" w:hAnsi="Segoe UI" w:cs="Segoe UI"/>
          <w:szCs w:val="20"/>
        </w:rPr>
        <w:t>Státní fond životního prostředí ČR</w:t>
      </w:r>
    </w:p>
    <w:p w:rsidR="003D0326" w:rsidRPr="006D7BC9" w:rsidRDefault="006D7BC9" w:rsidP="00165C32">
      <w:pPr>
        <w:pStyle w:val="Podpis-tabulator9"/>
        <w:spacing w:line="264" w:lineRule="auto"/>
        <w:rPr>
          <w:rFonts w:ascii="Segoe UI" w:hAnsi="Segoe UI" w:cs="Segoe UI"/>
          <w:b/>
          <w:szCs w:val="20"/>
        </w:rPr>
      </w:pPr>
      <w:r w:rsidRPr="006D7BC9">
        <w:rPr>
          <w:rFonts w:ascii="Segoe UI" w:hAnsi="Segoe UI" w:cs="Segoe UI"/>
          <w:highlight w:val="yellow"/>
          <w:lang w:val="en-US"/>
        </w:rPr>
        <w:t>[</w:t>
      </w:r>
      <w:r w:rsidRPr="006D7BC9">
        <w:rPr>
          <w:rFonts w:ascii="Segoe UI" w:hAnsi="Segoe UI" w:cs="Segoe UI"/>
          <w:highlight w:val="yellow"/>
        </w:rPr>
        <w:t xml:space="preserve">DOPLNÍ </w:t>
      </w:r>
      <w:r w:rsidR="00DC056B">
        <w:rPr>
          <w:rFonts w:ascii="Segoe UI" w:hAnsi="Segoe UI" w:cs="Segoe UI"/>
          <w:highlight w:val="yellow"/>
        </w:rPr>
        <w:t>DODAVATEL</w:t>
      </w:r>
      <w:r w:rsidRPr="006D7BC9">
        <w:rPr>
          <w:rFonts w:ascii="Segoe UI" w:hAnsi="Segoe UI" w:cs="Segoe UI"/>
          <w:highlight w:val="yellow"/>
        </w:rPr>
        <w:t>]</w:t>
      </w:r>
      <w:r w:rsidR="00574B7A" w:rsidRPr="006D7BC9">
        <w:rPr>
          <w:rFonts w:ascii="Segoe UI" w:hAnsi="Segoe UI" w:cs="Segoe UI"/>
          <w:szCs w:val="20"/>
        </w:rPr>
        <w:tab/>
      </w:r>
      <w:r w:rsidR="00665F05" w:rsidRPr="006D7BC9">
        <w:rPr>
          <w:rFonts w:ascii="Segoe UI" w:hAnsi="Segoe UI" w:cs="Segoe UI"/>
          <w:b/>
          <w:szCs w:val="20"/>
        </w:rPr>
        <w:t xml:space="preserve">Ing. </w:t>
      </w:r>
      <w:r w:rsidR="0055604B" w:rsidRPr="006D7BC9">
        <w:rPr>
          <w:rFonts w:ascii="Segoe UI" w:hAnsi="Segoe UI" w:cs="Segoe UI"/>
          <w:b/>
          <w:szCs w:val="20"/>
        </w:rPr>
        <w:t>Petr Valdman</w:t>
      </w:r>
    </w:p>
    <w:p w:rsidR="00660C76" w:rsidRDefault="006D7BC9" w:rsidP="00165C32">
      <w:pPr>
        <w:pStyle w:val="Podpis-tabulator9"/>
        <w:spacing w:line="264" w:lineRule="auto"/>
        <w:rPr>
          <w:rFonts w:ascii="Segoe UI" w:hAnsi="Segoe UI" w:cs="Segoe UI"/>
          <w:szCs w:val="20"/>
        </w:rPr>
      </w:pPr>
      <w:r w:rsidRPr="006D7BC9">
        <w:rPr>
          <w:rFonts w:ascii="Segoe UI" w:hAnsi="Segoe UI" w:cs="Segoe UI"/>
          <w:highlight w:val="yellow"/>
          <w:lang w:val="en-US"/>
        </w:rPr>
        <w:t>[</w:t>
      </w:r>
      <w:r w:rsidRPr="006D7BC9">
        <w:rPr>
          <w:rFonts w:ascii="Segoe UI" w:hAnsi="Segoe UI" w:cs="Segoe UI"/>
          <w:highlight w:val="yellow"/>
        </w:rPr>
        <w:t xml:space="preserve">DOPLNÍ </w:t>
      </w:r>
      <w:r w:rsidR="00DC056B">
        <w:rPr>
          <w:rFonts w:ascii="Segoe UI" w:hAnsi="Segoe UI" w:cs="Segoe UI"/>
          <w:highlight w:val="yellow"/>
        </w:rPr>
        <w:t>DODAVATEL</w:t>
      </w:r>
      <w:r w:rsidRPr="006D7BC9">
        <w:rPr>
          <w:rFonts w:ascii="Segoe UI" w:hAnsi="Segoe UI" w:cs="Segoe UI"/>
          <w:highlight w:val="yellow"/>
        </w:rPr>
        <w:t>]</w:t>
      </w:r>
      <w:r w:rsidR="003D0326" w:rsidRPr="00876681">
        <w:rPr>
          <w:rFonts w:ascii="Segoe UI" w:hAnsi="Segoe UI" w:cs="Segoe UI"/>
        </w:rPr>
        <w:tab/>
      </w:r>
      <w:r w:rsidR="0055604B" w:rsidRPr="00876681">
        <w:rPr>
          <w:rFonts w:ascii="Segoe UI" w:hAnsi="Segoe UI" w:cs="Segoe UI"/>
          <w:szCs w:val="20"/>
        </w:rPr>
        <w:t>ředitel SFŽP ČR</w:t>
      </w:r>
    </w:p>
    <w:p w:rsidR="00660C76" w:rsidRDefault="00660C76" w:rsidP="00165C32">
      <w:pPr>
        <w:spacing w:line="264" w:lineRule="auto"/>
        <w:rPr>
          <w:rFonts w:ascii="Segoe UI" w:hAnsi="Segoe UI" w:cs="Segoe UI"/>
        </w:rPr>
      </w:pPr>
    </w:p>
    <w:p w:rsidR="00574434" w:rsidRDefault="00574434" w:rsidP="00165C32">
      <w:pPr>
        <w:spacing w:line="264" w:lineRule="auto"/>
        <w:rPr>
          <w:rFonts w:ascii="Segoe UI" w:hAnsi="Segoe UI" w:cs="Segoe UI"/>
        </w:rPr>
      </w:pPr>
    </w:p>
    <w:p w:rsidR="009609B1" w:rsidRPr="009609B1" w:rsidRDefault="009609B1" w:rsidP="009609B1">
      <w:pPr>
        <w:spacing w:after="240" w:line="264" w:lineRule="auto"/>
        <w:rPr>
          <w:rFonts w:ascii="Segoe UI" w:hAnsi="Segoe UI" w:cs="Segoe UI"/>
          <w:b/>
          <w:i w:val="0"/>
        </w:rPr>
      </w:pPr>
      <w:r w:rsidRPr="009609B1">
        <w:rPr>
          <w:rFonts w:ascii="Segoe UI" w:hAnsi="Segoe UI" w:cs="Segoe UI"/>
          <w:b/>
          <w:i w:val="0"/>
        </w:rPr>
        <w:t>Seznam příloh</w:t>
      </w:r>
    </w:p>
    <w:p w:rsidR="00574434" w:rsidRDefault="00574434" w:rsidP="00165C32">
      <w:pPr>
        <w:spacing w:line="264" w:lineRule="auto"/>
        <w:rPr>
          <w:rFonts w:ascii="Segoe UI" w:hAnsi="Segoe UI" w:cs="Segoe UI"/>
          <w:i w:val="0"/>
        </w:rPr>
      </w:pPr>
      <w:r>
        <w:rPr>
          <w:rFonts w:ascii="Segoe UI" w:hAnsi="Segoe UI" w:cs="Segoe UI"/>
          <w:i w:val="0"/>
        </w:rPr>
        <w:t xml:space="preserve">Příloha </w:t>
      </w:r>
      <w:r w:rsidR="009609B1">
        <w:rPr>
          <w:rFonts w:ascii="Segoe UI" w:hAnsi="Segoe UI" w:cs="Segoe UI"/>
          <w:i w:val="0"/>
        </w:rPr>
        <w:t>A</w:t>
      </w:r>
      <w:r>
        <w:rPr>
          <w:rFonts w:ascii="Segoe UI" w:hAnsi="Segoe UI" w:cs="Segoe UI"/>
          <w:i w:val="0"/>
        </w:rPr>
        <w:t xml:space="preserve">: </w:t>
      </w:r>
      <w:r w:rsidR="00FF7E1F" w:rsidRPr="00FF7E1F">
        <w:rPr>
          <w:rFonts w:ascii="Segoe UI" w:hAnsi="Segoe UI" w:cs="Segoe UI"/>
          <w:i w:val="0"/>
        </w:rPr>
        <w:t>Nabídka dodavatele</w:t>
      </w:r>
    </w:p>
    <w:p w:rsidR="00FC6650" w:rsidRDefault="00FC6650" w:rsidP="00165C32">
      <w:pPr>
        <w:spacing w:line="264" w:lineRule="auto"/>
        <w:rPr>
          <w:rFonts w:ascii="Segoe UI" w:hAnsi="Segoe UI" w:cs="Segoe UI"/>
          <w:i w:val="0"/>
        </w:rPr>
      </w:pPr>
      <w:r>
        <w:rPr>
          <w:rFonts w:ascii="Segoe UI" w:hAnsi="Segoe UI" w:cs="Segoe UI"/>
          <w:i w:val="0"/>
        </w:rPr>
        <w:t xml:space="preserve">Příloha </w:t>
      </w:r>
      <w:r w:rsidR="009609B1">
        <w:rPr>
          <w:rFonts w:ascii="Segoe UI" w:hAnsi="Segoe UI" w:cs="Segoe UI"/>
          <w:i w:val="0"/>
        </w:rPr>
        <w:t>B</w:t>
      </w:r>
      <w:r>
        <w:rPr>
          <w:rFonts w:ascii="Segoe UI" w:hAnsi="Segoe UI" w:cs="Segoe UI"/>
          <w:i w:val="0"/>
        </w:rPr>
        <w:t xml:space="preserve">: </w:t>
      </w:r>
      <w:r w:rsidR="00A522EC">
        <w:rPr>
          <w:rFonts w:ascii="Segoe UI" w:hAnsi="Segoe UI" w:cs="Segoe UI"/>
          <w:i w:val="0"/>
        </w:rPr>
        <w:t>Katalogy požadavků</w:t>
      </w:r>
    </w:p>
    <w:p w:rsidR="009609B1" w:rsidRDefault="009609B1" w:rsidP="00165C32">
      <w:pPr>
        <w:spacing w:line="264" w:lineRule="auto"/>
        <w:rPr>
          <w:rFonts w:ascii="Segoe UI" w:hAnsi="Segoe UI" w:cs="Segoe UI"/>
          <w:i w:val="0"/>
        </w:rPr>
      </w:pPr>
      <w:r>
        <w:rPr>
          <w:rFonts w:ascii="Segoe UI" w:hAnsi="Segoe UI" w:cs="Segoe UI"/>
          <w:i w:val="0"/>
        </w:rPr>
        <w:t>Příloha C:</w:t>
      </w:r>
      <w:r w:rsidR="00B53016">
        <w:rPr>
          <w:rFonts w:ascii="Segoe UI" w:hAnsi="Segoe UI" w:cs="Segoe UI"/>
          <w:i w:val="0"/>
        </w:rPr>
        <w:t xml:space="preserve"> Požadavky na dokumentaci</w:t>
      </w:r>
    </w:p>
    <w:p w:rsidR="009609B1" w:rsidRDefault="009609B1" w:rsidP="009609B1">
      <w:pPr>
        <w:rPr>
          <w:rFonts w:ascii="Segoe UI" w:hAnsi="Segoe UI" w:cs="Segoe UI"/>
        </w:rPr>
      </w:pPr>
      <w:r>
        <w:rPr>
          <w:rFonts w:ascii="Segoe UI" w:hAnsi="Segoe UI" w:cs="Segoe UI"/>
          <w:i w:val="0"/>
        </w:rPr>
        <w:t xml:space="preserve">Příloha </w:t>
      </w:r>
      <w:r w:rsidR="00D36919">
        <w:rPr>
          <w:rFonts w:ascii="Segoe UI" w:hAnsi="Segoe UI" w:cs="Segoe UI"/>
          <w:i w:val="0"/>
        </w:rPr>
        <w:t>D</w:t>
      </w:r>
      <w:r>
        <w:rPr>
          <w:rFonts w:ascii="Segoe UI" w:hAnsi="Segoe UI" w:cs="Segoe UI"/>
          <w:i w:val="0"/>
        </w:rPr>
        <w:t>:</w:t>
      </w:r>
      <w:r w:rsidR="00B53016">
        <w:rPr>
          <w:rFonts w:ascii="Segoe UI" w:hAnsi="Segoe UI" w:cs="Segoe UI"/>
          <w:i w:val="0"/>
        </w:rPr>
        <w:t xml:space="preserve"> Rozpočet</w:t>
      </w:r>
    </w:p>
    <w:p w:rsidR="009609B1" w:rsidRDefault="009609B1" w:rsidP="009609B1">
      <w:pPr>
        <w:rPr>
          <w:rFonts w:ascii="Segoe UI" w:hAnsi="Segoe UI" w:cs="Segoe UI"/>
        </w:rPr>
      </w:pPr>
      <w:r>
        <w:rPr>
          <w:rFonts w:ascii="Segoe UI" w:hAnsi="Segoe UI" w:cs="Segoe UI"/>
          <w:i w:val="0"/>
        </w:rPr>
        <w:t xml:space="preserve">Příloha </w:t>
      </w:r>
      <w:r w:rsidR="00D36919">
        <w:rPr>
          <w:rFonts w:ascii="Segoe UI" w:hAnsi="Segoe UI" w:cs="Segoe UI"/>
          <w:i w:val="0"/>
        </w:rPr>
        <w:t>E</w:t>
      </w:r>
      <w:r>
        <w:rPr>
          <w:rFonts w:ascii="Segoe UI" w:hAnsi="Segoe UI" w:cs="Segoe UI"/>
          <w:i w:val="0"/>
        </w:rPr>
        <w:t>:</w:t>
      </w:r>
      <w:r w:rsidR="00B53016">
        <w:rPr>
          <w:rFonts w:ascii="Segoe UI" w:hAnsi="Segoe UI" w:cs="Segoe UI"/>
          <w:i w:val="0"/>
        </w:rPr>
        <w:t xml:space="preserve"> Harmonogram</w:t>
      </w:r>
    </w:p>
    <w:p w:rsidR="009609B1" w:rsidRDefault="009609B1" w:rsidP="009609B1">
      <w:pPr>
        <w:rPr>
          <w:rFonts w:ascii="Segoe UI" w:hAnsi="Segoe UI" w:cs="Segoe UI"/>
        </w:rPr>
      </w:pPr>
      <w:r>
        <w:rPr>
          <w:rFonts w:ascii="Segoe UI" w:hAnsi="Segoe UI" w:cs="Segoe UI"/>
          <w:i w:val="0"/>
        </w:rPr>
        <w:t xml:space="preserve">Příloha </w:t>
      </w:r>
      <w:r w:rsidR="00D36919">
        <w:rPr>
          <w:rFonts w:ascii="Segoe UI" w:hAnsi="Segoe UI" w:cs="Segoe UI"/>
          <w:i w:val="0"/>
        </w:rPr>
        <w:t>F</w:t>
      </w:r>
      <w:r>
        <w:rPr>
          <w:rFonts w:ascii="Segoe UI" w:hAnsi="Segoe UI" w:cs="Segoe UI"/>
          <w:i w:val="0"/>
        </w:rPr>
        <w:t>:</w:t>
      </w:r>
      <w:r w:rsidR="00B53016">
        <w:rPr>
          <w:rFonts w:ascii="Segoe UI" w:hAnsi="Segoe UI" w:cs="Segoe UI"/>
          <w:i w:val="0"/>
        </w:rPr>
        <w:t xml:space="preserve"> Dodavatelský tým</w:t>
      </w:r>
    </w:p>
    <w:p w:rsidR="009609B1" w:rsidRDefault="009609B1" w:rsidP="009609B1">
      <w:pPr>
        <w:rPr>
          <w:rFonts w:ascii="Segoe UI" w:hAnsi="Segoe UI" w:cs="Segoe UI"/>
        </w:rPr>
      </w:pPr>
      <w:r>
        <w:rPr>
          <w:rFonts w:ascii="Segoe UI" w:hAnsi="Segoe UI" w:cs="Segoe UI"/>
          <w:i w:val="0"/>
        </w:rPr>
        <w:t xml:space="preserve">Příloha </w:t>
      </w:r>
      <w:r w:rsidR="00D36919">
        <w:rPr>
          <w:rFonts w:ascii="Segoe UI" w:hAnsi="Segoe UI" w:cs="Segoe UI"/>
          <w:i w:val="0"/>
        </w:rPr>
        <w:t>G</w:t>
      </w:r>
      <w:r>
        <w:rPr>
          <w:rFonts w:ascii="Segoe UI" w:hAnsi="Segoe UI" w:cs="Segoe UI"/>
          <w:i w:val="0"/>
        </w:rPr>
        <w:t>:</w:t>
      </w:r>
      <w:r w:rsidR="00B53016">
        <w:rPr>
          <w:rFonts w:ascii="Segoe UI" w:hAnsi="Segoe UI" w:cs="Segoe UI"/>
          <w:i w:val="0"/>
        </w:rPr>
        <w:t xml:space="preserve"> Rizika</w:t>
      </w:r>
    </w:p>
    <w:p w:rsidR="009609B1" w:rsidRDefault="009609B1" w:rsidP="009609B1">
      <w:pPr>
        <w:rPr>
          <w:rFonts w:ascii="Segoe UI" w:hAnsi="Segoe UI" w:cs="Segoe UI"/>
        </w:rPr>
      </w:pPr>
      <w:r>
        <w:rPr>
          <w:rFonts w:ascii="Segoe UI" w:hAnsi="Segoe UI" w:cs="Segoe UI"/>
          <w:i w:val="0"/>
        </w:rPr>
        <w:t xml:space="preserve">Příloha </w:t>
      </w:r>
      <w:r w:rsidR="00D36919">
        <w:rPr>
          <w:rFonts w:ascii="Segoe UI" w:hAnsi="Segoe UI" w:cs="Segoe UI"/>
          <w:i w:val="0"/>
        </w:rPr>
        <w:t>H</w:t>
      </w:r>
      <w:r>
        <w:rPr>
          <w:rFonts w:ascii="Segoe UI" w:hAnsi="Segoe UI" w:cs="Segoe UI"/>
          <w:i w:val="0"/>
        </w:rPr>
        <w:t>:</w:t>
      </w:r>
      <w:r w:rsidR="00B53016">
        <w:rPr>
          <w:rFonts w:ascii="Segoe UI" w:hAnsi="Segoe UI" w:cs="Segoe UI"/>
          <w:i w:val="0"/>
        </w:rPr>
        <w:t xml:space="preserve"> </w:t>
      </w:r>
      <w:r w:rsidR="00F94B6C">
        <w:rPr>
          <w:rFonts w:ascii="Segoe UI" w:hAnsi="Segoe UI" w:cs="Segoe UI"/>
          <w:i w:val="0"/>
        </w:rPr>
        <w:t>Seznam spolupracujících systémů</w:t>
      </w:r>
    </w:p>
    <w:p w:rsidR="009609B1" w:rsidRDefault="00D36919" w:rsidP="009609B1">
      <w:pPr>
        <w:rPr>
          <w:rFonts w:ascii="Segoe UI" w:hAnsi="Segoe UI" w:cs="Segoe UI"/>
        </w:rPr>
      </w:pPr>
      <w:r>
        <w:rPr>
          <w:rFonts w:ascii="Segoe UI" w:hAnsi="Segoe UI" w:cs="Segoe UI"/>
          <w:i w:val="0"/>
        </w:rPr>
        <w:t>Příloha I</w:t>
      </w:r>
      <w:r w:rsidR="009609B1">
        <w:rPr>
          <w:rFonts w:ascii="Segoe UI" w:hAnsi="Segoe UI" w:cs="Segoe UI"/>
          <w:i w:val="0"/>
        </w:rPr>
        <w:t>:</w:t>
      </w:r>
      <w:r w:rsidR="00B53016">
        <w:rPr>
          <w:rFonts w:ascii="Segoe UI" w:hAnsi="Segoe UI" w:cs="Segoe UI"/>
          <w:i w:val="0"/>
        </w:rPr>
        <w:t xml:space="preserve"> </w:t>
      </w:r>
      <w:r w:rsidR="00F94B6C">
        <w:rPr>
          <w:rFonts w:ascii="Segoe UI" w:hAnsi="Segoe UI" w:cs="Segoe UI"/>
          <w:i w:val="0"/>
        </w:rPr>
        <w:t>Procesní rámec systému</w:t>
      </w:r>
    </w:p>
    <w:p w:rsidR="009609B1" w:rsidRDefault="009609B1" w:rsidP="009609B1">
      <w:pPr>
        <w:rPr>
          <w:rFonts w:ascii="Segoe UI" w:hAnsi="Segoe UI" w:cs="Segoe UI"/>
          <w:i w:val="0"/>
        </w:rPr>
      </w:pPr>
      <w:r>
        <w:rPr>
          <w:rFonts w:ascii="Segoe UI" w:hAnsi="Segoe UI" w:cs="Segoe UI"/>
          <w:i w:val="0"/>
        </w:rPr>
        <w:t xml:space="preserve">Příloha </w:t>
      </w:r>
      <w:r w:rsidR="00D36919">
        <w:rPr>
          <w:rFonts w:ascii="Segoe UI" w:hAnsi="Segoe UI" w:cs="Segoe UI"/>
          <w:i w:val="0"/>
        </w:rPr>
        <w:t>J</w:t>
      </w:r>
      <w:r>
        <w:rPr>
          <w:rFonts w:ascii="Segoe UI" w:hAnsi="Segoe UI" w:cs="Segoe UI"/>
          <w:i w:val="0"/>
        </w:rPr>
        <w:t>:</w:t>
      </w:r>
      <w:r w:rsidR="00B53016">
        <w:rPr>
          <w:rFonts w:ascii="Segoe UI" w:hAnsi="Segoe UI" w:cs="Segoe UI"/>
          <w:i w:val="0"/>
        </w:rPr>
        <w:t xml:space="preserve"> </w:t>
      </w:r>
      <w:r w:rsidR="00F94B6C">
        <w:rPr>
          <w:rFonts w:ascii="Segoe UI" w:hAnsi="Segoe UI" w:cs="Segoe UI"/>
          <w:i w:val="0"/>
        </w:rPr>
        <w:t>Specifikace SW komponent</w:t>
      </w:r>
    </w:p>
    <w:p w:rsidR="00F94B6C" w:rsidRDefault="00D36919" w:rsidP="009609B1">
      <w:pPr>
        <w:rPr>
          <w:rFonts w:ascii="Segoe UI" w:hAnsi="Segoe UI" w:cs="Segoe UI"/>
          <w:i w:val="0"/>
        </w:rPr>
      </w:pPr>
      <w:r>
        <w:rPr>
          <w:rFonts w:ascii="Segoe UI" w:hAnsi="Segoe UI" w:cs="Segoe UI"/>
          <w:i w:val="0"/>
        </w:rPr>
        <w:t>Příloha K</w:t>
      </w:r>
      <w:r w:rsidR="00F94B6C">
        <w:rPr>
          <w:rFonts w:ascii="Segoe UI" w:hAnsi="Segoe UI" w:cs="Segoe UI"/>
          <w:i w:val="0"/>
        </w:rPr>
        <w:t>: Projektový plán</w:t>
      </w:r>
    </w:p>
    <w:p w:rsidR="007C4DDA" w:rsidRPr="009609B1" w:rsidRDefault="00D36919" w:rsidP="009609B1">
      <w:pPr>
        <w:rPr>
          <w:rFonts w:ascii="Segoe UI" w:hAnsi="Segoe UI" w:cs="Segoe UI"/>
        </w:rPr>
      </w:pPr>
      <w:r>
        <w:rPr>
          <w:rFonts w:ascii="Segoe UI" w:hAnsi="Segoe UI" w:cs="Segoe UI"/>
          <w:i w:val="0"/>
        </w:rPr>
        <w:t>Příloha L</w:t>
      </w:r>
      <w:r w:rsidR="007C4DDA">
        <w:rPr>
          <w:rFonts w:ascii="Segoe UI" w:hAnsi="Segoe UI" w:cs="Segoe UI"/>
          <w:i w:val="0"/>
        </w:rPr>
        <w:t>: Kontaktní osoby Objednatele</w:t>
      </w:r>
    </w:p>
    <w:sectPr w:rsidR="007C4DDA" w:rsidRPr="009609B1" w:rsidSect="00A2506C">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206" w:rsidRDefault="00F17206">
      <w:r>
        <w:separator/>
      </w:r>
    </w:p>
  </w:endnote>
  <w:endnote w:type="continuationSeparator" w:id="0">
    <w:p w:rsidR="00F17206" w:rsidRDefault="00F17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JohnSans Text Pro">
    <w:altName w:val="Times New Roman"/>
    <w:panose1 w:val="02000503070000020003"/>
    <w:charset w:val="00"/>
    <w:family w:val="modern"/>
    <w:notTrueType/>
    <w:pitch w:val="variable"/>
    <w:sig w:usb0="800000AF" w:usb1="5000206A" w:usb2="00000000" w:usb3="00000000" w:csb0="00000193"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EngraversGothic BT">
    <w:charset w:val="00"/>
    <w:family w:val="swiss"/>
    <w:pitch w:val="variable"/>
    <w:sig w:usb0="00000087" w:usb1="00000000" w:usb2="00000000" w:usb3="00000000" w:csb0="0000001B" w:csb1="00000000"/>
  </w:font>
  <w:font w:name="Courier">
    <w:panose1 w:val="02070409020205020404"/>
    <w:charset w:val="00"/>
    <w:family w:val="modern"/>
    <w:notTrueType/>
    <w:pitch w:val="fixed"/>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ヒラギノ角ゴ Pro W3">
    <w:charset w:val="4E"/>
    <w:family w:val="auto"/>
    <w:pitch w:val="variable"/>
    <w:sig w:usb0="E00002FF"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02B" w:rsidRDefault="00FA102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5A6" w:rsidRPr="004D7E86" w:rsidRDefault="00ED05A6" w:rsidP="004A7A76">
    <w:pPr>
      <w:pStyle w:val="Zpat"/>
      <w:rPr>
        <w:rFonts w:ascii="Segoe UI" w:hAnsi="Segoe UI" w:cs="Segoe UI"/>
        <w:i w:val="0"/>
        <w:sz w:val="16"/>
        <w:szCs w:val="16"/>
      </w:rPr>
    </w:pPr>
    <w:r>
      <w:rPr>
        <w:rFonts w:ascii="Segoe UI" w:hAnsi="Segoe UI" w:cs="Segoe UI"/>
        <w:i w:val="0"/>
        <w:sz w:val="16"/>
        <w:szCs w:val="16"/>
      </w:rPr>
      <w:tab/>
    </w:r>
    <w:r>
      <w:rPr>
        <w:rFonts w:ascii="Segoe UI" w:hAnsi="Segoe UI" w:cs="Segoe UI"/>
        <w:i w:val="0"/>
        <w:sz w:val="16"/>
        <w:szCs w:val="16"/>
      </w:rPr>
      <w:tab/>
    </w:r>
    <w:r>
      <w:rPr>
        <w:rFonts w:ascii="Segoe UI" w:hAnsi="Segoe UI" w:cs="Segoe UI"/>
        <w:i w:val="0"/>
        <w:sz w:val="16"/>
        <w:szCs w:val="16"/>
      </w:rPr>
      <w:tab/>
    </w:r>
  </w:p>
  <w:p w:rsidR="00ED05A6" w:rsidRPr="00165C32" w:rsidRDefault="00ED05A6" w:rsidP="00474F7E">
    <w:pPr>
      <w:pStyle w:val="Zpat"/>
      <w:tabs>
        <w:tab w:val="clear" w:pos="4536"/>
        <w:tab w:val="clear" w:pos="9072"/>
      </w:tabs>
      <w:ind w:right="565"/>
      <w:jc w:val="both"/>
      <w:rPr>
        <w:rFonts w:ascii="Segoe UI" w:hAnsi="Segoe UI" w:cs="Segoe UI"/>
        <w:i w:val="0"/>
        <w:color w:val="73767D"/>
        <w:sz w:val="16"/>
        <w:szCs w:val="16"/>
      </w:rPr>
    </w:pPr>
    <w:r w:rsidRPr="006D4105">
      <w:rPr>
        <w:rFonts w:ascii="Segoe UI" w:hAnsi="Segoe UI" w:cs="Segoe UI"/>
        <w:i w:val="0"/>
        <w:color w:val="73767D"/>
        <w:sz w:val="16"/>
        <w:szCs w:val="16"/>
      </w:rPr>
      <w:t>VZ č. 3/2017 „Agendový informační systém SFŽP ČR“ -</w:t>
    </w:r>
    <w:r>
      <w:rPr>
        <w:rFonts w:ascii="Segoe UI" w:hAnsi="Segoe UI" w:cs="Segoe UI"/>
        <w:i w:val="0"/>
        <w:color w:val="73767D"/>
        <w:sz w:val="16"/>
        <w:szCs w:val="16"/>
      </w:rPr>
      <w:t xml:space="preserve"> Závazný návrh rámcové dohody</w:t>
    </w:r>
    <w:r>
      <w:rPr>
        <w:noProof/>
      </w:rPr>
      <mc:AlternateContent>
        <mc:Choice Requires="wps">
          <w:drawing>
            <wp:anchor distT="0" distB="0" distL="114300" distR="114300" simplePos="0" relativeHeight="251661824" behindDoc="0" locked="1" layoutInCell="1" allowOverlap="1" wp14:anchorId="7FD4C3C4" wp14:editId="20672BB1">
              <wp:simplePos x="0" y="0"/>
              <wp:positionH relativeFrom="column">
                <wp:posOffset>5709285</wp:posOffset>
              </wp:positionH>
              <wp:positionV relativeFrom="page">
                <wp:posOffset>10180955</wp:posOffset>
              </wp:positionV>
              <wp:extent cx="899795" cy="116840"/>
              <wp:effectExtent l="0" t="0" r="14605" b="1651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05A6" w:rsidRPr="00165C32" w:rsidRDefault="00ED05A6" w:rsidP="00165C32">
                          <w:pPr>
                            <w:rPr>
                              <w:rFonts w:ascii="Segoe UI" w:hAnsi="Segoe UI" w:cs="Segoe UI"/>
                              <w:i w:val="0"/>
                            </w:rPr>
                          </w:pPr>
                          <w:r w:rsidRPr="00165C32">
                            <w:rPr>
                              <w:rStyle w:val="slostrnky"/>
                              <w:rFonts w:ascii="Segoe UI" w:hAnsi="Segoe UI" w:cs="Segoe UI"/>
                              <w:i w:val="0"/>
                              <w:color w:val="auto"/>
                              <w:sz w:val="16"/>
                            </w:rPr>
                            <w:fldChar w:fldCharType="begin"/>
                          </w:r>
                          <w:r w:rsidRPr="00165C32">
                            <w:rPr>
                              <w:rStyle w:val="slostrnky"/>
                              <w:rFonts w:ascii="Segoe UI" w:hAnsi="Segoe UI" w:cs="Segoe UI"/>
                              <w:i w:val="0"/>
                              <w:color w:val="auto"/>
                              <w:sz w:val="16"/>
                            </w:rPr>
                            <w:instrText xml:space="preserve"> PAGE </w:instrText>
                          </w:r>
                          <w:r w:rsidRPr="00165C32">
                            <w:rPr>
                              <w:rStyle w:val="slostrnky"/>
                              <w:rFonts w:ascii="Segoe UI" w:hAnsi="Segoe UI" w:cs="Segoe UI"/>
                              <w:i w:val="0"/>
                              <w:color w:val="auto"/>
                              <w:sz w:val="16"/>
                            </w:rPr>
                            <w:fldChar w:fldCharType="separate"/>
                          </w:r>
                          <w:r w:rsidR="00FA102B">
                            <w:rPr>
                              <w:rStyle w:val="slostrnky"/>
                              <w:rFonts w:ascii="Segoe UI" w:hAnsi="Segoe UI" w:cs="Segoe UI"/>
                              <w:i w:val="0"/>
                              <w:noProof/>
                              <w:color w:val="auto"/>
                              <w:sz w:val="16"/>
                            </w:rPr>
                            <w:t>25</w:t>
                          </w:r>
                          <w:r w:rsidRPr="00165C32">
                            <w:rPr>
                              <w:rStyle w:val="slostrnky"/>
                              <w:rFonts w:ascii="Segoe UI" w:hAnsi="Segoe UI" w:cs="Segoe UI"/>
                              <w:i w:val="0"/>
                              <w:color w:val="auto"/>
                              <w:sz w:val="16"/>
                            </w:rPr>
                            <w:fldChar w:fldCharType="end"/>
                          </w:r>
                          <w:r w:rsidRPr="00165C32">
                            <w:rPr>
                              <w:rStyle w:val="slostrnky"/>
                              <w:rFonts w:ascii="Segoe UI" w:hAnsi="Segoe UI" w:cs="Segoe UI"/>
                              <w:i w:val="0"/>
                              <w:color w:val="auto"/>
                              <w:sz w:val="16"/>
                            </w:rPr>
                            <w:t>/</w:t>
                          </w:r>
                          <w:r w:rsidRPr="00165C32">
                            <w:rPr>
                              <w:rStyle w:val="slostrnky"/>
                              <w:rFonts w:ascii="Segoe UI" w:hAnsi="Segoe UI" w:cs="Segoe UI"/>
                              <w:i w:val="0"/>
                              <w:color w:val="auto"/>
                              <w:sz w:val="16"/>
                            </w:rPr>
                            <w:fldChar w:fldCharType="begin"/>
                          </w:r>
                          <w:r w:rsidRPr="00165C32">
                            <w:rPr>
                              <w:rStyle w:val="slostrnky"/>
                              <w:rFonts w:ascii="Segoe UI" w:hAnsi="Segoe UI" w:cs="Segoe UI"/>
                              <w:i w:val="0"/>
                              <w:color w:val="auto"/>
                              <w:sz w:val="16"/>
                            </w:rPr>
                            <w:instrText xml:space="preserve"> NUMPAGES </w:instrText>
                          </w:r>
                          <w:r w:rsidRPr="00165C32">
                            <w:rPr>
                              <w:rStyle w:val="slostrnky"/>
                              <w:rFonts w:ascii="Segoe UI" w:hAnsi="Segoe UI" w:cs="Segoe UI"/>
                              <w:i w:val="0"/>
                              <w:color w:val="auto"/>
                              <w:sz w:val="16"/>
                            </w:rPr>
                            <w:fldChar w:fldCharType="separate"/>
                          </w:r>
                          <w:r w:rsidR="00FA102B">
                            <w:rPr>
                              <w:rStyle w:val="slostrnky"/>
                              <w:rFonts w:ascii="Segoe UI" w:hAnsi="Segoe UI" w:cs="Segoe UI"/>
                              <w:i w:val="0"/>
                              <w:noProof/>
                              <w:color w:val="auto"/>
                              <w:sz w:val="16"/>
                            </w:rPr>
                            <w:t>31</w:t>
                          </w:r>
                          <w:r w:rsidRPr="00165C32">
                            <w:rPr>
                              <w:rStyle w:val="slostrnky"/>
                              <w:rFonts w:ascii="Segoe UI" w:hAnsi="Segoe UI" w:cs="Segoe UI"/>
                              <w:i w:val="0"/>
                              <w:color w:val="auto"/>
                              <w:sz w:val="16"/>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49.55pt;margin-top:801.65pt;width:70.85pt;height:9.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" filled="f" stroked="f">
              <v:textbox inset="0,0,0,0">
                <w:txbxContent>
                  <w:p w:rsidR="00ED05A6" w:rsidRPr="00165C32" w:rsidRDefault="00ED05A6" w:rsidP="00165C32">
                    <w:pPr>
                      <w:rPr>
                        <w:rFonts w:ascii="Segoe UI" w:hAnsi="Segoe UI" w:cs="Segoe UI"/>
                        <w:i w:val="0"/>
                      </w:rPr>
                    </w:pPr>
                    <w:r w:rsidRPr="00165C32">
                      <w:rPr>
                        <w:rStyle w:val="slostrnky"/>
                        <w:rFonts w:ascii="Segoe UI" w:hAnsi="Segoe UI" w:cs="Segoe UI"/>
                        <w:i w:val="0"/>
                        <w:color w:val="auto"/>
                        <w:sz w:val="16"/>
                      </w:rPr>
                      <w:fldChar w:fldCharType="begin"/>
                    </w:r>
                    <w:r w:rsidRPr="00165C32">
                      <w:rPr>
                        <w:rStyle w:val="slostrnky"/>
                        <w:rFonts w:ascii="Segoe UI" w:hAnsi="Segoe UI" w:cs="Segoe UI"/>
                        <w:i w:val="0"/>
                        <w:color w:val="auto"/>
                        <w:sz w:val="16"/>
                      </w:rPr>
                      <w:instrText xml:space="preserve"> PAGE </w:instrText>
                    </w:r>
                    <w:r w:rsidRPr="00165C32">
                      <w:rPr>
                        <w:rStyle w:val="slostrnky"/>
                        <w:rFonts w:ascii="Segoe UI" w:hAnsi="Segoe UI" w:cs="Segoe UI"/>
                        <w:i w:val="0"/>
                        <w:color w:val="auto"/>
                        <w:sz w:val="16"/>
                      </w:rPr>
                      <w:fldChar w:fldCharType="separate"/>
                    </w:r>
                    <w:r w:rsidR="00FA102B">
                      <w:rPr>
                        <w:rStyle w:val="slostrnky"/>
                        <w:rFonts w:ascii="Segoe UI" w:hAnsi="Segoe UI" w:cs="Segoe UI"/>
                        <w:i w:val="0"/>
                        <w:noProof/>
                        <w:color w:val="auto"/>
                        <w:sz w:val="16"/>
                      </w:rPr>
                      <w:t>25</w:t>
                    </w:r>
                    <w:r w:rsidRPr="00165C32">
                      <w:rPr>
                        <w:rStyle w:val="slostrnky"/>
                        <w:rFonts w:ascii="Segoe UI" w:hAnsi="Segoe UI" w:cs="Segoe UI"/>
                        <w:i w:val="0"/>
                        <w:color w:val="auto"/>
                        <w:sz w:val="16"/>
                      </w:rPr>
                      <w:fldChar w:fldCharType="end"/>
                    </w:r>
                    <w:r w:rsidRPr="00165C32">
                      <w:rPr>
                        <w:rStyle w:val="slostrnky"/>
                        <w:rFonts w:ascii="Segoe UI" w:hAnsi="Segoe UI" w:cs="Segoe UI"/>
                        <w:i w:val="0"/>
                        <w:color w:val="auto"/>
                        <w:sz w:val="16"/>
                      </w:rPr>
                      <w:t>/</w:t>
                    </w:r>
                    <w:r w:rsidRPr="00165C32">
                      <w:rPr>
                        <w:rStyle w:val="slostrnky"/>
                        <w:rFonts w:ascii="Segoe UI" w:hAnsi="Segoe UI" w:cs="Segoe UI"/>
                        <w:i w:val="0"/>
                        <w:color w:val="auto"/>
                        <w:sz w:val="16"/>
                      </w:rPr>
                      <w:fldChar w:fldCharType="begin"/>
                    </w:r>
                    <w:r w:rsidRPr="00165C32">
                      <w:rPr>
                        <w:rStyle w:val="slostrnky"/>
                        <w:rFonts w:ascii="Segoe UI" w:hAnsi="Segoe UI" w:cs="Segoe UI"/>
                        <w:i w:val="0"/>
                        <w:color w:val="auto"/>
                        <w:sz w:val="16"/>
                      </w:rPr>
                      <w:instrText xml:space="preserve"> NUMPAGES </w:instrText>
                    </w:r>
                    <w:r w:rsidRPr="00165C32">
                      <w:rPr>
                        <w:rStyle w:val="slostrnky"/>
                        <w:rFonts w:ascii="Segoe UI" w:hAnsi="Segoe UI" w:cs="Segoe UI"/>
                        <w:i w:val="0"/>
                        <w:color w:val="auto"/>
                        <w:sz w:val="16"/>
                      </w:rPr>
                      <w:fldChar w:fldCharType="separate"/>
                    </w:r>
                    <w:r w:rsidR="00FA102B">
                      <w:rPr>
                        <w:rStyle w:val="slostrnky"/>
                        <w:rFonts w:ascii="Segoe UI" w:hAnsi="Segoe UI" w:cs="Segoe UI"/>
                        <w:i w:val="0"/>
                        <w:noProof/>
                        <w:color w:val="auto"/>
                        <w:sz w:val="16"/>
                      </w:rPr>
                      <w:t>31</w:t>
                    </w:r>
                    <w:r w:rsidRPr="00165C32">
                      <w:rPr>
                        <w:rStyle w:val="slostrnky"/>
                        <w:rFonts w:ascii="Segoe UI" w:hAnsi="Segoe UI" w:cs="Segoe UI"/>
                        <w:i w:val="0"/>
                        <w:color w:val="auto"/>
                        <w:sz w:val="16"/>
                      </w:rPr>
                      <w:fldChar w:fldCharType="end"/>
                    </w:r>
                  </w:p>
                </w:txbxContent>
              </v:textbox>
              <w10:wrap anchory="page"/>
              <w10:anchorlock/>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5A6" w:rsidRPr="00A2506C" w:rsidRDefault="00ED05A6" w:rsidP="007607AB">
    <w:pPr>
      <w:pStyle w:val="Zpat"/>
      <w:tabs>
        <w:tab w:val="clear" w:pos="4536"/>
        <w:tab w:val="clear" w:pos="9072"/>
      </w:tabs>
      <w:ind w:right="565"/>
      <w:jc w:val="both"/>
      <w:rPr>
        <w:rFonts w:ascii="Segoe UI" w:hAnsi="Segoe UI" w:cs="Segoe UI"/>
        <w:i w:val="0"/>
        <w:color w:val="73767D"/>
        <w:sz w:val="16"/>
        <w:szCs w:val="16"/>
      </w:rPr>
    </w:pPr>
    <w:r w:rsidRPr="006D4105">
      <w:rPr>
        <w:rFonts w:ascii="Segoe UI" w:hAnsi="Segoe UI" w:cs="Segoe UI"/>
        <w:i w:val="0"/>
        <w:color w:val="73767D"/>
        <w:sz w:val="16"/>
        <w:szCs w:val="16"/>
      </w:rPr>
      <w:t>VZ č. 3/2017 „Agendový informační systém SFŽP ČR“ -</w:t>
    </w:r>
    <w:r>
      <w:rPr>
        <w:noProof/>
      </w:rPr>
      <mc:AlternateContent>
        <mc:Choice Requires="wps">
          <w:drawing>
            <wp:anchor distT="0" distB="0" distL="114300" distR="114300" simplePos="0" relativeHeight="251659776" behindDoc="0" locked="1" layoutInCell="1" allowOverlap="1" wp14:anchorId="7AC9BEA2" wp14:editId="28A343D7">
              <wp:simplePos x="0" y="0"/>
              <wp:positionH relativeFrom="column">
                <wp:posOffset>5647690</wp:posOffset>
              </wp:positionH>
              <wp:positionV relativeFrom="page">
                <wp:posOffset>10187940</wp:posOffset>
              </wp:positionV>
              <wp:extent cx="899795" cy="116840"/>
              <wp:effectExtent l="0" t="0" r="14605" b="1651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05A6" w:rsidRPr="00165C32" w:rsidRDefault="00ED05A6" w:rsidP="00165C32">
                          <w:pPr>
                            <w:rPr>
                              <w:rFonts w:ascii="Segoe UI" w:hAnsi="Segoe UI" w:cs="Segoe UI"/>
                              <w:i w:val="0"/>
                            </w:rPr>
                          </w:pPr>
                          <w:r w:rsidRPr="00165C32">
                            <w:rPr>
                              <w:rStyle w:val="slostrnky"/>
                              <w:rFonts w:ascii="Segoe UI" w:hAnsi="Segoe UI" w:cs="Segoe UI"/>
                              <w:i w:val="0"/>
                              <w:color w:val="auto"/>
                              <w:sz w:val="16"/>
                            </w:rPr>
                            <w:fldChar w:fldCharType="begin"/>
                          </w:r>
                          <w:r w:rsidRPr="00165C32">
                            <w:rPr>
                              <w:rStyle w:val="slostrnky"/>
                              <w:rFonts w:ascii="Segoe UI" w:hAnsi="Segoe UI" w:cs="Segoe UI"/>
                              <w:i w:val="0"/>
                              <w:color w:val="auto"/>
                              <w:sz w:val="16"/>
                            </w:rPr>
                            <w:instrText xml:space="preserve"> PAGE </w:instrText>
                          </w:r>
                          <w:r w:rsidRPr="00165C32">
                            <w:rPr>
                              <w:rStyle w:val="slostrnky"/>
                              <w:rFonts w:ascii="Segoe UI" w:hAnsi="Segoe UI" w:cs="Segoe UI"/>
                              <w:i w:val="0"/>
                              <w:color w:val="auto"/>
                              <w:sz w:val="16"/>
                            </w:rPr>
                            <w:fldChar w:fldCharType="separate"/>
                          </w:r>
                          <w:r w:rsidR="00FA102B">
                            <w:rPr>
                              <w:rStyle w:val="slostrnky"/>
                              <w:rFonts w:ascii="Segoe UI" w:hAnsi="Segoe UI" w:cs="Segoe UI"/>
                              <w:i w:val="0"/>
                              <w:noProof/>
                              <w:color w:val="auto"/>
                              <w:sz w:val="16"/>
                            </w:rPr>
                            <w:t>1</w:t>
                          </w:r>
                          <w:r w:rsidRPr="00165C32">
                            <w:rPr>
                              <w:rStyle w:val="slostrnky"/>
                              <w:rFonts w:ascii="Segoe UI" w:hAnsi="Segoe UI" w:cs="Segoe UI"/>
                              <w:i w:val="0"/>
                              <w:color w:val="auto"/>
                              <w:sz w:val="16"/>
                            </w:rPr>
                            <w:fldChar w:fldCharType="end"/>
                          </w:r>
                          <w:r w:rsidRPr="00165C32">
                            <w:rPr>
                              <w:rStyle w:val="slostrnky"/>
                              <w:rFonts w:ascii="Segoe UI" w:hAnsi="Segoe UI" w:cs="Segoe UI"/>
                              <w:i w:val="0"/>
                              <w:color w:val="auto"/>
                              <w:sz w:val="16"/>
                            </w:rPr>
                            <w:t>/</w:t>
                          </w:r>
                          <w:r w:rsidRPr="00165C32">
                            <w:rPr>
                              <w:rStyle w:val="slostrnky"/>
                              <w:rFonts w:ascii="Segoe UI" w:hAnsi="Segoe UI" w:cs="Segoe UI"/>
                              <w:i w:val="0"/>
                              <w:color w:val="auto"/>
                              <w:sz w:val="16"/>
                            </w:rPr>
                            <w:fldChar w:fldCharType="begin"/>
                          </w:r>
                          <w:r w:rsidRPr="00165C32">
                            <w:rPr>
                              <w:rStyle w:val="slostrnky"/>
                              <w:rFonts w:ascii="Segoe UI" w:hAnsi="Segoe UI" w:cs="Segoe UI"/>
                              <w:i w:val="0"/>
                              <w:color w:val="auto"/>
                              <w:sz w:val="16"/>
                            </w:rPr>
                            <w:instrText xml:space="preserve"> NUMPAGES </w:instrText>
                          </w:r>
                          <w:r w:rsidRPr="00165C32">
                            <w:rPr>
                              <w:rStyle w:val="slostrnky"/>
                              <w:rFonts w:ascii="Segoe UI" w:hAnsi="Segoe UI" w:cs="Segoe UI"/>
                              <w:i w:val="0"/>
                              <w:color w:val="auto"/>
                              <w:sz w:val="16"/>
                            </w:rPr>
                            <w:fldChar w:fldCharType="separate"/>
                          </w:r>
                          <w:r w:rsidR="00FA102B">
                            <w:rPr>
                              <w:rStyle w:val="slostrnky"/>
                              <w:rFonts w:ascii="Segoe UI" w:hAnsi="Segoe UI" w:cs="Segoe UI"/>
                              <w:i w:val="0"/>
                              <w:noProof/>
                              <w:color w:val="auto"/>
                              <w:sz w:val="16"/>
                            </w:rPr>
                            <w:t>31</w:t>
                          </w:r>
                          <w:r w:rsidRPr="00165C32">
                            <w:rPr>
                              <w:rStyle w:val="slostrnky"/>
                              <w:rFonts w:ascii="Segoe UI" w:hAnsi="Segoe UI" w:cs="Segoe UI"/>
                              <w:i w:val="0"/>
                              <w:color w:val="auto"/>
                              <w:sz w:val="16"/>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44.7pt;margin-top:802.2pt;width:70.85pt;height:9.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" filled="f" stroked="f">
              <v:textbox inset="0,0,0,0">
                <w:txbxContent>
                  <w:p w:rsidR="00ED05A6" w:rsidRPr="00165C32" w:rsidRDefault="00ED05A6" w:rsidP="00165C32">
                    <w:pPr>
                      <w:rPr>
                        <w:rFonts w:ascii="Segoe UI" w:hAnsi="Segoe UI" w:cs="Segoe UI"/>
                        <w:i w:val="0"/>
                      </w:rPr>
                    </w:pPr>
                    <w:r w:rsidRPr="00165C32">
                      <w:rPr>
                        <w:rStyle w:val="slostrnky"/>
                        <w:rFonts w:ascii="Segoe UI" w:hAnsi="Segoe UI" w:cs="Segoe UI"/>
                        <w:i w:val="0"/>
                        <w:color w:val="auto"/>
                        <w:sz w:val="16"/>
                      </w:rPr>
                      <w:fldChar w:fldCharType="begin"/>
                    </w:r>
                    <w:r w:rsidRPr="00165C32">
                      <w:rPr>
                        <w:rStyle w:val="slostrnky"/>
                        <w:rFonts w:ascii="Segoe UI" w:hAnsi="Segoe UI" w:cs="Segoe UI"/>
                        <w:i w:val="0"/>
                        <w:color w:val="auto"/>
                        <w:sz w:val="16"/>
                      </w:rPr>
                      <w:instrText xml:space="preserve"> PAGE </w:instrText>
                    </w:r>
                    <w:r w:rsidRPr="00165C32">
                      <w:rPr>
                        <w:rStyle w:val="slostrnky"/>
                        <w:rFonts w:ascii="Segoe UI" w:hAnsi="Segoe UI" w:cs="Segoe UI"/>
                        <w:i w:val="0"/>
                        <w:color w:val="auto"/>
                        <w:sz w:val="16"/>
                      </w:rPr>
                      <w:fldChar w:fldCharType="separate"/>
                    </w:r>
                    <w:r w:rsidR="00FA102B">
                      <w:rPr>
                        <w:rStyle w:val="slostrnky"/>
                        <w:rFonts w:ascii="Segoe UI" w:hAnsi="Segoe UI" w:cs="Segoe UI"/>
                        <w:i w:val="0"/>
                        <w:noProof/>
                        <w:color w:val="auto"/>
                        <w:sz w:val="16"/>
                      </w:rPr>
                      <w:t>1</w:t>
                    </w:r>
                    <w:r w:rsidRPr="00165C32">
                      <w:rPr>
                        <w:rStyle w:val="slostrnky"/>
                        <w:rFonts w:ascii="Segoe UI" w:hAnsi="Segoe UI" w:cs="Segoe UI"/>
                        <w:i w:val="0"/>
                        <w:color w:val="auto"/>
                        <w:sz w:val="16"/>
                      </w:rPr>
                      <w:fldChar w:fldCharType="end"/>
                    </w:r>
                    <w:r w:rsidRPr="00165C32">
                      <w:rPr>
                        <w:rStyle w:val="slostrnky"/>
                        <w:rFonts w:ascii="Segoe UI" w:hAnsi="Segoe UI" w:cs="Segoe UI"/>
                        <w:i w:val="0"/>
                        <w:color w:val="auto"/>
                        <w:sz w:val="16"/>
                      </w:rPr>
                      <w:t>/</w:t>
                    </w:r>
                    <w:r w:rsidRPr="00165C32">
                      <w:rPr>
                        <w:rStyle w:val="slostrnky"/>
                        <w:rFonts w:ascii="Segoe UI" w:hAnsi="Segoe UI" w:cs="Segoe UI"/>
                        <w:i w:val="0"/>
                        <w:color w:val="auto"/>
                        <w:sz w:val="16"/>
                      </w:rPr>
                      <w:fldChar w:fldCharType="begin"/>
                    </w:r>
                    <w:r w:rsidRPr="00165C32">
                      <w:rPr>
                        <w:rStyle w:val="slostrnky"/>
                        <w:rFonts w:ascii="Segoe UI" w:hAnsi="Segoe UI" w:cs="Segoe UI"/>
                        <w:i w:val="0"/>
                        <w:color w:val="auto"/>
                        <w:sz w:val="16"/>
                      </w:rPr>
                      <w:instrText xml:space="preserve"> NUMPAGES </w:instrText>
                    </w:r>
                    <w:r w:rsidRPr="00165C32">
                      <w:rPr>
                        <w:rStyle w:val="slostrnky"/>
                        <w:rFonts w:ascii="Segoe UI" w:hAnsi="Segoe UI" w:cs="Segoe UI"/>
                        <w:i w:val="0"/>
                        <w:color w:val="auto"/>
                        <w:sz w:val="16"/>
                      </w:rPr>
                      <w:fldChar w:fldCharType="separate"/>
                    </w:r>
                    <w:r w:rsidR="00FA102B">
                      <w:rPr>
                        <w:rStyle w:val="slostrnky"/>
                        <w:rFonts w:ascii="Segoe UI" w:hAnsi="Segoe UI" w:cs="Segoe UI"/>
                        <w:i w:val="0"/>
                        <w:noProof/>
                        <w:color w:val="auto"/>
                        <w:sz w:val="16"/>
                      </w:rPr>
                      <w:t>31</w:t>
                    </w:r>
                    <w:r w:rsidRPr="00165C32">
                      <w:rPr>
                        <w:rStyle w:val="slostrnky"/>
                        <w:rFonts w:ascii="Segoe UI" w:hAnsi="Segoe UI" w:cs="Segoe UI"/>
                        <w:i w:val="0"/>
                        <w:color w:val="auto"/>
                        <w:sz w:val="16"/>
                      </w:rPr>
                      <w:fldChar w:fldCharType="end"/>
                    </w:r>
                  </w:p>
                </w:txbxContent>
              </v:textbox>
              <w10:wrap anchory="page"/>
              <w10:anchorlock/>
            </v:shape>
          </w:pict>
        </mc:Fallback>
      </mc:AlternateContent>
    </w:r>
    <w:r>
      <w:rPr>
        <w:rFonts w:ascii="Segoe UI" w:hAnsi="Segoe UI" w:cs="Segoe UI"/>
        <w:i w:val="0"/>
        <w:color w:val="73767D"/>
        <w:sz w:val="16"/>
        <w:szCs w:val="16"/>
      </w:rPr>
      <w:t xml:space="preserve"> Závazný návrh rámcové dohody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206" w:rsidRDefault="00F17206">
      <w:r>
        <w:separator/>
      </w:r>
    </w:p>
  </w:footnote>
  <w:footnote w:type="continuationSeparator" w:id="0">
    <w:p w:rsidR="00F17206" w:rsidRDefault="00F172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02B" w:rsidRDefault="00FA102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5A6" w:rsidRDefault="00ED05A6">
    <w:pPr>
      <w:pStyle w:val="Zhlav"/>
    </w:pPr>
    <w:r>
      <w:rPr>
        <w:noProof/>
      </w:rPr>
      <w:drawing>
        <wp:inline distT="0" distB="0" distL="0" distR="0" wp14:anchorId="14E30E50" wp14:editId="28A5A1FA">
          <wp:extent cx="5761355" cy="951230"/>
          <wp:effectExtent l="0" t="0" r="0" b="127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5123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5A6" w:rsidRDefault="00ED05A6">
    <w:pPr>
      <w:pStyle w:val="Zhlav"/>
    </w:pPr>
    <w:r>
      <w:rPr>
        <w:noProof/>
      </w:rPr>
      <w:drawing>
        <wp:inline distT="0" distB="0" distL="0" distR="0" wp14:anchorId="1082FAF6" wp14:editId="251D1852">
          <wp:extent cx="5761355" cy="951230"/>
          <wp:effectExtent l="0" t="0" r="0" b="127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5123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lvlText w:val="%1."/>
      <w:legacy w:legacy="1" w:legacySpace="120" w:legacyIndent="720"/>
      <w:lvlJc w:val="left"/>
      <w:pPr>
        <w:ind w:left="720" w:hanging="720"/>
      </w:pPr>
    </w:lvl>
    <w:lvl w:ilvl="1">
      <w:numFmt w:val="none"/>
      <w:lvlText w:val=""/>
      <w:lvlJc w:val="left"/>
    </w:lvl>
    <w:lvl w:ilvl="2">
      <w:start w:val="1"/>
      <w:numFmt w:val="decimal"/>
      <w:lvlText w:val=".%3"/>
      <w:legacy w:legacy="1" w:legacySpace="120" w:legacyIndent="1440"/>
      <w:lvlJc w:val="left"/>
      <w:pPr>
        <w:ind w:left="1440" w:hanging="1440"/>
      </w:pPr>
    </w:lvl>
    <w:lvl w:ilvl="3">
      <w:start w:val="1"/>
      <w:numFmt w:val="lowerLetter"/>
      <w:lvlText w:val="(%4)"/>
      <w:legacy w:legacy="1" w:legacySpace="120" w:legacyIndent="720"/>
      <w:lvlJc w:val="left"/>
      <w:pPr>
        <w:ind w:left="1570" w:hanging="720"/>
      </w:pPr>
    </w:lvl>
    <w:lvl w:ilvl="4">
      <w:start w:val="1"/>
      <w:numFmt w:val="lowerRoman"/>
      <w:lvlText w:val="(%5)"/>
      <w:legacy w:legacy="1" w:legacySpace="120" w:legacyIndent="720"/>
      <w:lvlJc w:val="left"/>
      <w:pPr>
        <w:ind w:left="2160" w:hanging="720"/>
      </w:pPr>
    </w:lvl>
    <w:lvl w:ilvl="5">
      <w:start w:val="1"/>
      <w:numFmt w:val="decimal"/>
      <w:lvlText w:val=".%6"/>
      <w:legacy w:legacy="1" w:legacySpace="120" w:legacyIndent="360"/>
      <w:lvlJc w:val="left"/>
    </w:lvl>
    <w:lvl w:ilvl="6">
      <w:start w:val="1"/>
      <w:numFmt w:val="decimal"/>
      <w:lvlText w:val=".%6.%7"/>
      <w:legacy w:legacy="1" w:legacySpace="120" w:legacyIndent="360"/>
      <w:lvlJc w:val="left"/>
    </w:lvl>
    <w:lvl w:ilvl="7">
      <w:start w:val="1"/>
      <w:numFmt w:val="decimal"/>
      <w:lvlText w:val=".%6.%7.%8"/>
      <w:legacy w:legacy="1" w:legacySpace="120" w:legacyIndent="360"/>
      <w:lvlJc w:val="left"/>
    </w:lvl>
    <w:lvl w:ilvl="8">
      <w:start w:val="1"/>
      <w:numFmt w:val="decimal"/>
      <w:lvlText w:val=".%6.%7.%8.%9"/>
      <w:legacy w:legacy="1" w:legacySpace="120" w:legacyIndent="360"/>
      <w:lvlJc w:val="left"/>
    </w:lvl>
  </w:abstractNum>
  <w:abstractNum w:abstractNumId="1">
    <w:nsid w:val="005902A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1C17F89"/>
    <w:multiLevelType w:val="multilevel"/>
    <w:tmpl w:val="04050029"/>
    <w:lvl w:ilvl="0">
      <w:start w:val="1"/>
      <w:numFmt w:val="decimal"/>
      <w:suff w:val="space"/>
      <w:lvlText w:val="Kapitola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31917C8"/>
    <w:multiLevelType w:val="multilevel"/>
    <w:tmpl w:val="0F825AE6"/>
    <w:lvl w:ilvl="0">
      <w:start w:val="1"/>
      <w:numFmt w:val="upperRoman"/>
      <w:pStyle w:val="cislovani1"/>
      <w:lvlText w:val="%1."/>
      <w:lvlJc w:val="right"/>
      <w:pPr>
        <w:tabs>
          <w:tab w:val="num" w:pos="567"/>
        </w:tabs>
        <w:ind w:left="567" w:hanging="567"/>
      </w:pPr>
      <w:rPr>
        <w:rFonts w:hint="default"/>
        <w:b/>
        <w:i w:val="0"/>
      </w:rPr>
    </w:lvl>
    <w:lvl w:ilvl="1">
      <w:start w:val="1"/>
      <w:numFmt w:val="decimal"/>
      <w:pStyle w:val="Cislovani2"/>
      <w:lvlText w:val="%2."/>
      <w:lvlJc w:val="left"/>
      <w:pPr>
        <w:tabs>
          <w:tab w:val="num" w:pos="567"/>
        </w:tabs>
        <w:ind w:left="567" w:hanging="567"/>
      </w:pPr>
      <w:rPr>
        <w:rFonts w:hint="default"/>
      </w:rPr>
    </w:lvl>
    <w:lvl w:ilvl="2">
      <w:start w:val="1"/>
      <w:numFmt w:val="lowerLetter"/>
      <w:pStyle w:val="Cislovani3"/>
      <w:lvlText w:val="%3)"/>
      <w:lvlJc w:val="left"/>
      <w:pPr>
        <w:tabs>
          <w:tab w:val="num" w:pos="851"/>
        </w:tabs>
        <w:ind w:left="851" w:hanging="284"/>
      </w:pPr>
      <w:rPr>
        <w:rFonts w:hint="default"/>
      </w:rPr>
    </w:lvl>
    <w:lvl w:ilvl="3">
      <w:start w:val="1"/>
      <w:numFmt w:val="bullet"/>
      <w:pStyle w:val="Cislovani4"/>
      <w:lvlText w:val=""/>
      <w:lvlJc w:val="left"/>
      <w:pPr>
        <w:tabs>
          <w:tab w:val="num" w:pos="1134"/>
        </w:tabs>
        <w:ind w:left="1134" w:hanging="283"/>
      </w:pPr>
      <w:rPr>
        <w:rFonts w:ascii="Wingdings" w:hAnsi="Wingdings" w:hint="default"/>
        <w:color w:val="auto"/>
      </w:rPr>
    </w:lvl>
    <w:lvl w:ilvl="4">
      <w:start w:val="1"/>
      <w:numFmt w:val="decimal"/>
      <w:lvlText w:val="%1.%2.%3.%4.%5."/>
      <w:lvlJc w:val="left"/>
      <w:pPr>
        <w:tabs>
          <w:tab w:val="num" w:pos="2786"/>
        </w:tabs>
        <w:ind w:left="1778" w:hanging="792"/>
      </w:pPr>
      <w:rPr>
        <w:rFonts w:hint="default"/>
      </w:rPr>
    </w:lvl>
    <w:lvl w:ilvl="5">
      <w:start w:val="1"/>
      <w:numFmt w:val="decimal"/>
      <w:lvlText w:val="%1.%2.%3.%4.%5.%6."/>
      <w:lvlJc w:val="left"/>
      <w:pPr>
        <w:tabs>
          <w:tab w:val="num" w:pos="3506"/>
        </w:tabs>
        <w:ind w:left="2282" w:hanging="936"/>
      </w:pPr>
      <w:rPr>
        <w:rFonts w:hint="default"/>
      </w:rPr>
    </w:lvl>
    <w:lvl w:ilvl="6">
      <w:start w:val="1"/>
      <w:numFmt w:val="decimal"/>
      <w:lvlText w:val="%1.%2.%3.%4.%5.%6.%7."/>
      <w:lvlJc w:val="left"/>
      <w:pPr>
        <w:tabs>
          <w:tab w:val="num" w:pos="4226"/>
        </w:tabs>
        <w:ind w:left="2786" w:hanging="1080"/>
      </w:pPr>
      <w:rPr>
        <w:rFonts w:hint="default"/>
      </w:rPr>
    </w:lvl>
    <w:lvl w:ilvl="7">
      <w:start w:val="1"/>
      <w:numFmt w:val="decimal"/>
      <w:lvlText w:val="%1.%2.%3.%4.%5.%6.%7.%8."/>
      <w:lvlJc w:val="left"/>
      <w:pPr>
        <w:tabs>
          <w:tab w:val="num" w:pos="4946"/>
        </w:tabs>
        <w:ind w:left="3290" w:hanging="1224"/>
      </w:pPr>
      <w:rPr>
        <w:rFonts w:hint="default"/>
      </w:rPr>
    </w:lvl>
    <w:lvl w:ilvl="8">
      <w:start w:val="1"/>
      <w:numFmt w:val="decimal"/>
      <w:lvlText w:val="%1.%2.%3.%4.%5.%6.%7.%8.%9."/>
      <w:lvlJc w:val="left"/>
      <w:pPr>
        <w:tabs>
          <w:tab w:val="num" w:pos="5666"/>
        </w:tabs>
        <w:ind w:left="3866" w:hanging="1440"/>
      </w:pPr>
      <w:rPr>
        <w:rFonts w:hint="default"/>
      </w:rPr>
    </w:lvl>
  </w:abstractNum>
  <w:abstractNum w:abstractNumId="5">
    <w:nsid w:val="046C5998"/>
    <w:multiLevelType w:val="hybridMultilevel"/>
    <w:tmpl w:val="FE0841BA"/>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nsid w:val="051651E0"/>
    <w:multiLevelType w:val="multilevel"/>
    <w:tmpl w:val="B202A9F4"/>
    <w:lvl w:ilvl="0">
      <w:start w:val="1"/>
      <w:numFmt w:val="decimal"/>
      <w:lvlText w:val="%1."/>
      <w:lvlJc w:val="left"/>
      <w:pPr>
        <w:ind w:left="720" w:firstLine="2520"/>
      </w:pPr>
    </w:lvl>
    <w:lvl w:ilvl="1">
      <w:start w:val="1"/>
      <w:numFmt w:val="lowerLetter"/>
      <w:lvlText w:val="%2."/>
      <w:lvlJc w:val="left"/>
      <w:pPr>
        <w:ind w:left="1440" w:firstLine="5400"/>
      </w:pPr>
    </w:lvl>
    <w:lvl w:ilvl="2">
      <w:start w:val="1"/>
      <w:numFmt w:val="lowerRoman"/>
      <w:lvlText w:val="%3."/>
      <w:lvlJc w:val="right"/>
      <w:pPr>
        <w:ind w:left="1463" w:firstLine="8460"/>
      </w:pPr>
    </w:lvl>
    <w:lvl w:ilvl="3">
      <w:start w:val="1"/>
      <w:numFmt w:val="decimal"/>
      <w:lvlText w:val="%4."/>
      <w:lvlJc w:val="left"/>
      <w:pPr>
        <w:ind w:left="2880" w:firstLine="11160"/>
      </w:pPr>
    </w:lvl>
    <w:lvl w:ilvl="4">
      <w:start w:val="1"/>
      <w:numFmt w:val="lowerLetter"/>
      <w:lvlText w:val="%5."/>
      <w:lvlJc w:val="left"/>
      <w:pPr>
        <w:ind w:left="3600" w:firstLine="14040"/>
      </w:pPr>
    </w:lvl>
    <w:lvl w:ilvl="5">
      <w:start w:val="1"/>
      <w:numFmt w:val="lowerRoman"/>
      <w:lvlText w:val="%6."/>
      <w:lvlJc w:val="right"/>
      <w:pPr>
        <w:ind w:left="4320" w:firstLine="17100"/>
      </w:pPr>
    </w:lvl>
    <w:lvl w:ilvl="6">
      <w:start w:val="1"/>
      <w:numFmt w:val="decimal"/>
      <w:lvlText w:val="%7."/>
      <w:lvlJc w:val="left"/>
      <w:pPr>
        <w:ind w:left="5040" w:firstLine="19800"/>
      </w:pPr>
    </w:lvl>
    <w:lvl w:ilvl="7">
      <w:start w:val="1"/>
      <w:numFmt w:val="lowerLetter"/>
      <w:lvlText w:val="%8."/>
      <w:lvlJc w:val="left"/>
      <w:pPr>
        <w:ind w:left="5760" w:firstLine="22680"/>
      </w:pPr>
    </w:lvl>
    <w:lvl w:ilvl="8">
      <w:start w:val="1"/>
      <w:numFmt w:val="lowerRoman"/>
      <w:lvlText w:val="%9."/>
      <w:lvlJc w:val="right"/>
      <w:pPr>
        <w:ind w:left="6480" w:firstLine="25740"/>
      </w:pPr>
    </w:lvl>
  </w:abstractNum>
  <w:abstractNum w:abstractNumId="7">
    <w:nsid w:val="05CD26E4"/>
    <w:multiLevelType w:val="hybridMultilevel"/>
    <w:tmpl w:val="86305A42"/>
    <w:lvl w:ilvl="0" w:tplc="6588AFC4">
      <w:start w:val="1"/>
      <w:numFmt w:val="lowerLetter"/>
      <w:lvlText w:val="%1)"/>
      <w:lvlJc w:val="left"/>
      <w:pPr>
        <w:tabs>
          <w:tab w:val="num" w:pos="742"/>
        </w:tabs>
        <w:ind w:left="340" w:firstLine="42"/>
      </w:pPr>
      <w:rPr>
        <w:rFonts w:hint="default"/>
        <w:b w:val="0"/>
        <w:i w:val="0"/>
        <w:sz w:val="20"/>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8">
    <w:nsid w:val="068547CF"/>
    <w:multiLevelType w:val="hybridMultilevel"/>
    <w:tmpl w:val="F7424E20"/>
    <w:lvl w:ilvl="0" w:tplc="948E7556">
      <w:start w:val="1"/>
      <w:numFmt w:val="lowerLetter"/>
      <w:lvlText w:val="%1)"/>
      <w:lvlJc w:val="left"/>
      <w:pPr>
        <w:tabs>
          <w:tab w:val="num" w:pos="742"/>
        </w:tabs>
        <w:ind w:left="742" w:hanging="360"/>
      </w:pPr>
      <w:rPr>
        <w:b w:val="0"/>
        <w:i w:val="0"/>
        <w:sz w:val="20"/>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9">
    <w:nsid w:val="06E76BCF"/>
    <w:multiLevelType w:val="hybridMultilevel"/>
    <w:tmpl w:val="F7424E20"/>
    <w:lvl w:ilvl="0" w:tplc="948E7556">
      <w:start w:val="1"/>
      <w:numFmt w:val="lowerLetter"/>
      <w:lvlText w:val="%1)"/>
      <w:lvlJc w:val="left"/>
      <w:pPr>
        <w:tabs>
          <w:tab w:val="num" w:pos="742"/>
        </w:tabs>
        <w:ind w:left="742" w:hanging="360"/>
      </w:pPr>
      <w:rPr>
        <w:b w:val="0"/>
        <w:i w:val="0"/>
        <w:sz w:val="20"/>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10">
    <w:nsid w:val="083632CE"/>
    <w:multiLevelType w:val="hybridMultilevel"/>
    <w:tmpl w:val="A45AAB6C"/>
    <w:lvl w:ilvl="0" w:tplc="BDB66888">
      <w:start w:val="1"/>
      <w:numFmt w:val="lowerLetter"/>
      <w:lvlText w:val="(%1)"/>
      <w:lvlJc w:val="left"/>
      <w:pPr>
        <w:tabs>
          <w:tab w:val="num" w:pos="1068"/>
        </w:tabs>
        <w:ind w:left="1068"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1">
    <w:nsid w:val="08834A14"/>
    <w:multiLevelType w:val="multilevel"/>
    <w:tmpl w:val="166440F8"/>
    <w:lvl w:ilvl="0">
      <w:start w:val="1"/>
      <w:numFmt w:val="decimal"/>
      <w:lvlText w:val="%1."/>
      <w:lvlJc w:val="left"/>
      <w:pPr>
        <w:ind w:left="360" w:hanging="360"/>
      </w:pPr>
      <w:rPr>
        <w:rFonts w:ascii="Arial Narrow" w:hAnsi="Arial Narrow" w:hint="default"/>
        <w:b/>
      </w:rPr>
    </w:lvl>
    <w:lvl w:ilvl="1">
      <w:start w:val="1"/>
      <w:numFmt w:val="decimal"/>
      <w:lvlText w:val="%1.%2."/>
      <w:lvlJc w:val="left"/>
      <w:pPr>
        <w:ind w:left="5819"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8C51F87"/>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0D0F1E7A"/>
    <w:multiLevelType w:val="hybridMultilevel"/>
    <w:tmpl w:val="7944BA50"/>
    <w:lvl w:ilvl="0" w:tplc="0E7E32B2">
      <w:start w:val="1"/>
      <w:numFmt w:val="lowerLetter"/>
      <w:lvlText w:val="(%1)"/>
      <w:lvlJc w:val="left"/>
      <w:pPr>
        <w:tabs>
          <w:tab w:val="num" w:pos="1353"/>
        </w:tabs>
        <w:ind w:left="1353" w:hanging="360"/>
      </w:pPr>
      <w:rPr>
        <w:rFonts w:ascii="Arial Narrow" w:eastAsia="Times New Roman" w:hAnsi="Arial Narrow" w:cs="Times New Roman"/>
        <w:b w:val="0"/>
        <w:i w:val="0"/>
        <w:sz w:val="24"/>
        <w:szCs w:val="24"/>
      </w:rPr>
    </w:lvl>
    <w:lvl w:ilvl="1" w:tplc="04050019" w:tentative="1">
      <w:start w:val="1"/>
      <w:numFmt w:val="lowerLetter"/>
      <w:lvlText w:val="%2."/>
      <w:lvlJc w:val="left"/>
      <w:pPr>
        <w:tabs>
          <w:tab w:val="num" w:pos="2073"/>
        </w:tabs>
        <w:ind w:left="2073" w:hanging="360"/>
      </w:pPr>
    </w:lvl>
    <w:lvl w:ilvl="2" w:tplc="0405001B" w:tentative="1">
      <w:start w:val="1"/>
      <w:numFmt w:val="lowerRoman"/>
      <w:lvlText w:val="%3."/>
      <w:lvlJc w:val="right"/>
      <w:pPr>
        <w:tabs>
          <w:tab w:val="num" w:pos="2793"/>
        </w:tabs>
        <w:ind w:left="2793" w:hanging="180"/>
      </w:pPr>
    </w:lvl>
    <w:lvl w:ilvl="3" w:tplc="0405000F" w:tentative="1">
      <w:start w:val="1"/>
      <w:numFmt w:val="decimal"/>
      <w:lvlText w:val="%4."/>
      <w:lvlJc w:val="left"/>
      <w:pPr>
        <w:tabs>
          <w:tab w:val="num" w:pos="3513"/>
        </w:tabs>
        <w:ind w:left="3513" w:hanging="360"/>
      </w:pPr>
    </w:lvl>
    <w:lvl w:ilvl="4" w:tplc="04050019" w:tentative="1">
      <w:start w:val="1"/>
      <w:numFmt w:val="lowerLetter"/>
      <w:lvlText w:val="%5."/>
      <w:lvlJc w:val="left"/>
      <w:pPr>
        <w:tabs>
          <w:tab w:val="num" w:pos="4233"/>
        </w:tabs>
        <w:ind w:left="4233" w:hanging="360"/>
      </w:pPr>
    </w:lvl>
    <w:lvl w:ilvl="5" w:tplc="0405001B" w:tentative="1">
      <w:start w:val="1"/>
      <w:numFmt w:val="lowerRoman"/>
      <w:lvlText w:val="%6."/>
      <w:lvlJc w:val="right"/>
      <w:pPr>
        <w:tabs>
          <w:tab w:val="num" w:pos="4953"/>
        </w:tabs>
        <w:ind w:left="4953" w:hanging="180"/>
      </w:pPr>
    </w:lvl>
    <w:lvl w:ilvl="6" w:tplc="0405000F" w:tentative="1">
      <w:start w:val="1"/>
      <w:numFmt w:val="decimal"/>
      <w:lvlText w:val="%7."/>
      <w:lvlJc w:val="left"/>
      <w:pPr>
        <w:tabs>
          <w:tab w:val="num" w:pos="5673"/>
        </w:tabs>
        <w:ind w:left="5673" w:hanging="360"/>
      </w:pPr>
    </w:lvl>
    <w:lvl w:ilvl="7" w:tplc="04050019" w:tentative="1">
      <w:start w:val="1"/>
      <w:numFmt w:val="lowerLetter"/>
      <w:lvlText w:val="%8."/>
      <w:lvlJc w:val="left"/>
      <w:pPr>
        <w:tabs>
          <w:tab w:val="num" w:pos="6393"/>
        </w:tabs>
        <w:ind w:left="6393" w:hanging="360"/>
      </w:pPr>
    </w:lvl>
    <w:lvl w:ilvl="8" w:tplc="0405001B" w:tentative="1">
      <w:start w:val="1"/>
      <w:numFmt w:val="lowerRoman"/>
      <w:lvlText w:val="%9."/>
      <w:lvlJc w:val="right"/>
      <w:pPr>
        <w:tabs>
          <w:tab w:val="num" w:pos="7113"/>
        </w:tabs>
        <w:ind w:left="7113" w:hanging="180"/>
      </w:pPr>
    </w:lvl>
  </w:abstractNum>
  <w:abstractNum w:abstractNumId="14">
    <w:nsid w:val="0E6B44DF"/>
    <w:multiLevelType w:val="multilevel"/>
    <w:tmpl w:val="CBDA03FC"/>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0E8A76EB"/>
    <w:multiLevelType w:val="hybridMultilevel"/>
    <w:tmpl w:val="A45AAB6C"/>
    <w:lvl w:ilvl="0" w:tplc="BDB66888">
      <w:start w:val="1"/>
      <w:numFmt w:val="lowerLetter"/>
      <w:lvlText w:val="(%1)"/>
      <w:lvlJc w:val="left"/>
      <w:pPr>
        <w:tabs>
          <w:tab w:val="num" w:pos="742"/>
        </w:tabs>
        <w:ind w:left="742"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16">
    <w:nsid w:val="12CD7371"/>
    <w:multiLevelType w:val="hybridMultilevel"/>
    <w:tmpl w:val="F47A91D4"/>
    <w:lvl w:ilvl="0" w:tplc="04050017">
      <w:start w:val="1"/>
      <w:numFmt w:val="lowerLetter"/>
      <w:lvlText w:val="%1)"/>
      <w:lvlJc w:val="left"/>
      <w:pPr>
        <w:ind w:left="720" w:hanging="360"/>
      </w:pPr>
      <w:rPr>
        <w:b w:val="0"/>
        <w:i w:val="0"/>
        <w:sz w:val="24"/>
        <w:szCs w:val="24"/>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3D464C1"/>
    <w:multiLevelType w:val="multilevel"/>
    <w:tmpl w:val="0A723308"/>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15AE7774"/>
    <w:multiLevelType w:val="hybridMultilevel"/>
    <w:tmpl w:val="FACABF4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nsid w:val="16ED2F9D"/>
    <w:multiLevelType w:val="multilevel"/>
    <w:tmpl w:val="0405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0">
    <w:nsid w:val="17C759E9"/>
    <w:multiLevelType w:val="multilevel"/>
    <w:tmpl w:val="1DEC4028"/>
    <w:lvl w:ilvl="0">
      <w:start w:val="1"/>
      <w:numFmt w:val="decimal"/>
      <w:lvlText w:val="%1."/>
      <w:lvlJc w:val="left"/>
      <w:pPr>
        <w:ind w:left="360" w:firstLine="1080"/>
      </w:pPr>
    </w:lvl>
    <w:lvl w:ilvl="1">
      <w:start w:val="1"/>
      <w:numFmt w:val="decimal"/>
      <w:lvlText w:val="%1.%2."/>
      <w:lvlJc w:val="left"/>
      <w:pPr>
        <w:ind w:left="792" w:firstLine="2736"/>
      </w:pPr>
    </w:lvl>
    <w:lvl w:ilvl="2">
      <w:start w:val="1"/>
      <w:numFmt w:val="decimal"/>
      <w:lvlText w:val="%1.%2.%3."/>
      <w:lvlJc w:val="left"/>
      <w:pPr>
        <w:ind w:left="1224" w:firstLine="4392"/>
      </w:pPr>
    </w:lvl>
    <w:lvl w:ilvl="3">
      <w:start w:val="1"/>
      <w:numFmt w:val="decimal"/>
      <w:lvlText w:val="%1.%2.%3.%4."/>
      <w:lvlJc w:val="left"/>
      <w:pPr>
        <w:ind w:left="1728" w:firstLine="6264"/>
      </w:pPr>
    </w:lvl>
    <w:lvl w:ilvl="4">
      <w:start w:val="1"/>
      <w:numFmt w:val="decimal"/>
      <w:lvlText w:val="%1.%2.%3.%4.%5."/>
      <w:lvlJc w:val="left"/>
      <w:pPr>
        <w:ind w:left="2232" w:firstLine="8135"/>
      </w:pPr>
    </w:lvl>
    <w:lvl w:ilvl="5">
      <w:start w:val="1"/>
      <w:numFmt w:val="decimal"/>
      <w:lvlText w:val="%1.%2.%3.%4.%5.%6."/>
      <w:lvlJc w:val="left"/>
      <w:pPr>
        <w:ind w:left="2736" w:firstLine="10008"/>
      </w:pPr>
    </w:lvl>
    <w:lvl w:ilvl="6">
      <w:start w:val="1"/>
      <w:numFmt w:val="decimal"/>
      <w:lvlText w:val="%1.%2.%3.%4.%5.%6.%7."/>
      <w:lvlJc w:val="left"/>
      <w:pPr>
        <w:ind w:left="3240" w:firstLine="11880"/>
      </w:pPr>
    </w:lvl>
    <w:lvl w:ilvl="7">
      <w:start w:val="1"/>
      <w:numFmt w:val="decimal"/>
      <w:lvlText w:val="%1.%2.%3.%4.%5.%6.%7.%8."/>
      <w:lvlJc w:val="left"/>
      <w:pPr>
        <w:ind w:left="3744" w:firstLine="13751"/>
      </w:pPr>
    </w:lvl>
    <w:lvl w:ilvl="8">
      <w:start w:val="1"/>
      <w:numFmt w:val="decimal"/>
      <w:lvlText w:val="%1.%2.%3.%4.%5.%6.%7.%8.%9."/>
      <w:lvlJc w:val="left"/>
      <w:pPr>
        <w:ind w:left="4320" w:firstLine="15840"/>
      </w:pPr>
    </w:lvl>
  </w:abstractNum>
  <w:abstractNum w:abstractNumId="21">
    <w:nsid w:val="17CB6EC1"/>
    <w:multiLevelType w:val="hybridMultilevel"/>
    <w:tmpl w:val="516E77DE"/>
    <w:lvl w:ilvl="0" w:tplc="B2A61AFE">
      <w:start w:val="1"/>
      <w:numFmt w:val="lowerLetter"/>
      <w:lvlText w:val="%1)"/>
      <w:lvlJc w:val="left"/>
      <w:pPr>
        <w:tabs>
          <w:tab w:val="num" w:pos="742"/>
        </w:tabs>
        <w:ind w:left="742" w:hanging="360"/>
      </w:pPr>
      <w:rPr>
        <w:b w:val="0"/>
        <w:i w:val="0"/>
        <w:sz w:val="20"/>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22">
    <w:nsid w:val="18594364"/>
    <w:multiLevelType w:val="hybridMultilevel"/>
    <w:tmpl w:val="62248470"/>
    <w:lvl w:ilvl="0" w:tplc="B2A61AFE">
      <w:start w:val="1"/>
      <w:numFmt w:val="lowerLetter"/>
      <w:lvlText w:val="%1)"/>
      <w:lvlJc w:val="left"/>
      <w:pPr>
        <w:tabs>
          <w:tab w:val="num" w:pos="742"/>
        </w:tabs>
        <w:ind w:left="742" w:hanging="360"/>
      </w:pPr>
      <w:rPr>
        <w:b w:val="0"/>
        <w:i w:val="0"/>
        <w:sz w:val="20"/>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23">
    <w:nsid w:val="194118E1"/>
    <w:multiLevelType w:val="hybridMultilevel"/>
    <w:tmpl w:val="A45AAB6C"/>
    <w:lvl w:ilvl="0" w:tplc="BDB66888">
      <w:start w:val="1"/>
      <w:numFmt w:val="lowerLetter"/>
      <w:lvlText w:val="(%1)"/>
      <w:lvlJc w:val="left"/>
      <w:pPr>
        <w:tabs>
          <w:tab w:val="num" w:pos="742"/>
        </w:tabs>
        <w:ind w:left="742"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24">
    <w:nsid w:val="1A0C624B"/>
    <w:multiLevelType w:val="hybridMultilevel"/>
    <w:tmpl w:val="A45AAB6C"/>
    <w:lvl w:ilvl="0" w:tplc="BDB66888">
      <w:start w:val="1"/>
      <w:numFmt w:val="lowerLetter"/>
      <w:lvlText w:val="(%1)"/>
      <w:lvlJc w:val="left"/>
      <w:pPr>
        <w:tabs>
          <w:tab w:val="num" w:pos="742"/>
        </w:tabs>
        <w:ind w:left="742"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25">
    <w:nsid w:val="205D3F80"/>
    <w:multiLevelType w:val="multilevel"/>
    <w:tmpl w:val="B202A9F4"/>
    <w:lvl w:ilvl="0">
      <w:start w:val="1"/>
      <w:numFmt w:val="decimal"/>
      <w:lvlText w:val="%1."/>
      <w:lvlJc w:val="left"/>
      <w:pPr>
        <w:ind w:left="720" w:firstLine="2520"/>
      </w:pPr>
    </w:lvl>
    <w:lvl w:ilvl="1">
      <w:start w:val="1"/>
      <w:numFmt w:val="lowerLetter"/>
      <w:lvlText w:val="%2."/>
      <w:lvlJc w:val="left"/>
      <w:pPr>
        <w:ind w:left="1440" w:firstLine="5400"/>
      </w:pPr>
    </w:lvl>
    <w:lvl w:ilvl="2">
      <w:start w:val="1"/>
      <w:numFmt w:val="lowerRoman"/>
      <w:lvlText w:val="%3."/>
      <w:lvlJc w:val="right"/>
      <w:pPr>
        <w:ind w:left="2160" w:firstLine="8460"/>
      </w:pPr>
    </w:lvl>
    <w:lvl w:ilvl="3">
      <w:start w:val="1"/>
      <w:numFmt w:val="decimal"/>
      <w:lvlText w:val="%4."/>
      <w:lvlJc w:val="left"/>
      <w:pPr>
        <w:ind w:left="2880" w:firstLine="11160"/>
      </w:pPr>
    </w:lvl>
    <w:lvl w:ilvl="4">
      <w:start w:val="1"/>
      <w:numFmt w:val="lowerLetter"/>
      <w:lvlText w:val="%5."/>
      <w:lvlJc w:val="left"/>
      <w:pPr>
        <w:ind w:left="3600" w:firstLine="14040"/>
      </w:pPr>
    </w:lvl>
    <w:lvl w:ilvl="5">
      <w:start w:val="1"/>
      <w:numFmt w:val="lowerRoman"/>
      <w:lvlText w:val="%6."/>
      <w:lvlJc w:val="right"/>
      <w:pPr>
        <w:ind w:left="4320" w:firstLine="17100"/>
      </w:pPr>
    </w:lvl>
    <w:lvl w:ilvl="6">
      <w:start w:val="1"/>
      <w:numFmt w:val="decimal"/>
      <w:lvlText w:val="%7."/>
      <w:lvlJc w:val="left"/>
      <w:pPr>
        <w:ind w:left="5040" w:firstLine="19800"/>
      </w:pPr>
    </w:lvl>
    <w:lvl w:ilvl="7">
      <w:start w:val="1"/>
      <w:numFmt w:val="lowerLetter"/>
      <w:lvlText w:val="%8."/>
      <w:lvlJc w:val="left"/>
      <w:pPr>
        <w:ind w:left="5760" w:firstLine="22680"/>
      </w:pPr>
    </w:lvl>
    <w:lvl w:ilvl="8">
      <w:start w:val="1"/>
      <w:numFmt w:val="lowerRoman"/>
      <w:lvlText w:val="%9."/>
      <w:lvlJc w:val="right"/>
      <w:pPr>
        <w:ind w:left="6480" w:firstLine="25740"/>
      </w:pPr>
    </w:lvl>
  </w:abstractNum>
  <w:abstractNum w:abstractNumId="26">
    <w:nsid w:val="20AA4FC9"/>
    <w:multiLevelType w:val="multilevel"/>
    <w:tmpl w:val="B202A9F4"/>
    <w:lvl w:ilvl="0">
      <w:start w:val="1"/>
      <w:numFmt w:val="decimal"/>
      <w:lvlText w:val="%1."/>
      <w:lvlJc w:val="left"/>
      <w:pPr>
        <w:ind w:left="720" w:firstLine="2520"/>
      </w:pPr>
    </w:lvl>
    <w:lvl w:ilvl="1">
      <w:start w:val="1"/>
      <w:numFmt w:val="lowerLetter"/>
      <w:lvlText w:val="%2."/>
      <w:lvlJc w:val="left"/>
      <w:pPr>
        <w:ind w:left="1440" w:firstLine="5400"/>
      </w:pPr>
    </w:lvl>
    <w:lvl w:ilvl="2">
      <w:start w:val="1"/>
      <w:numFmt w:val="lowerRoman"/>
      <w:lvlText w:val="%3."/>
      <w:lvlJc w:val="right"/>
      <w:pPr>
        <w:ind w:left="1463" w:firstLine="8460"/>
      </w:pPr>
    </w:lvl>
    <w:lvl w:ilvl="3">
      <w:start w:val="1"/>
      <w:numFmt w:val="decimal"/>
      <w:lvlText w:val="%4."/>
      <w:lvlJc w:val="left"/>
      <w:pPr>
        <w:ind w:left="2880" w:firstLine="11160"/>
      </w:pPr>
    </w:lvl>
    <w:lvl w:ilvl="4">
      <w:start w:val="1"/>
      <w:numFmt w:val="lowerLetter"/>
      <w:lvlText w:val="%5."/>
      <w:lvlJc w:val="left"/>
      <w:pPr>
        <w:ind w:left="3600" w:firstLine="14040"/>
      </w:pPr>
    </w:lvl>
    <w:lvl w:ilvl="5">
      <w:start w:val="1"/>
      <w:numFmt w:val="lowerRoman"/>
      <w:lvlText w:val="%6."/>
      <w:lvlJc w:val="right"/>
      <w:pPr>
        <w:ind w:left="4320" w:firstLine="17100"/>
      </w:pPr>
    </w:lvl>
    <w:lvl w:ilvl="6">
      <w:start w:val="1"/>
      <w:numFmt w:val="decimal"/>
      <w:lvlText w:val="%7."/>
      <w:lvlJc w:val="left"/>
      <w:pPr>
        <w:ind w:left="5040" w:firstLine="19800"/>
      </w:pPr>
    </w:lvl>
    <w:lvl w:ilvl="7">
      <w:start w:val="1"/>
      <w:numFmt w:val="lowerLetter"/>
      <w:lvlText w:val="%8."/>
      <w:lvlJc w:val="left"/>
      <w:pPr>
        <w:ind w:left="5760" w:firstLine="22680"/>
      </w:pPr>
    </w:lvl>
    <w:lvl w:ilvl="8">
      <w:start w:val="1"/>
      <w:numFmt w:val="lowerRoman"/>
      <w:lvlText w:val="%9."/>
      <w:lvlJc w:val="right"/>
      <w:pPr>
        <w:ind w:left="6480" w:firstLine="25740"/>
      </w:pPr>
    </w:lvl>
  </w:abstractNum>
  <w:abstractNum w:abstractNumId="27">
    <w:nsid w:val="21E21E4E"/>
    <w:multiLevelType w:val="hybridMultilevel"/>
    <w:tmpl w:val="A45AAB6C"/>
    <w:lvl w:ilvl="0" w:tplc="BDB66888">
      <w:start w:val="1"/>
      <w:numFmt w:val="lowerLetter"/>
      <w:lvlText w:val="(%1)"/>
      <w:lvlJc w:val="left"/>
      <w:pPr>
        <w:tabs>
          <w:tab w:val="num" w:pos="742"/>
        </w:tabs>
        <w:ind w:left="742"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28">
    <w:nsid w:val="221F36D4"/>
    <w:multiLevelType w:val="hybridMultilevel"/>
    <w:tmpl w:val="27C4E5EC"/>
    <w:lvl w:ilvl="0" w:tplc="B2A61AFE">
      <w:start w:val="1"/>
      <w:numFmt w:val="lowerLetter"/>
      <w:lvlText w:val="%1)"/>
      <w:lvlJc w:val="left"/>
      <w:pPr>
        <w:tabs>
          <w:tab w:val="num" w:pos="742"/>
        </w:tabs>
        <w:ind w:left="742" w:hanging="360"/>
      </w:pPr>
      <w:rPr>
        <w:b w:val="0"/>
        <w:i w:val="0"/>
        <w:sz w:val="20"/>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29">
    <w:nsid w:val="25804BFA"/>
    <w:multiLevelType w:val="hybridMultilevel"/>
    <w:tmpl w:val="A45AAB6C"/>
    <w:lvl w:ilvl="0" w:tplc="BDB66888">
      <w:start w:val="1"/>
      <w:numFmt w:val="lowerLetter"/>
      <w:lvlText w:val="(%1)"/>
      <w:lvlJc w:val="left"/>
      <w:pPr>
        <w:tabs>
          <w:tab w:val="num" w:pos="742"/>
        </w:tabs>
        <w:ind w:left="742"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30">
    <w:nsid w:val="26000B3C"/>
    <w:multiLevelType w:val="hybridMultilevel"/>
    <w:tmpl w:val="A45AAB6C"/>
    <w:lvl w:ilvl="0" w:tplc="BDB66888">
      <w:start w:val="1"/>
      <w:numFmt w:val="lowerLetter"/>
      <w:lvlText w:val="(%1)"/>
      <w:lvlJc w:val="left"/>
      <w:pPr>
        <w:tabs>
          <w:tab w:val="num" w:pos="742"/>
        </w:tabs>
        <w:ind w:left="742"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31">
    <w:nsid w:val="298224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2A443BF5"/>
    <w:multiLevelType w:val="multilevel"/>
    <w:tmpl w:val="166440F8"/>
    <w:lvl w:ilvl="0">
      <w:start w:val="1"/>
      <w:numFmt w:val="decimal"/>
      <w:lvlText w:val="%1."/>
      <w:lvlJc w:val="left"/>
      <w:pPr>
        <w:ind w:left="360" w:hanging="360"/>
      </w:pPr>
      <w:rPr>
        <w:rFonts w:ascii="Arial Narrow" w:hAnsi="Arial Narrow" w:hint="default"/>
        <w:b/>
      </w:rPr>
    </w:lvl>
    <w:lvl w:ilvl="1">
      <w:start w:val="1"/>
      <w:numFmt w:val="decimal"/>
      <w:lvlText w:val="%1.%2."/>
      <w:lvlJc w:val="left"/>
      <w:pPr>
        <w:ind w:left="5819"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2A7326EA"/>
    <w:multiLevelType w:val="multilevel"/>
    <w:tmpl w:val="B202A9F4"/>
    <w:lvl w:ilvl="0">
      <w:start w:val="1"/>
      <w:numFmt w:val="decimal"/>
      <w:lvlText w:val="%1."/>
      <w:lvlJc w:val="left"/>
      <w:pPr>
        <w:ind w:left="720" w:firstLine="2520"/>
      </w:pPr>
    </w:lvl>
    <w:lvl w:ilvl="1">
      <w:start w:val="1"/>
      <w:numFmt w:val="lowerLetter"/>
      <w:lvlText w:val="%2."/>
      <w:lvlJc w:val="left"/>
      <w:pPr>
        <w:ind w:left="1440" w:firstLine="5400"/>
      </w:pPr>
    </w:lvl>
    <w:lvl w:ilvl="2">
      <w:start w:val="1"/>
      <w:numFmt w:val="lowerRoman"/>
      <w:lvlText w:val="%3."/>
      <w:lvlJc w:val="right"/>
      <w:pPr>
        <w:ind w:left="2160" w:firstLine="8460"/>
      </w:pPr>
    </w:lvl>
    <w:lvl w:ilvl="3">
      <w:start w:val="1"/>
      <w:numFmt w:val="decimal"/>
      <w:lvlText w:val="%4."/>
      <w:lvlJc w:val="left"/>
      <w:pPr>
        <w:ind w:left="2880" w:firstLine="11160"/>
      </w:pPr>
    </w:lvl>
    <w:lvl w:ilvl="4">
      <w:start w:val="1"/>
      <w:numFmt w:val="lowerLetter"/>
      <w:lvlText w:val="%5."/>
      <w:lvlJc w:val="left"/>
      <w:pPr>
        <w:ind w:left="3600" w:firstLine="14040"/>
      </w:pPr>
    </w:lvl>
    <w:lvl w:ilvl="5">
      <w:start w:val="1"/>
      <w:numFmt w:val="lowerRoman"/>
      <w:lvlText w:val="%6."/>
      <w:lvlJc w:val="right"/>
      <w:pPr>
        <w:ind w:left="4320" w:firstLine="17100"/>
      </w:pPr>
    </w:lvl>
    <w:lvl w:ilvl="6">
      <w:start w:val="1"/>
      <w:numFmt w:val="decimal"/>
      <w:lvlText w:val="%7."/>
      <w:lvlJc w:val="left"/>
      <w:pPr>
        <w:ind w:left="5040" w:firstLine="19800"/>
      </w:pPr>
    </w:lvl>
    <w:lvl w:ilvl="7">
      <w:start w:val="1"/>
      <w:numFmt w:val="lowerLetter"/>
      <w:lvlText w:val="%8."/>
      <w:lvlJc w:val="left"/>
      <w:pPr>
        <w:ind w:left="5760" w:firstLine="22680"/>
      </w:pPr>
    </w:lvl>
    <w:lvl w:ilvl="8">
      <w:start w:val="1"/>
      <w:numFmt w:val="lowerRoman"/>
      <w:lvlText w:val="%9."/>
      <w:lvlJc w:val="right"/>
      <w:pPr>
        <w:ind w:left="6480" w:firstLine="25740"/>
      </w:pPr>
    </w:lvl>
  </w:abstractNum>
  <w:abstractNum w:abstractNumId="34">
    <w:nsid w:val="2A844C19"/>
    <w:multiLevelType w:val="hybridMultilevel"/>
    <w:tmpl w:val="419088A0"/>
    <w:lvl w:ilvl="0" w:tplc="B2A61AFE">
      <w:start w:val="1"/>
      <w:numFmt w:val="lowerLetter"/>
      <w:lvlText w:val="%1)"/>
      <w:lvlJc w:val="left"/>
      <w:pPr>
        <w:tabs>
          <w:tab w:val="num" w:pos="742"/>
        </w:tabs>
        <w:ind w:left="742" w:hanging="360"/>
      </w:pPr>
      <w:rPr>
        <w:b w:val="0"/>
        <w:i w:val="0"/>
        <w:sz w:val="20"/>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35">
    <w:nsid w:val="2B650B10"/>
    <w:multiLevelType w:val="hybridMultilevel"/>
    <w:tmpl w:val="A45AAB6C"/>
    <w:lvl w:ilvl="0" w:tplc="BDB66888">
      <w:start w:val="1"/>
      <w:numFmt w:val="lowerLetter"/>
      <w:lvlText w:val="(%1)"/>
      <w:lvlJc w:val="left"/>
      <w:pPr>
        <w:tabs>
          <w:tab w:val="num" w:pos="742"/>
        </w:tabs>
        <w:ind w:left="742"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36">
    <w:nsid w:val="2D276213"/>
    <w:multiLevelType w:val="hybridMultilevel"/>
    <w:tmpl w:val="A45AAB6C"/>
    <w:lvl w:ilvl="0" w:tplc="BDB66888">
      <w:start w:val="1"/>
      <w:numFmt w:val="lowerLetter"/>
      <w:lvlText w:val="(%1)"/>
      <w:lvlJc w:val="left"/>
      <w:pPr>
        <w:tabs>
          <w:tab w:val="num" w:pos="742"/>
        </w:tabs>
        <w:ind w:left="742"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37">
    <w:nsid w:val="2D6231D9"/>
    <w:multiLevelType w:val="multilevel"/>
    <w:tmpl w:val="B202A9F4"/>
    <w:lvl w:ilvl="0">
      <w:start w:val="1"/>
      <w:numFmt w:val="decimal"/>
      <w:lvlText w:val="%1."/>
      <w:lvlJc w:val="left"/>
      <w:pPr>
        <w:ind w:left="720" w:firstLine="2520"/>
      </w:pPr>
    </w:lvl>
    <w:lvl w:ilvl="1">
      <w:start w:val="1"/>
      <w:numFmt w:val="lowerLetter"/>
      <w:lvlText w:val="%2."/>
      <w:lvlJc w:val="left"/>
      <w:pPr>
        <w:ind w:left="1440" w:firstLine="5400"/>
      </w:pPr>
    </w:lvl>
    <w:lvl w:ilvl="2">
      <w:start w:val="1"/>
      <w:numFmt w:val="lowerRoman"/>
      <w:lvlText w:val="%3."/>
      <w:lvlJc w:val="right"/>
      <w:pPr>
        <w:ind w:left="1463" w:firstLine="8460"/>
      </w:pPr>
    </w:lvl>
    <w:lvl w:ilvl="3">
      <w:start w:val="1"/>
      <w:numFmt w:val="decimal"/>
      <w:lvlText w:val="%4."/>
      <w:lvlJc w:val="left"/>
      <w:pPr>
        <w:ind w:left="2880" w:firstLine="11160"/>
      </w:pPr>
    </w:lvl>
    <w:lvl w:ilvl="4">
      <w:start w:val="1"/>
      <w:numFmt w:val="lowerLetter"/>
      <w:lvlText w:val="%5."/>
      <w:lvlJc w:val="left"/>
      <w:pPr>
        <w:ind w:left="3600" w:firstLine="14040"/>
      </w:pPr>
    </w:lvl>
    <w:lvl w:ilvl="5">
      <w:start w:val="1"/>
      <w:numFmt w:val="lowerRoman"/>
      <w:lvlText w:val="%6."/>
      <w:lvlJc w:val="right"/>
      <w:pPr>
        <w:ind w:left="4320" w:firstLine="17100"/>
      </w:pPr>
    </w:lvl>
    <w:lvl w:ilvl="6">
      <w:start w:val="1"/>
      <w:numFmt w:val="decimal"/>
      <w:lvlText w:val="%7."/>
      <w:lvlJc w:val="left"/>
      <w:pPr>
        <w:ind w:left="5040" w:firstLine="19800"/>
      </w:pPr>
    </w:lvl>
    <w:lvl w:ilvl="7">
      <w:start w:val="1"/>
      <w:numFmt w:val="lowerLetter"/>
      <w:lvlText w:val="%8."/>
      <w:lvlJc w:val="left"/>
      <w:pPr>
        <w:ind w:left="5760" w:firstLine="22680"/>
      </w:pPr>
    </w:lvl>
    <w:lvl w:ilvl="8">
      <w:start w:val="1"/>
      <w:numFmt w:val="lowerRoman"/>
      <w:lvlText w:val="%9."/>
      <w:lvlJc w:val="right"/>
      <w:pPr>
        <w:ind w:left="6480" w:firstLine="25740"/>
      </w:pPr>
    </w:lvl>
  </w:abstractNum>
  <w:abstractNum w:abstractNumId="38">
    <w:nsid w:val="2F005408"/>
    <w:multiLevelType w:val="multilevel"/>
    <w:tmpl w:val="0D9460A2"/>
    <w:lvl w:ilvl="0">
      <w:start w:val="1"/>
      <w:numFmt w:val="bullet"/>
      <w:lvlText w:val="●"/>
      <w:lvlJc w:val="left"/>
      <w:pPr>
        <w:ind w:left="1440" w:firstLine="3960"/>
      </w:pPr>
      <w:rPr>
        <w:rFonts w:ascii="Arial" w:eastAsia="Arial" w:hAnsi="Arial" w:cs="Arial"/>
        <w:u w:val="none"/>
      </w:rPr>
    </w:lvl>
    <w:lvl w:ilvl="1">
      <w:start w:val="1"/>
      <w:numFmt w:val="bullet"/>
      <w:lvlText w:val="○"/>
      <w:lvlJc w:val="left"/>
      <w:pPr>
        <w:ind w:left="2160" w:firstLine="6120"/>
      </w:pPr>
      <w:rPr>
        <w:rFonts w:ascii="Arial" w:eastAsia="Arial" w:hAnsi="Arial" w:cs="Arial"/>
        <w:u w:val="none"/>
      </w:rPr>
    </w:lvl>
    <w:lvl w:ilvl="2">
      <w:start w:val="1"/>
      <w:numFmt w:val="bullet"/>
      <w:lvlText w:val="■"/>
      <w:lvlJc w:val="left"/>
      <w:pPr>
        <w:ind w:left="2880" w:firstLine="8280"/>
      </w:pPr>
      <w:rPr>
        <w:rFonts w:ascii="Arial" w:eastAsia="Arial" w:hAnsi="Arial" w:cs="Arial"/>
        <w:u w:val="none"/>
      </w:rPr>
    </w:lvl>
    <w:lvl w:ilvl="3">
      <w:start w:val="1"/>
      <w:numFmt w:val="bullet"/>
      <w:lvlText w:val="●"/>
      <w:lvlJc w:val="left"/>
      <w:pPr>
        <w:ind w:left="3600" w:firstLine="10440"/>
      </w:pPr>
      <w:rPr>
        <w:rFonts w:ascii="Arial" w:eastAsia="Arial" w:hAnsi="Arial" w:cs="Arial"/>
        <w:u w:val="none"/>
      </w:rPr>
    </w:lvl>
    <w:lvl w:ilvl="4">
      <w:start w:val="1"/>
      <w:numFmt w:val="bullet"/>
      <w:lvlText w:val="○"/>
      <w:lvlJc w:val="left"/>
      <w:pPr>
        <w:ind w:left="4320" w:firstLine="12600"/>
      </w:pPr>
      <w:rPr>
        <w:rFonts w:ascii="Arial" w:eastAsia="Arial" w:hAnsi="Arial" w:cs="Arial"/>
        <w:u w:val="none"/>
      </w:rPr>
    </w:lvl>
    <w:lvl w:ilvl="5">
      <w:start w:val="1"/>
      <w:numFmt w:val="bullet"/>
      <w:lvlText w:val="■"/>
      <w:lvlJc w:val="left"/>
      <w:pPr>
        <w:ind w:left="5040" w:firstLine="14760"/>
      </w:pPr>
      <w:rPr>
        <w:rFonts w:ascii="Arial" w:eastAsia="Arial" w:hAnsi="Arial" w:cs="Arial"/>
        <w:u w:val="none"/>
      </w:rPr>
    </w:lvl>
    <w:lvl w:ilvl="6">
      <w:start w:val="1"/>
      <w:numFmt w:val="bullet"/>
      <w:lvlText w:val="●"/>
      <w:lvlJc w:val="left"/>
      <w:pPr>
        <w:ind w:left="5760" w:firstLine="16920"/>
      </w:pPr>
      <w:rPr>
        <w:rFonts w:ascii="Arial" w:eastAsia="Arial" w:hAnsi="Arial" w:cs="Arial"/>
        <w:u w:val="none"/>
      </w:rPr>
    </w:lvl>
    <w:lvl w:ilvl="7">
      <w:start w:val="1"/>
      <w:numFmt w:val="bullet"/>
      <w:lvlText w:val="○"/>
      <w:lvlJc w:val="left"/>
      <w:pPr>
        <w:ind w:left="6480" w:firstLine="19080"/>
      </w:pPr>
      <w:rPr>
        <w:rFonts w:ascii="Arial" w:eastAsia="Arial" w:hAnsi="Arial" w:cs="Arial"/>
        <w:u w:val="none"/>
      </w:rPr>
    </w:lvl>
    <w:lvl w:ilvl="8">
      <w:start w:val="1"/>
      <w:numFmt w:val="bullet"/>
      <w:lvlText w:val="■"/>
      <w:lvlJc w:val="left"/>
      <w:pPr>
        <w:ind w:left="7200" w:firstLine="21240"/>
      </w:pPr>
      <w:rPr>
        <w:rFonts w:ascii="Arial" w:eastAsia="Arial" w:hAnsi="Arial" w:cs="Arial"/>
        <w:u w:val="none"/>
      </w:rPr>
    </w:lvl>
  </w:abstractNum>
  <w:abstractNum w:abstractNumId="39">
    <w:nsid w:val="3003178F"/>
    <w:multiLevelType w:val="hybridMultilevel"/>
    <w:tmpl w:val="A45AAB6C"/>
    <w:lvl w:ilvl="0" w:tplc="BDB66888">
      <w:start w:val="1"/>
      <w:numFmt w:val="lowerLetter"/>
      <w:lvlText w:val="(%1)"/>
      <w:lvlJc w:val="left"/>
      <w:pPr>
        <w:tabs>
          <w:tab w:val="num" w:pos="742"/>
        </w:tabs>
        <w:ind w:left="742"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40">
    <w:nsid w:val="31747821"/>
    <w:multiLevelType w:val="hybridMultilevel"/>
    <w:tmpl w:val="F364C7C0"/>
    <w:lvl w:ilvl="0" w:tplc="4D32D12A">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320C22DA"/>
    <w:multiLevelType w:val="hybridMultilevel"/>
    <w:tmpl w:val="F7424E20"/>
    <w:lvl w:ilvl="0" w:tplc="948E7556">
      <w:start w:val="1"/>
      <w:numFmt w:val="lowerLetter"/>
      <w:lvlText w:val="%1)"/>
      <w:lvlJc w:val="left"/>
      <w:pPr>
        <w:tabs>
          <w:tab w:val="num" w:pos="742"/>
        </w:tabs>
        <w:ind w:left="742" w:hanging="360"/>
      </w:pPr>
      <w:rPr>
        <w:b w:val="0"/>
        <w:i w:val="0"/>
        <w:sz w:val="20"/>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42">
    <w:nsid w:val="32855E10"/>
    <w:multiLevelType w:val="hybridMultilevel"/>
    <w:tmpl w:val="A45AAB6C"/>
    <w:lvl w:ilvl="0" w:tplc="BDB66888">
      <w:start w:val="1"/>
      <w:numFmt w:val="lowerLetter"/>
      <w:lvlText w:val="(%1)"/>
      <w:lvlJc w:val="left"/>
      <w:pPr>
        <w:tabs>
          <w:tab w:val="num" w:pos="742"/>
        </w:tabs>
        <w:ind w:left="742"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43">
    <w:nsid w:val="33FE5BEE"/>
    <w:multiLevelType w:val="hybridMultilevel"/>
    <w:tmpl w:val="2280CC56"/>
    <w:lvl w:ilvl="0" w:tplc="B2A61AFE">
      <w:start w:val="1"/>
      <w:numFmt w:val="lowerLetter"/>
      <w:lvlText w:val="%1)"/>
      <w:lvlJc w:val="left"/>
      <w:pPr>
        <w:tabs>
          <w:tab w:val="num" w:pos="742"/>
        </w:tabs>
        <w:ind w:left="742" w:hanging="360"/>
      </w:pPr>
      <w:rPr>
        <w:b w:val="0"/>
        <w:i w:val="0"/>
        <w:sz w:val="20"/>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44">
    <w:nsid w:val="34111D1B"/>
    <w:multiLevelType w:val="multilevel"/>
    <w:tmpl w:val="B202A9F4"/>
    <w:lvl w:ilvl="0">
      <w:start w:val="1"/>
      <w:numFmt w:val="decimal"/>
      <w:lvlText w:val="%1."/>
      <w:lvlJc w:val="left"/>
      <w:pPr>
        <w:ind w:left="720" w:firstLine="2520"/>
      </w:pPr>
    </w:lvl>
    <w:lvl w:ilvl="1">
      <w:start w:val="1"/>
      <w:numFmt w:val="lowerLetter"/>
      <w:lvlText w:val="%2."/>
      <w:lvlJc w:val="left"/>
      <w:pPr>
        <w:ind w:left="1440" w:firstLine="5400"/>
      </w:pPr>
    </w:lvl>
    <w:lvl w:ilvl="2">
      <w:start w:val="1"/>
      <w:numFmt w:val="lowerRoman"/>
      <w:lvlText w:val="%3."/>
      <w:lvlJc w:val="right"/>
      <w:pPr>
        <w:ind w:left="2160" w:firstLine="8460"/>
      </w:pPr>
    </w:lvl>
    <w:lvl w:ilvl="3">
      <w:start w:val="1"/>
      <w:numFmt w:val="decimal"/>
      <w:lvlText w:val="%4."/>
      <w:lvlJc w:val="left"/>
      <w:pPr>
        <w:ind w:left="2880" w:firstLine="11160"/>
      </w:pPr>
    </w:lvl>
    <w:lvl w:ilvl="4">
      <w:start w:val="1"/>
      <w:numFmt w:val="lowerLetter"/>
      <w:lvlText w:val="%5."/>
      <w:lvlJc w:val="left"/>
      <w:pPr>
        <w:ind w:left="3600" w:firstLine="14040"/>
      </w:pPr>
    </w:lvl>
    <w:lvl w:ilvl="5">
      <w:start w:val="1"/>
      <w:numFmt w:val="lowerRoman"/>
      <w:lvlText w:val="%6."/>
      <w:lvlJc w:val="right"/>
      <w:pPr>
        <w:ind w:left="4320" w:firstLine="17100"/>
      </w:pPr>
    </w:lvl>
    <w:lvl w:ilvl="6">
      <w:start w:val="1"/>
      <w:numFmt w:val="decimal"/>
      <w:lvlText w:val="%7."/>
      <w:lvlJc w:val="left"/>
      <w:pPr>
        <w:ind w:left="5040" w:firstLine="19800"/>
      </w:pPr>
    </w:lvl>
    <w:lvl w:ilvl="7">
      <w:start w:val="1"/>
      <w:numFmt w:val="lowerLetter"/>
      <w:lvlText w:val="%8."/>
      <w:lvlJc w:val="left"/>
      <w:pPr>
        <w:ind w:left="5760" w:firstLine="22680"/>
      </w:pPr>
    </w:lvl>
    <w:lvl w:ilvl="8">
      <w:start w:val="1"/>
      <w:numFmt w:val="lowerRoman"/>
      <w:lvlText w:val="%9."/>
      <w:lvlJc w:val="right"/>
      <w:pPr>
        <w:ind w:left="6480" w:firstLine="25740"/>
      </w:pPr>
    </w:lvl>
  </w:abstractNum>
  <w:abstractNum w:abstractNumId="45">
    <w:nsid w:val="34FE3CC5"/>
    <w:multiLevelType w:val="multilevel"/>
    <w:tmpl w:val="48B6D434"/>
    <w:lvl w:ilvl="0">
      <w:start w:val="1"/>
      <w:numFmt w:val="decimal"/>
      <w:lvlText w:val="%1."/>
      <w:legacy w:legacy="1" w:legacySpace="120" w:legacyIndent="720"/>
      <w:lvlJc w:val="left"/>
      <w:pPr>
        <w:ind w:left="720" w:hanging="720"/>
      </w:pPr>
    </w:lvl>
    <w:lvl w:ilvl="1">
      <w:numFmt w:val="none"/>
      <w:lvlText w:val=""/>
      <w:lvlJc w:val="left"/>
    </w:lvl>
    <w:lvl w:ilvl="2">
      <w:start w:val="1"/>
      <w:numFmt w:val="decimal"/>
      <w:lvlText w:val=".%3"/>
      <w:legacy w:legacy="1" w:legacySpace="120" w:legacyIndent="1440"/>
      <w:lvlJc w:val="left"/>
      <w:pPr>
        <w:ind w:left="1440" w:hanging="1440"/>
      </w:pPr>
    </w:lvl>
    <w:lvl w:ilvl="3">
      <w:start w:val="1"/>
      <w:numFmt w:val="lowerLetter"/>
      <w:lvlText w:val="(%4)"/>
      <w:legacy w:legacy="1" w:legacySpace="120" w:legacyIndent="720"/>
      <w:lvlJc w:val="left"/>
      <w:pPr>
        <w:ind w:left="1570" w:hanging="720"/>
      </w:pPr>
    </w:lvl>
    <w:lvl w:ilvl="4">
      <w:start w:val="1"/>
      <w:numFmt w:val="bullet"/>
      <w:lvlText w:val=""/>
      <w:lvlJc w:val="left"/>
      <w:pPr>
        <w:ind w:left="2160" w:hanging="720"/>
      </w:pPr>
      <w:rPr>
        <w:rFonts w:ascii="Symbol" w:hAnsi="Symbol" w:hint="default"/>
      </w:rPr>
    </w:lvl>
    <w:lvl w:ilvl="5">
      <w:start w:val="1"/>
      <w:numFmt w:val="decimal"/>
      <w:lvlText w:val=".%6"/>
      <w:legacy w:legacy="1" w:legacySpace="120" w:legacyIndent="360"/>
      <w:lvlJc w:val="left"/>
    </w:lvl>
    <w:lvl w:ilvl="6">
      <w:start w:val="1"/>
      <w:numFmt w:val="decimal"/>
      <w:lvlText w:val=".%6.%7"/>
      <w:legacy w:legacy="1" w:legacySpace="120" w:legacyIndent="360"/>
      <w:lvlJc w:val="left"/>
    </w:lvl>
    <w:lvl w:ilvl="7">
      <w:start w:val="1"/>
      <w:numFmt w:val="decimal"/>
      <w:lvlText w:val=".%6.%7.%8"/>
      <w:legacy w:legacy="1" w:legacySpace="120" w:legacyIndent="360"/>
      <w:lvlJc w:val="left"/>
    </w:lvl>
    <w:lvl w:ilvl="8">
      <w:start w:val="1"/>
      <w:numFmt w:val="decimal"/>
      <w:lvlText w:val=".%6.%7.%8.%9"/>
      <w:legacy w:legacy="1" w:legacySpace="120" w:legacyIndent="360"/>
      <w:lvlJc w:val="left"/>
    </w:lvl>
  </w:abstractNum>
  <w:abstractNum w:abstractNumId="46">
    <w:nsid w:val="36540013"/>
    <w:multiLevelType w:val="multilevel"/>
    <w:tmpl w:val="B202A9F4"/>
    <w:lvl w:ilvl="0">
      <w:start w:val="1"/>
      <w:numFmt w:val="decimal"/>
      <w:lvlText w:val="%1."/>
      <w:lvlJc w:val="left"/>
      <w:pPr>
        <w:ind w:left="720" w:firstLine="2520"/>
      </w:pPr>
    </w:lvl>
    <w:lvl w:ilvl="1">
      <w:start w:val="1"/>
      <w:numFmt w:val="lowerLetter"/>
      <w:lvlText w:val="%2."/>
      <w:lvlJc w:val="left"/>
      <w:pPr>
        <w:ind w:left="1440" w:firstLine="5400"/>
      </w:pPr>
    </w:lvl>
    <w:lvl w:ilvl="2">
      <w:start w:val="1"/>
      <w:numFmt w:val="lowerRoman"/>
      <w:lvlText w:val="%3."/>
      <w:lvlJc w:val="right"/>
      <w:pPr>
        <w:ind w:left="2160" w:firstLine="8460"/>
      </w:pPr>
    </w:lvl>
    <w:lvl w:ilvl="3">
      <w:start w:val="1"/>
      <w:numFmt w:val="decimal"/>
      <w:lvlText w:val="%4."/>
      <w:lvlJc w:val="left"/>
      <w:pPr>
        <w:ind w:left="2880" w:firstLine="11160"/>
      </w:pPr>
    </w:lvl>
    <w:lvl w:ilvl="4">
      <w:start w:val="1"/>
      <w:numFmt w:val="lowerLetter"/>
      <w:lvlText w:val="%5."/>
      <w:lvlJc w:val="left"/>
      <w:pPr>
        <w:ind w:left="3600" w:firstLine="14040"/>
      </w:pPr>
    </w:lvl>
    <w:lvl w:ilvl="5">
      <w:start w:val="1"/>
      <w:numFmt w:val="lowerRoman"/>
      <w:lvlText w:val="%6."/>
      <w:lvlJc w:val="right"/>
      <w:pPr>
        <w:ind w:left="4320" w:firstLine="17100"/>
      </w:pPr>
    </w:lvl>
    <w:lvl w:ilvl="6">
      <w:start w:val="1"/>
      <w:numFmt w:val="decimal"/>
      <w:lvlText w:val="%7."/>
      <w:lvlJc w:val="left"/>
      <w:pPr>
        <w:ind w:left="5040" w:firstLine="19800"/>
      </w:pPr>
    </w:lvl>
    <w:lvl w:ilvl="7">
      <w:start w:val="1"/>
      <w:numFmt w:val="lowerLetter"/>
      <w:lvlText w:val="%8."/>
      <w:lvlJc w:val="left"/>
      <w:pPr>
        <w:ind w:left="5760" w:firstLine="22680"/>
      </w:pPr>
    </w:lvl>
    <w:lvl w:ilvl="8">
      <w:start w:val="1"/>
      <w:numFmt w:val="lowerRoman"/>
      <w:lvlText w:val="%9."/>
      <w:lvlJc w:val="right"/>
      <w:pPr>
        <w:ind w:left="6480" w:firstLine="25740"/>
      </w:pPr>
    </w:lvl>
  </w:abstractNum>
  <w:abstractNum w:abstractNumId="47">
    <w:nsid w:val="37851B1B"/>
    <w:multiLevelType w:val="multilevel"/>
    <w:tmpl w:val="04050023"/>
    <w:lvl w:ilvl="0">
      <w:start w:val="1"/>
      <w:numFmt w:val="upperRoman"/>
      <w:lvlText w:val="Článek %1."/>
      <w:lvlJc w:val="left"/>
      <w:pPr>
        <w:ind w:left="0" w:firstLine="0"/>
      </w:pPr>
    </w:lvl>
    <w:lvl w:ilvl="1">
      <w:start w:val="1"/>
      <w:numFmt w:val="decimalZero"/>
      <w:isLgl/>
      <w:lvlText w:val="Oddíl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8">
    <w:nsid w:val="3C316B31"/>
    <w:multiLevelType w:val="multilevel"/>
    <w:tmpl w:val="F5D21850"/>
    <w:lvl w:ilvl="0">
      <w:start w:val="1"/>
      <w:numFmt w:val="bullet"/>
      <w:pStyle w:val="Bullik"/>
      <w:lvlText w:val=""/>
      <w:lvlJc w:val="left"/>
      <w:pPr>
        <w:tabs>
          <w:tab w:val="num" w:pos="1004"/>
        </w:tabs>
        <w:ind w:left="1004" w:hanging="360"/>
      </w:pPr>
      <w:rPr>
        <w:rFonts w:ascii="Symbol" w:hAnsi="Symbol" w:hint="default"/>
      </w:rPr>
    </w:lvl>
    <w:lvl w:ilvl="1" w:tentative="1">
      <w:start w:val="1"/>
      <w:numFmt w:val="lowerLetter"/>
      <w:lvlText w:val="%2."/>
      <w:lvlJc w:val="left"/>
      <w:pPr>
        <w:tabs>
          <w:tab w:val="num" w:pos="1724"/>
        </w:tabs>
        <w:ind w:left="1724" w:hanging="360"/>
      </w:p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49">
    <w:nsid w:val="3C3F76BD"/>
    <w:multiLevelType w:val="multilevel"/>
    <w:tmpl w:val="93AA88F0"/>
    <w:lvl w:ilvl="0">
      <w:start w:val="1"/>
      <w:numFmt w:val="decimal"/>
      <w:pStyle w:val="rove1"/>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rove2"/>
      <w:lvlText w:val="%1.%2."/>
      <w:lvlJc w:val="left"/>
      <w:pPr>
        <w:ind w:left="432" w:hanging="432"/>
      </w:pPr>
      <w:rPr>
        <w:rFonts w:ascii="Segoe UI" w:hAnsi="Segoe UI" w:cs="Segoe UI" w:hint="default"/>
        <w:b/>
        <w:i w:val="0"/>
      </w:rPr>
    </w:lvl>
    <w:lvl w:ilvl="2">
      <w:start w:val="1"/>
      <w:numFmt w:val="decimal"/>
      <w:pStyle w:val="rove3"/>
      <w:lvlText w:val="%1.%2.%3."/>
      <w:lvlJc w:val="left"/>
      <w:pPr>
        <w:ind w:left="121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3C456E0D"/>
    <w:multiLevelType w:val="multilevel"/>
    <w:tmpl w:val="B202A9F4"/>
    <w:lvl w:ilvl="0">
      <w:start w:val="1"/>
      <w:numFmt w:val="decimal"/>
      <w:lvlText w:val="%1."/>
      <w:lvlJc w:val="left"/>
      <w:pPr>
        <w:ind w:left="720" w:firstLine="2520"/>
      </w:pPr>
    </w:lvl>
    <w:lvl w:ilvl="1">
      <w:start w:val="1"/>
      <w:numFmt w:val="lowerLetter"/>
      <w:lvlText w:val="%2."/>
      <w:lvlJc w:val="left"/>
      <w:pPr>
        <w:ind w:left="1440" w:firstLine="5400"/>
      </w:pPr>
    </w:lvl>
    <w:lvl w:ilvl="2">
      <w:start w:val="1"/>
      <w:numFmt w:val="lowerRoman"/>
      <w:lvlText w:val="%3."/>
      <w:lvlJc w:val="right"/>
      <w:pPr>
        <w:ind w:left="2160" w:firstLine="8460"/>
      </w:pPr>
    </w:lvl>
    <w:lvl w:ilvl="3">
      <w:start w:val="1"/>
      <w:numFmt w:val="decimal"/>
      <w:lvlText w:val="%4."/>
      <w:lvlJc w:val="left"/>
      <w:pPr>
        <w:ind w:left="2880" w:firstLine="11160"/>
      </w:pPr>
    </w:lvl>
    <w:lvl w:ilvl="4">
      <w:start w:val="1"/>
      <w:numFmt w:val="lowerLetter"/>
      <w:lvlText w:val="%5."/>
      <w:lvlJc w:val="left"/>
      <w:pPr>
        <w:ind w:left="3600" w:firstLine="14040"/>
      </w:pPr>
    </w:lvl>
    <w:lvl w:ilvl="5">
      <w:start w:val="1"/>
      <w:numFmt w:val="lowerRoman"/>
      <w:lvlText w:val="%6."/>
      <w:lvlJc w:val="right"/>
      <w:pPr>
        <w:ind w:left="4320" w:firstLine="17100"/>
      </w:pPr>
    </w:lvl>
    <w:lvl w:ilvl="6">
      <w:start w:val="1"/>
      <w:numFmt w:val="decimal"/>
      <w:lvlText w:val="%7."/>
      <w:lvlJc w:val="left"/>
      <w:pPr>
        <w:ind w:left="5040" w:firstLine="19800"/>
      </w:pPr>
    </w:lvl>
    <w:lvl w:ilvl="7">
      <w:start w:val="1"/>
      <w:numFmt w:val="lowerLetter"/>
      <w:lvlText w:val="%8."/>
      <w:lvlJc w:val="left"/>
      <w:pPr>
        <w:ind w:left="5760" w:firstLine="22680"/>
      </w:pPr>
    </w:lvl>
    <w:lvl w:ilvl="8">
      <w:start w:val="1"/>
      <w:numFmt w:val="lowerRoman"/>
      <w:lvlText w:val="%9."/>
      <w:lvlJc w:val="right"/>
      <w:pPr>
        <w:ind w:left="6480" w:firstLine="25740"/>
      </w:pPr>
    </w:lvl>
  </w:abstractNum>
  <w:abstractNum w:abstractNumId="51">
    <w:nsid w:val="3CFF33AA"/>
    <w:multiLevelType w:val="hybridMultilevel"/>
    <w:tmpl w:val="5DAE3D0A"/>
    <w:lvl w:ilvl="0" w:tplc="B2A61AFE">
      <w:start w:val="1"/>
      <w:numFmt w:val="lowerLetter"/>
      <w:lvlText w:val="%1)"/>
      <w:lvlJc w:val="left"/>
      <w:pPr>
        <w:tabs>
          <w:tab w:val="num" w:pos="742"/>
        </w:tabs>
        <w:ind w:left="742" w:hanging="360"/>
      </w:pPr>
      <w:rPr>
        <w:b w:val="0"/>
        <w:i w:val="0"/>
        <w:sz w:val="20"/>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52">
    <w:nsid w:val="3E3820AC"/>
    <w:multiLevelType w:val="hybridMultilevel"/>
    <w:tmpl w:val="A45AAB6C"/>
    <w:lvl w:ilvl="0" w:tplc="BDB66888">
      <w:start w:val="1"/>
      <w:numFmt w:val="lowerLetter"/>
      <w:lvlText w:val="(%1)"/>
      <w:lvlJc w:val="left"/>
      <w:pPr>
        <w:tabs>
          <w:tab w:val="num" w:pos="1353"/>
        </w:tabs>
        <w:ind w:left="1353"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2073"/>
        </w:tabs>
        <w:ind w:left="2073" w:hanging="360"/>
      </w:pPr>
    </w:lvl>
    <w:lvl w:ilvl="2" w:tplc="0405001B" w:tentative="1">
      <w:start w:val="1"/>
      <w:numFmt w:val="lowerRoman"/>
      <w:lvlText w:val="%3."/>
      <w:lvlJc w:val="right"/>
      <w:pPr>
        <w:tabs>
          <w:tab w:val="num" w:pos="2793"/>
        </w:tabs>
        <w:ind w:left="2793" w:hanging="180"/>
      </w:pPr>
    </w:lvl>
    <w:lvl w:ilvl="3" w:tplc="0405000F" w:tentative="1">
      <w:start w:val="1"/>
      <w:numFmt w:val="decimal"/>
      <w:lvlText w:val="%4."/>
      <w:lvlJc w:val="left"/>
      <w:pPr>
        <w:tabs>
          <w:tab w:val="num" w:pos="3513"/>
        </w:tabs>
        <w:ind w:left="3513" w:hanging="360"/>
      </w:pPr>
    </w:lvl>
    <w:lvl w:ilvl="4" w:tplc="04050019" w:tentative="1">
      <w:start w:val="1"/>
      <w:numFmt w:val="lowerLetter"/>
      <w:lvlText w:val="%5."/>
      <w:lvlJc w:val="left"/>
      <w:pPr>
        <w:tabs>
          <w:tab w:val="num" w:pos="4233"/>
        </w:tabs>
        <w:ind w:left="4233" w:hanging="360"/>
      </w:pPr>
    </w:lvl>
    <w:lvl w:ilvl="5" w:tplc="0405001B" w:tentative="1">
      <w:start w:val="1"/>
      <w:numFmt w:val="lowerRoman"/>
      <w:lvlText w:val="%6."/>
      <w:lvlJc w:val="right"/>
      <w:pPr>
        <w:tabs>
          <w:tab w:val="num" w:pos="4953"/>
        </w:tabs>
        <w:ind w:left="4953" w:hanging="180"/>
      </w:pPr>
    </w:lvl>
    <w:lvl w:ilvl="6" w:tplc="0405000F" w:tentative="1">
      <w:start w:val="1"/>
      <w:numFmt w:val="decimal"/>
      <w:lvlText w:val="%7."/>
      <w:lvlJc w:val="left"/>
      <w:pPr>
        <w:tabs>
          <w:tab w:val="num" w:pos="5673"/>
        </w:tabs>
        <w:ind w:left="5673" w:hanging="360"/>
      </w:pPr>
    </w:lvl>
    <w:lvl w:ilvl="7" w:tplc="04050019" w:tentative="1">
      <w:start w:val="1"/>
      <w:numFmt w:val="lowerLetter"/>
      <w:lvlText w:val="%8."/>
      <w:lvlJc w:val="left"/>
      <w:pPr>
        <w:tabs>
          <w:tab w:val="num" w:pos="6393"/>
        </w:tabs>
        <w:ind w:left="6393" w:hanging="360"/>
      </w:pPr>
    </w:lvl>
    <w:lvl w:ilvl="8" w:tplc="0405001B" w:tentative="1">
      <w:start w:val="1"/>
      <w:numFmt w:val="lowerRoman"/>
      <w:lvlText w:val="%9."/>
      <w:lvlJc w:val="right"/>
      <w:pPr>
        <w:tabs>
          <w:tab w:val="num" w:pos="7113"/>
        </w:tabs>
        <w:ind w:left="7113" w:hanging="180"/>
      </w:pPr>
    </w:lvl>
  </w:abstractNum>
  <w:abstractNum w:abstractNumId="53">
    <w:nsid w:val="4085636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42271DAC"/>
    <w:multiLevelType w:val="multilevel"/>
    <w:tmpl w:val="B202A9F4"/>
    <w:lvl w:ilvl="0">
      <w:start w:val="1"/>
      <w:numFmt w:val="decimal"/>
      <w:lvlText w:val="%1."/>
      <w:lvlJc w:val="left"/>
      <w:pPr>
        <w:ind w:left="720" w:firstLine="2520"/>
      </w:pPr>
    </w:lvl>
    <w:lvl w:ilvl="1">
      <w:start w:val="1"/>
      <w:numFmt w:val="lowerLetter"/>
      <w:lvlText w:val="%2."/>
      <w:lvlJc w:val="left"/>
      <w:pPr>
        <w:ind w:left="1440" w:firstLine="5400"/>
      </w:pPr>
    </w:lvl>
    <w:lvl w:ilvl="2">
      <w:start w:val="1"/>
      <w:numFmt w:val="lowerRoman"/>
      <w:lvlText w:val="%3."/>
      <w:lvlJc w:val="right"/>
      <w:pPr>
        <w:ind w:left="2160" w:firstLine="8460"/>
      </w:pPr>
    </w:lvl>
    <w:lvl w:ilvl="3">
      <w:start w:val="1"/>
      <w:numFmt w:val="decimal"/>
      <w:lvlText w:val="%4."/>
      <w:lvlJc w:val="left"/>
      <w:pPr>
        <w:ind w:left="2880" w:firstLine="11160"/>
      </w:pPr>
    </w:lvl>
    <w:lvl w:ilvl="4">
      <w:start w:val="1"/>
      <w:numFmt w:val="lowerLetter"/>
      <w:lvlText w:val="%5."/>
      <w:lvlJc w:val="left"/>
      <w:pPr>
        <w:ind w:left="3600" w:firstLine="14040"/>
      </w:pPr>
    </w:lvl>
    <w:lvl w:ilvl="5">
      <w:start w:val="1"/>
      <w:numFmt w:val="lowerRoman"/>
      <w:lvlText w:val="%6."/>
      <w:lvlJc w:val="right"/>
      <w:pPr>
        <w:ind w:left="4320" w:firstLine="17100"/>
      </w:pPr>
    </w:lvl>
    <w:lvl w:ilvl="6">
      <w:start w:val="1"/>
      <w:numFmt w:val="decimal"/>
      <w:lvlText w:val="%7."/>
      <w:lvlJc w:val="left"/>
      <w:pPr>
        <w:ind w:left="5040" w:firstLine="19800"/>
      </w:pPr>
    </w:lvl>
    <w:lvl w:ilvl="7">
      <w:start w:val="1"/>
      <w:numFmt w:val="lowerLetter"/>
      <w:lvlText w:val="%8."/>
      <w:lvlJc w:val="left"/>
      <w:pPr>
        <w:ind w:left="5760" w:firstLine="22680"/>
      </w:pPr>
    </w:lvl>
    <w:lvl w:ilvl="8">
      <w:start w:val="1"/>
      <w:numFmt w:val="lowerRoman"/>
      <w:lvlText w:val="%9."/>
      <w:lvlJc w:val="right"/>
      <w:pPr>
        <w:ind w:left="6480" w:firstLine="25740"/>
      </w:pPr>
    </w:lvl>
  </w:abstractNum>
  <w:abstractNum w:abstractNumId="55">
    <w:nsid w:val="423115DF"/>
    <w:multiLevelType w:val="hybridMultilevel"/>
    <w:tmpl w:val="A45AAB6C"/>
    <w:lvl w:ilvl="0" w:tplc="BDB66888">
      <w:start w:val="1"/>
      <w:numFmt w:val="lowerLetter"/>
      <w:lvlText w:val="(%1)"/>
      <w:lvlJc w:val="left"/>
      <w:pPr>
        <w:tabs>
          <w:tab w:val="num" w:pos="742"/>
        </w:tabs>
        <w:ind w:left="742"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56">
    <w:nsid w:val="43444E89"/>
    <w:multiLevelType w:val="multilevel"/>
    <w:tmpl w:val="23FCD8E8"/>
    <w:lvl w:ilvl="0">
      <w:start w:val="1"/>
      <w:numFmt w:val="lowerLetter"/>
      <w:lvlText w:val="%1."/>
      <w:lvlJc w:val="left"/>
      <w:pPr>
        <w:ind w:left="1440" w:firstLine="6840"/>
      </w:pPr>
    </w:lvl>
    <w:lvl w:ilvl="1">
      <w:start w:val="1"/>
      <w:numFmt w:val="lowerLetter"/>
      <w:lvlText w:val="%2."/>
      <w:lvlJc w:val="left"/>
      <w:pPr>
        <w:ind w:left="2160" w:firstLine="10440"/>
      </w:pPr>
    </w:lvl>
    <w:lvl w:ilvl="2">
      <w:start w:val="1"/>
      <w:numFmt w:val="lowerRoman"/>
      <w:lvlText w:val="%3."/>
      <w:lvlJc w:val="right"/>
      <w:pPr>
        <w:ind w:left="2880" w:firstLine="14220"/>
      </w:pPr>
    </w:lvl>
    <w:lvl w:ilvl="3">
      <w:start w:val="1"/>
      <w:numFmt w:val="decimal"/>
      <w:lvlText w:val="%4."/>
      <w:lvlJc w:val="left"/>
      <w:pPr>
        <w:ind w:left="3600" w:firstLine="17640"/>
      </w:pPr>
    </w:lvl>
    <w:lvl w:ilvl="4">
      <w:start w:val="1"/>
      <w:numFmt w:val="lowerLetter"/>
      <w:lvlText w:val="%5."/>
      <w:lvlJc w:val="left"/>
      <w:pPr>
        <w:ind w:left="4320" w:firstLine="21240"/>
      </w:pPr>
    </w:lvl>
    <w:lvl w:ilvl="5">
      <w:start w:val="1"/>
      <w:numFmt w:val="lowerRoman"/>
      <w:lvlText w:val="%6."/>
      <w:lvlJc w:val="right"/>
      <w:pPr>
        <w:ind w:left="5040" w:firstLine="25020"/>
      </w:pPr>
    </w:lvl>
    <w:lvl w:ilvl="6">
      <w:start w:val="1"/>
      <w:numFmt w:val="decimal"/>
      <w:lvlText w:val="%7."/>
      <w:lvlJc w:val="left"/>
      <w:pPr>
        <w:ind w:left="5760" w:firstLine="28440"/>
      </w:pPr>
    </w:lvl>
    <w:lvl w:ilvl="7">
      <w:start w:val="1"/>
      <w:numFmt w:val="lowerLetter"/>
      <w:lvlText w:val="%8."/>
      <w:lvlJc w:val="left"/>
      <w:pPr>
        <w:ind w:left="6480" w:firstLine="32040"/>
      </w:pPr>
    </w:lvl>
    <w:lvl w:ilvl="8">
      <w:start w:val="1"/>
      <w:numFmt w:val="lowerRoman"/>
      <w:lvlText w:val="%9."/>
      <w:lvlJc w:val="right"/>
      <w:pPr>
        <w:ind w:left="7200" w:hanging="29716"/>
      </w:pPr>
    </w:lvl>
  </w:abstractNum>
  <w:abstractNum w:abstractNumId="57">
    <w:nsid w:val="43C822B8"/>
    <w:multiLevelType w:val="multilevel"/>
    <w:tmpl w:val="6B64728A"/>
    <w:lvl w:ilvl="0">
      <w:start w:val="1"/>
      <w:numFmt w:val="lowerLetter"/>
      <w:lvlText w:val="(%1)"/>
      <w:lvlJc w:val="left"/>
      <w:pPr>
        <w:ind w:left="742" w:firstLine="2608"/>
      </w:pPr>
      <w:rPr>
        <w:rFonts w:ascii="Arial" w:eastAsia="Arial Narrow" w:hAnsi="Arial" w:cs="Arial" w:hint="default"/>
        <w:sz w:val="22"/>
      </w:rPr>
    </w:lvl>
    <w:lvl w:ilvl="1">
      <w:start w:val="1"/>
      <w:numFmt w:val="lowerLetter"/>
      <w:lvlText w:val="%2."/>
      <w:lvlJc w:val="left"/>
      <w:pPr>
        <w:ind w:left="1462" w:firstLine="5488"/>
      </w:pPr>
    </w:lvl>
    <w:lvl w:ilvl="2">
      <w:start w:val="1"/>
      <w:numFmt w:val="lowerRoman"/>
      <w:lvlText w:val="%3."/>
      <w:lvlJc w:val="right"/>
      <w:pPr>
        <w:ind w:left="2182" w:firstLine="8548"/>
      </w:pPr>
    </w:lvl>
    <w:lvl w:ilvl="3">
      <w:start w:val="1"/>
      <w:numFmt w:val="decimal"/>
      <w:lvlText w:val="%4."/>
      <w:lvlJc w:val="left"/>
      <w:pPr>
        <w:ind w:left="2902" w:firstLine="11248"/>
      </w:pPr>
    </w:lvl>
    <w:lvl w:ilvl="4">
      <w:start w:val="1"/>
      <w:numFmt w:val="lowerLetter"/>
      <w:lvlText w:val="%5."/>
      <w:lvlJc w:val="left"/>
      <w:pPr>
        <w:ind w:left="3622" w:firstLine="14128"/>
      </w:pPr>
    </w:lvl>
    <w:lvl w:ilvl="5">
      <w:start w:val="1"/>
      <w:numFmt w:val="lowerRoman"/>
      <w:lvlText w:val="%6."/>
      <w:lvlJc w:val="right"/>
      <w:pPr>
        <w:ind w:left="4342" w:firstLine="17188"/>
      </w:pPr>
    </w:lvl>
    <w:lvl w:ilvl="6">
      <w:start w:val="1"/>
      <w:numFmt w:val="decimal"/>
      <w:lvlText w:val="%7."/>
      <w:lvlJc w:val="left"/>
      <w:pPr>
        <w:ind w:left="5062" w:firstLine="19888"/>
      </w:pPr>
    </w:lvl>
    <w:lvl w:ilvl="7">
      <w:start w:val="1"/>
      <w:numFmt w:val="lowerLetter"/>
      <w:lvlText w:val="%8."/>
      <w:lvlJc w:val="left"/>
      <w:pPr>
        <w:ind w:left="5782" w:firstLine="22768"/>
      </w:pPr>
    </w:lvl>
    <w:lvl w:ilvl="8">
      <w:start w:val="1"/>
      <w:numFmt w:val="lowerRoman"/>
      <w:lvlText w:val="%9."/>
      <w:lvlJc w:val="right"/>
      <w:pPr>
        <w:ind w:left="6502" w:firstLine="25828"/>
      </w:pPr>
    </w:lvl>
  </w:abstractNum>
  <w:abstractNum w:abstractNumId="58">
    <w:nsid w:val="44687E0F"/>
    <w:multiLevelType w:val="multilevel"/>
    <w:tmpl w:val="EC40106E"/>
    <w:lvl w:ilvl="0">
      <w:start w:val="1"/>
      <w:numFmt w:val="decimal"/>
      <w:pStyle w:val="Number1"/>
      <w:lvlText w:val="%1."/>
      <w:lvlJc w:val="left"/>
      <w:pPr>
        <w:tabs>
          <w:tab w:val="num" w:pos="360"/>
        </w:tabs>
        <w:ind w:left="0" w:firstLine="0"/>
      </w:pPr>
      <w:rPr>
        <w:rFonts w:ascii="Times New Roman" w:hAnsi="Times New Roman" w:hint="default"/>
        <w:b/>
        <w:i w:val="0"/>
        <w:caps w:val="0"/>
        <w:strike w:val="0"/>
        <w:dstrike w:val="0"/>
        <w:vanish w:val="0"/>
        <w:sz w:val="18"/>
        <w:vertAlign w:val="baseline"/>
      </w:rPr>
    </w:lvl>
    <w:lvl w:ilvl="1">
      <w:start w:val="1"/>
      <w:numFmt w:val="decimal"/>
      <w:pStyle w:val="Number1"/>
      <w:lvlText w:val="%1.%2"/>
      <w:lvlJc w:val="left"/>
      <w:pPr>
        <w:tabs>
          <w:tab w:val="num" w:pos="360"/>
        </w:tabs>
        <w:ind w:left="0" w:firstLine="0"/>
      </w:pPr>
      <w:rPr>
        <w:rFonts w:ascii="Times New Roman" w:hAnsi="Times New Roman" w:hint="default"/>
        <w:b w:val="0"/>
        <w:i w:val="0"/>
        <w:caps w:val="0"/>
        <w:strike w:val="0"/>
        <w:dstrike w:val="0"/>
        <w:vanish w:val="0"/>
        <w:sz w:val="18"/>
        <w:vertAlign w:val="baseli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nsid w:val="457D148F"/>
    <w:multiLevelType w:val="multilevel"/>
    <w:tmpl w:val="B202A9F4"/>
    <w:lvl w:ilvl="0">
      <w:start w:val="1"/>
      <w:numFmt w:val="decimal"/>
      <w:lvlText w:val="%1."/>
      <w:lvlJc w:val="left"/>
      <w:pPr>
        <w:ind w:left="720" w:firstLine="2520"/>
      </w:pPr>
    </w:lvl>
    <w:lvl w:ilvl="1">
      <w:start w:val="1"/>
      <w:numFmt w:val="lowerLetter"/>
      <w:lvlText w:val="%2."/>
      <w:lvlJc w:val="left"/>
      <w:pPr>
        <w:ind w:left="1440" w:firstLine="5400"/>
      </w:pPr>
    </w:lvl>
    <w:lvl w:ilvl="2">
      <w:start w:val="1"/>
      <w:numFmt w:val="lowerRoman"/>
      <w:lvlText w:val="%3."/>
      <w:lvlJc w:val="right"/>
      <w:pPr>
        <w:ind w:left="1463" w:firstLine="8460"/>
      </w:pPr>
    </w:lvl>
    <w:lvl w:ilvl="3">
      <w:start w:val="1"/>
      <w:numFmt w:val="decimal"/>
      <w:lvlText w:val="%4."/>
      <w:lvlJc w:val="left"/>
      <w:pPr>
        <w:ind w:left="2880" w:firstLine="11160"/>
      </w:pPr>
    </w:lvl>
    <w:lvl w:ilvl="4">
      <w:start w:val="1"/>
      <w:numFmt w:val="lowerLetter"/>
      <w:lvlText w:val="%5."/>
      <w:lvlJc w:val="left"/>
      <w:pPr>
        <w:ind w:left="3600" w:firstLine="14040"/>
      </w:pPr>
    </w:lvl>
    <w:lvl w:ilvl="5">
      <w:start w:val="1"/>
      <w:numFmt w:val="lowerRoman"/>
      <w:lvlText w:val="%6."/>
      <w:lvlJc w:val="right"/>
      <w:pPr>
        <w:ind w:left="4320" w:firstLine="17100"/>
      </w:pPr>
    </w:lvl>
    <w:lvl w:ilvl="6">
      <w:start w:val="1"/>
      <w:numFmt w:val="decimal"/>
      <w:lvlText w:val="%7."/>
      <w:lvlJc w:val="left"/>
      <w:pPr>
        <w:ind w:left="5040" w:firstLine="19800"/>
      </w:pPr>
    </w:lvl>
    <w:lvl w:ilvl="7">
      <w:start w:val="1"/>
      <w:numFmt w:val="lowerLetter"/>
      <w:lvlText w:val="%8."/>
      <w:lvlJc w:val="left"/>
      <w:pPr>
        <w:ind w:left="5760" w:firstLine="22680"/>
      </w:pPr>
    </w:lvl>
    <w:lvl w:ilvl="8">
      <w:start w:val="1"/>
      <w:numFmt w:val="lowerRoman"/>
      <w:lvlText w:val="%9."/>
      <w:lvlJc w:val="right"/>
      <w:pPr>
        <w:ind w:left="6480" w:firstLine="25740"/>
      </w:pPr>
    </w:lvl>
  </w:abstractNum>
  <w:abstractNum w:abstractNumId="60">
    <w:nsid w:val="477A5CBA"/>
    <w:multiLevelType w:val="multilevel"/>
    <w:tmpl w:val="0405001F"/>
    <w:lvl w:ilvl="0">
      <w:start w:val="1"/>
      <w:numFmt w:val="decimal"/>
      <w:lvlText w:val="%1."/>
      <w:lvlJc w:val="left"/>
      <w:pPr>
        <w:ind w:left="294" w:hanging="360"/>
      </w:pPr>
    </w:lvl>
    <w:lvl w:ilvl="1">
      <w:start w:val="1"/>
      <w:numFmt w:val="decimal"/>
      <w:lvlText w:val="%1.%2."/>
      <w:lvlJc w:val="left"/>
      <w:pPr>
        <w:ind w:left="726" w:hanging="432"/>
      </w:pPr>
    </w:lvl>
    <w:lvl w:ilvl="2">
      <w:start w:val="1"/>
      <w:numFmt w:val="decimal"/>
      <w:lvlText w:val="%1.%2.%3."/>
      <w:lvlJc w:val="left"/>
      <w:pPr>
        <w:ind w:left="3906" w:hanging="504"/>
      </w:pPr>
    </w:lvl>
    <w:lvl w:ilvl="3">
      <w:start w:val="1"/>
      <w:numFmt w:val="decimal"/>
      <w:lvlText w:val="%1.%2.%3.%4."/>
      <w:lvlJc w:val="left"/>
      <w:pPr>
        <w:ind w:left="1662" w:hanging="648"/>
      </w:pPr>
    </w:lvl>
    <w:lvl w:ilvl="4">
      <w:start w:val="1"/>
      <w:numFmt w:val="decimal"/>
      <w:lvlText w:val="%1.%2.%3.%4.%5."/>
      <w:lvlJc w:val="left"/>
      <w:pPr>
        <w:ind w:left="2166" w:hanging="792"/>
      </w:pPr>
    </w:lvl>
    <w:lvl w:ilvl="5">
      <w:start w:val="1"/>
      <w:numFmt w:val="decimal"/>
      <w:lvlText w:val="%1.%2.%3.%4.%5.%6."/>
      <w:lvlJc w:val="left"/>
      <w:pPr>
        <w:ind w:left="2670" w:hanging="936"/>
      </w:pPr>
    </w:lvl>
    <w:lvl w:ilvl="6">
      <w:start w:val="1"/>
      <w:numFmt w:val="decimal"/>
      <w:lvlText w:val="%1.%2.%3.%4.%5.%6.%7."/>
      <w:lvlJc w:val="left"/>
      <w:pPr>
        <w:ind w:left="3174" w:hanging="1080"/>
      </w:pPr>
    </w:lvl>
    <w:lvl w:ilvl="7">
      <w:start w:val="1"/>
      <w:numFmt w:val="decimal"/>
      <w:lvlText w:val="%1.%2.%3.%4.%5.%6.%7.%8."/>
      <w:lvlJc w:val="left"/>
      <w:pPr>
        <w:ind w:left="3678" w:hanging="1224"/>
      </w:pPr>
    </w:lvl>
    <w:lvl w:ilvl="8">
      <w:start w:val="1"/>
      <w:numFmt w:val="decimal"/>
      <w:lvlText w:val="%1.%2.%3.%4.%5.%6.%7.%8.%9."/>
      <w:lvlJc w:val="left"/>
      <w:pPr>
        <w:ind w:left="4254" w:hanging="1440"/>
      </w:pPr>
    </w:lvl>
  </w:abstractNum>
  <w:abstractNum w:abstractNumId="61">
    <w:nsid w:val="48291716"/>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nsid w:val="482A401F"/>
    <w:multiLevelType w:val="hybridMultilevel"/>
    <w:tmpl w:val="EAF67036"/>
    <w:lvl w:ilvl="0" w:tplc="2FB8FCBC">
      <w:start w:val="1"/>
      <w:numFmt w:val="lowerLetter"/>
      <w:lvlText w:val="(%1)"/>
      <w:lvlJc w:val="left"/>
      <w:pPr>
        <w:tabs>
          <w:tab w:val="num" w:pos="1068"/>
        </w:tabs>
        <w:ind w:left="1068" w:hanging="360"/>
      </w:pPr>
      <w:rPr>
        <w:rFonts w:ascii="Arial Narrow" w:eastAsia="Times New Roman" w:hAnsi="Arial Narrow" w:cs="Times New Roman"/>
        <w:sz w:val="24"/>
        <w:szCs w:val="24"/>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3">
    <w:nsid w:val="499A6EBB"/>
    <w:multiLevelType w:val="hybridMultilevel"/>
    <w:tmpl w:val="71486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nsid w:val="4AB13E66"/>
    <w:multiLevelType w:val="hybridMultilevel"/>
    <w:tmpl w:val="F7424E20"/>
    <w:lvl w:ilvl="0" w:tplc="948E7556">
      <w:start w:val="1"/>
      <w:numFmt w:val="lowerLetter"/>
      <w:lvlText w:val="%1)"/>
      <w:lvlJc w:val="left"/>
      <w:pPr>
        <w:tabs>
          <w:tab w:val="num" w:pos="742"/>
        </w:tabs>
        <w:ind w:left="742" w:hanging="360"/>
      </w:pPr>
      <w:rPr>
        <w:b w:val="0"/>
        <w:i w:val="0"/>
        <w:sz w:val="20"/>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65">
    <w:nsid w:val="4B7D41F3"/>
    <w:multiLevelType w:val="hybridMultilevel"/>
    <w:tmpl w:val="A45AAB6C"/>
    <w:lvl w:ilvl="0" w:tplc="BDB66888">
      <w:start w:val="1"/>
      <w:numFmt w:val="lowerLetter"/>
      <w:lvlText w:val="(%1)"/>
      <w:lvlJc w:val="left"/>
      <w:pPr>
        <w:tabs>
          <w:tab w:val="num" w:pos="742"/>
        </w:tabs>
        <w:ind w:left="742"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66">
    <w:nsid w:val="4C227A98"/>
    <w:multiLevelType w:val="multilevel"/>
    <w:tmpl w:val="EBBC3A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nsid w:val="4D38209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4EBD6011"/>
    <w:multiLevelType w:val="hybridMultilevel"/>
    <w:tmpl w:val="3C4A5F80"/>
    <w:lvl w:ilvl="0" w:tplc="04050017">
      <w:start w:val="1"/>
      <w:numFmt w:val="lowerLetter"/>
      <w:lvlText w:val="%1)"/>
      <w:lvlJc w:val="left"/>
      <w:pPr>
        <w:tabs>
          <w:tab w:val="num" w:pos="742"/>
        </w:tabs>
        <w:ind w:left="742" w:hanging="360"/>
      </w:pPr>
      <w:rPr>
        <w:b w:val="0"/>
        <w:i w:val="0"/>
        <w:sz w:val="24"/>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69">
    <w:nsid w:val="4ED0446C"/>
    <w:multiLevelType w:val="hybridMultilevel"/>
    <w:tmpl w:val="A45AAB6C"/>
    <w:lvl w:ilvl="0" w:tplc="BDB66888">
      <w:start w:val="1"/>
      <w:numFmt w:val="lowerLetter"/>
      <w:lvlText w:val="(%1)"/>
      <w:lvlJc w:val="left"/>
      <w:pPr>
        <w:tabs>
          <w:tab w:val="num" w:pos="742"/>
        </w:tabs>
        <w:ind w:left="742"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70">
    <w:nsid w:val="502E4DBB"/>
    <w:multiLevelType w:val="hybridMultilevel"/>
    <w:tmpl w:val="77BCC592"/>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1">
    <w:nsid w:val="51277AE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2">
    <w:nsid w:val="517651D0"/>
    <w:multiLevelType w:val="multilevel"/>
    <w:tmpl w:val="B202A9F4"/>
    <w:lvl w:ilvl="0">
      <w:start w:val="1"/>
      <w:numFmt w:val="decimal"/>
      <w:lvlText w:val="%1."/>
      <w:lvlJc w:val="left"/>
      <w:pPr>
        <w:ind w:left="720" w:firstLine="2520"/>
      </w:pPr>
    </w:lvl>
    <w:lvl w:ilvl="1">
      <w:start w:val="1"/>
      <w:numFmt w:val="lowerLetter"/>
      <w:lvlText w:val="%2."/>
      <w:lvlJc w:val="left"/>
      <w:pPr>
        <w:ind w:left="1440" w:firstLine="5400"/>
      </w:pPr>
    </w:lvl>
    <w:lvl w:ilvl="2">
      <w:start w:val="1"/>
      <w:numFmt w:val="lowerRoman"/>
      <w:lvlText w:val="%3."/>
      <w:lvlJc w:val="right"/>
      <w:pPr>
        <w:ind w:left="2160" w:firstLine="8460"/>
      </w:pPr>
    </w:lvl>
    <w:lvl w:ilvl="3">
      <w:start w:val="1"/>
      <w:numFmt w:val="decimal"/>
      <w:lvlText w:val="%4."/>
      <w:lvlJc w:val="left"/>
      <w:pPr>
        <w:ind w:left="2880" w:firstLine="11160"/>
      </w:pPr>
    </w:lvl>
    <w:lvl w:ilvl="4">
      <w:start w:val="1"/>
      <w:numFmt w:val="lowerLetter"/>
      <w:lvlText w:val="%5."/>
      <w:lvlJc w:val="left"/>
      <w:pPr>
        <w:ind w:left="3600" w:firstLine="14040"/>
      </w:pPr>
    </w:lvl>
    <w:lvl w:ilvl="5">
      <w:start w:val="1"/>
      <w:numFmt w:val="lowerRoman"/>
      <w:lvlText w:val="%6."/>
      <w:lvlJc w:val="right"/>
      <w:pPr>
        <w:ind w:left="4320" w:firstLine="17100"/>
      </w:pPr>
    </w:lvl>
    <w:lvl w:ilvl="6">
      <w:start w:val="1"/>
      <w:numFmt w:val="decimal"/>
      <w:lvlText w:val="%7."/>
      <w:lvlJc w:val="left"/>
      <w:pPr>
        <w:ind w:left="5040" w:firstLine="19800"/>
      </w:pPr>
    </w:lvl>
    <w:lvl w:ilvl="7">
      <w:start w:val="1"/>
      <w:numFmt w:val="lowerLetter"/>
      <w:lvlText w:val="%8."/>
      <w:lvlJc w:val="left"/>
      <w:pPr>
        <w:ind w:left="5760" w:firstLine="22680"/>
      </w:pPr>
    </w:lvl>
    <w:lvl w:ilvl="8">
      <w:start w:val="1"/>
      <w:numFmt w:val="lowerRoman"/>
      <w:lvlText w:val="%9."/>
      <w:lvlJc w:val="right"/>
      <w:pPr>
        <w:ind w:left="6480" w:firstLine="25740"/>
      </w:pPr>
    </w:lvl>
  </w:abstractNum>
  <w:abstractNum w:abstractNumId="73">
    <w:nsid w:val="51BE2031"/>
    <w:multiLevelType w:val="multilevel"/>
    <w:tmpl w:val="B202A9F4"/>
    <w:lvl w:ilvl="0">
      <w:start w:val="1"/>
      <w:numFmt w:val="decimal"/>
      <w:lvlText w:val="%1."/>
      <w:lvlJc w:val="left"/>
      <w:pPr>
        <w:ind w:left="720" w:firstLine="2520"/>
      </w:pPr>
    </w:lvl>
    <w:lvl w:ilvl="1">
      <w:start w:val="1"/>
      <w:numFmt w:val="lowerLetter"/>
      <w:lvlText w:val="%2."/>
      <w:lvlJc w:val="left"/>
      <w:pPr>
        <w:ind w:left="1440" w:firstLine="5400"/>
      </w:pPr>
    </w:lvl>
    <w:lvl w:ilvl="2">
      <w:start w:val="1"/>
      <w:numFmt w:val="lowerRoman"/>
      <w:lvlText w:val="%3."/>
      <w:lvlJc w:val="right"/>
      <w:pPr>
        <w:ind w:left="2160" w:firstLine="8460"/>
      </w:pPr>
    </w:lvl>
    <w:lvl w:ilvl="3">
      <w:start w:val="1"/>
      <w:numFmt w:val="decimal"/>
      <w:lvlText w:val="%4."/>
      <w:lvlJc w:val="left"/>
      <w:pPr>
        <w:ind w:left="2880" w:firstLine="11160"/>
      </w:pPr>
    </w:lvl>
    <w:lvl w:ilvl="4">
      <w:start w:val="1"/>
      <w:numFmt w:val="lowerLetter"/>
      <w:lvlText w:val="%5."/>
      <w:lvlJc w:val="left"/>
      <w:pPr>
        <w:ind w:left="3600" w:firstLine="14040"/>
      </w:pPr>
    </w:lvl>
    <w:lvl w:ilvl="5">
      <w:start w:val="1"/>
      <w:numFmt w:val="lowerRoman"/>
      <w:lvlText w:val="%6."/>
      <w:lvlJc w:val="right"/>
      <w:pPr>
        <w:ind w:left="4320" w:firstLine="17100"/>
      </w:pPr>
    </w:lvl>
    <w:lvl w:ilvl="6">
      <w:start w:val="1"/>
      <w:numFmt w:val="decimal"/>
      <w:lvlText w:val="%7."/>
      <w:lvlJc w:val="left"/>
      <w:pPr>
        <w:ind w:left="5040" w:firstLine="19800"/>
      </w:pPr>
    </w:lvl>
    <w:lvl w:ilvl="7">
      <w:start w:val="1"/>
      <w:numFmt w:val="lowerLetter"/>
      <w:lvlText w:val="%8."/>
      <w:lvlJc w:val="left"/>
      <w:pPr>
        <w:ind w:left="5760" w:firstLine="22680"/>
      </w:pPr>
    </w:lvl>
    <w:lvl w:ilvl="8">
      <w:start w:val="1"/>
      <w:numFmt w:val="lowerRoman"/>
      <w:lvlText w:val="%9."/>
      <w:lvlJc w:val="right"/>
      <w:pPr>
        <w:ind w:left="6480" w:firstLine="25740"/>
      </w:pPr>
    </w:lvl>
  </w:abstractNum>
  <w:abstractNum w:abstractNumId="74">
    <w:nsid w:val="53760E8A"/>
    <w:multiLevelType w:val="hybridMultilevel"/>
    <w:tmpl w:val="FF3E74A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75">
    <w:nsid w:val="54614EF2"/>
    <w:multiLevelType w:val="hybridMultilevel"/>
    <w:tmpl w:val="D8E458D0"/>
    <w:lvl w:ilvl="0" w:tplc="04090001">
      <w:start w:val="1"/>
      <w:numFmt w:val="bullet"/>
      <w:pStyle w:val="Odrka1"/>
      <w:lvlText w:val=""/>
      <w:lvlJc w:val="left"/>
      <w:pPr>
        <w:tabs>
          <w:tab w:val="num" w:pos="567"/>
        </w:tabs>
        <w:ind w:left="567" w:hanging="567"/>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54FE4900"/>
    <w:multiLevelType w:val="multilevel"/>
    <w:tmpl w:val="9F8C53BE"/>
    <w:lvl w:ilvl="0">
      <w:start w:val="1"/>
      <w:numFmt w:val="decimal"/>
      <w:lvlText w:val="%1."/>
      <w:lvlJc w:val="left"/>
      <w:pPr>
        <w:ind w:left="360" w:firstLine="1080"/>
      </w:pPr>
    </w:lvl>
    <w:lvl w:ilvl="1">
      <w:start w:val="1"/>
      <w:numFmt w:val="decimal"/>
      <w:lvlText w:val="%1.%2."/>
      <w:lvlJc w:val="left"/>
      <w:pPr>
        <w:ind w:left="792" w:firstLine="2736"/>
      </w:pPr>
    </w:lvl>
    <w:lvl w:ilvl="2">
      <w:start w:val="1"/>
      <w:numFmt w:val="bullet"/>
      <w:lvlText w:val="●"/>
      <w:lvlJc w:val="left"/>
      <w:pPr>
        <w:ind w:left="1224" w:firstLine="4392"/>
      </w:pPr>
      <w:rPr>
        <w:rFonts w:ascii="Arial" w:eastAsia="Arial" w:hAnsi="Arial" w:cs="Arial"/>
      </w:rPr>
    </w:lvl>
    <w:lvl w:ilvl="3">
      <w:start w:val="1"/>
      <w:numFmt w:val="bullet"/>
      <w:lvlText w:val="●"/>
      <w:lvlJc w:val="left"/>
      <w:pPr>
        <w:ind w:left="1728" w:firstLine="6264"/>
      </w:pPr>
      <w:rPr>
        <w:rFonts w:ascii="Arial" w:eastAsia="Arial" w:hAnsi="Arial" w:cs="Arial"/>
      </w:rPr>
    </w:lvl>
    <w:lvl w:ilvl="4">
      <w:start w:val="1"/>
      <w:numFmt w:val="decimal"/>
      <w:lvlText w:val="%1.%2.●.●.%5."/>
      <w:lvlJc w:val="left"/>
      <w:pPr>
        <w:ind w:left="2232" w:firstLine="8135"/>
      </w:pPr>
    </w:lvl>
    <w:lvl w:ilvl="5">
      <w:start w:val="1"/>
      <w:numFmt w:val="decimal"/>
      <w:lvlText w:val="%1.%2.●.●.%5.%6."/>
      <w:lvlJc w:val="left"/>
      <w:pPr>
        <w:ind w:left="2736" w:firstLine="10008"/>
      </w:pPr>
    </w:lvl>
    <w:lvl w:ilvl="6">
      <w:start w:val="1"/>
      <w:numFmt w:val="decimal"/>
      <w:lvlText w:val="%1.%2.●.●.%5.%6.%7."/>
      <w:lvlJc w:val="left"/>
      <w:pPr>
        <w:ind w:left="3240" w:firstLine="11880"/>
      </w:pPr>
    </w:lvl>
    <w:lvl w:ilvl="7">
      <w:start w:val="1"/>
      <w:numFmt w:val="decimal"/>
      <w:lvlText w:val="%1.%2.●.●.%5.%6.%7.%8."/>
      <w:lvlJc w:val="left"/>
      <w:pPr>
        <w:ind w:left="3744" w:firstLine="13751"/>
      </w:pPr>
    </w:lvl>
    <w:lvl w:ilvl="8">
      <w:start w:val="1"/>
      <w:numFmt w:val="decimal"/>
      <w:lvlText w:val="%1.%2.●.●.%5.%6.%7.%8.%9."/>
      <w:lvlJc w:val="left"/>
      <w:pPr>
        <w:ind w:left="4320" w:firstLine="15840"/>
      </w:pPr>
    </w:lvl>
  </w:abstractNum>
  <w:abstractNum w:abstractNumId="77">
    <w:nsid w:val="58AA280A"/>
    <w:multiLevelType w:val="multilevel"/>
    <w:tmpl w:val="7932F5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8">
    <w:nsid w:val="5A1107FA"/>
    <w:multiLevelType w:val="hybridMultilevel"/>
    <w:tmpl w:val="A45AAB6C"/>
    <w:lvl w:ilvl="0" w:tplc="BDB66888">
      <w:start w:val="1"/>
      <w:numFmt w:val="lowerLetter"/>
      <w:lvlText w:val="(%1)"/>
      <w:lvlJc w:val="left"/>
      <w:pPr>
        <w:tabs>
          <w:tab w:val="num" w:pos="2204"/>
        </w:tabs>
        <w:ind w:left="2204"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2924"/>
        </w:tabs>
        <w:ind w:left="2924" w:hanging="360"/>
      </w:pPr>
    </w:lvl>
    <w:lvl w:ilvl="2" w:tplc="0405001B" w:tentative="1">
      <w:start w:val="1"/>
      <w:numFmt w:val="lowerRoman"/>
      <w:lvlText w:val="%3."/>
      <w:lvlJc w:val="right"/>
      <w:pPr>
        <w:tabs>
          <w:tab w:val="num" w:pos="3644"/>
        </w:tabs>
        <w:ind w:left="3644" w:hanging="180"/>
      </w:pPr>
    </w:lvl>
    <w:lvl w:ilvl="3" w:tplc="0405000F" w:tentative="1">
      <w:start w:val="1"/>
      <w:numFmt w:val="decimal"/>
      <w:lvlText w:val="%4."/>
      <w:lvlJc w:val="left"/>
      <w:pPr>
        <w:tabs>
          <w:tab w:val="num" w:pos="4364"/>
        </w:tabs>
        <w:ind w:left="4364" w:hanging="360"/>
      </w:pPr>
    </w:lvl>
    <w:lvl w:ilvl="4" w:tplc="04050019" w:tentative="1">
      <w:start w:val="1"/>
      <w:numFmt w:val="lowerLetter"/>
      <w:lvlText w:val="%5."/>
      <w:lvlJc w:val="left"/>
      <w:pPr>
        <w:tabs>
          <w:tab w:val="num" w:pos="5084"/>
        </w:tabs>
        <w:ind w:left="5084" w:hanging="360"/>
      </w:pPr>
    </w:lvl>
    <w:lvl w:ilvl="5" w:tplc="0405001B" w:tentative="1">
      <w:start w:val="1"/>
      <w:numFmt w:val="lowerRoman"/>
      <w:lvlText w:val="%6."/>
      <w:lvlJc w:val="right"/>
      <w:pPr>
        <w:tabs>
          <w:tab w:val="num" w:pos="5804"/>
        </w:tabs>
        <w:ind w:left="5804" w:hanging="180"/>
      </w:pPr>
    </w:lvl>
    <w:lvl w:ilvl="6" w:tplc="0405000F" w:tentative="1">
      <w:start w:val="1"/>
      <w:numFmt w:val="decimal"/>
      <w:lvlText w:val="%7."/>
      <w:lvlJc w:val="left"/>
      <w:pPr>
        <w:tabs>
          <w:tab w:val="num" w:pos="6524"/>
        </w:tabs>
        <w:ind w:left="6524" w:hanging="360"/>
      </w:pPr>
    </w:lvl>
    <w:lvl w:ilvl="7" w:tplc="04050019" w:tentative="1">
      <w:start w:val="1"/>
      <w:numFmt w:val="lowerLetter"/>
      <w:lvlText w:val="%8."/>
      <w:lvlJc w:val="left"/>
      <w:pPr>
        <w:tabs>
          <w:tab w:val="num" w:pos="7244"/>
        </w:tabs>
        <w:ind w:left="7244" w:hanging="360"/>
      </w:pPr>
    </w:lvl>
    <w:lvl w:ilvl="8" w:tplc="0405001B" w:tentative="1">
      <w:start w:val="1"/>
      <w:numFmt w:val="lowerRoman"/>
      <w:lvlText w:val="%9."/>
      <w:lvlJc w:val="right"/>
      <w:pPr>
        <w:tabs>
          <w:tab w:val="num" w:pos="7964"/>
        </w:tabs>
        <w:ind w:left="7964" w:hanging="180"/>
      </w:pPr>
    </w:lvl>
  </w:abstractNum>
  <w:abstractNum w:abstractNumId="79">
    <w:nsid w:val="5A761FFF"/>
    <w:multiLevelType w:val="multilevel"/>
    <w:tmpl w:val="C458E23A"/>
    <w:lvl w:ilvl="0">
      <w:start w:val="1"/>
      <w:numFmt w:val="bullet"/>
      <w:pStyle w:val="Bullik2"/>
      <w:lvlText w:val="o"/>
      <w:lvlJc w:val="left"/>
      <w:pPr>
        <w:tabs>
          <w:tab w:val="num" w:pos="1004"/>
        </w:tabs>
        <w:ind w:left="1004" w:hanging="360"/>
      </w:pPr>
      <w:rPr>
        <w:rFonts w:ascii="Courier New" w:hAnsi="Courier New" w:hint="default"/>
      </w:rPr>
    </w:lvl>
    <w:lvl w:ilvl="1" w:tentative="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80">
    <w:nsid w:val="5C5A3AD5"/>
    <w:multiLevelType w:val="hybridMultilevel"/>
    <w:tmpl w:val="2EAA9154"/>
    <w:lvl w:ilvl="0" w:tplc="04050015">
      <w:start w:val="1"/>
      <w:numFmt w:val="upperLetter"/>
      <w:lvlText w:val="%1."/>
      <w:lvlJc w:val="left"/>
      <w:pPr>
        <w:ind w:left="1068" w:hanging="360"/>
      </w:pPr>
      <w:rPr>
        <w:sz w:val="24"/>
        <w:szCs w:val="24"/>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1">
    <w:nsid w:val="5CC6564F"/>
    <w:multiLevelType w:val="hybridMultilevel"/>
    <w:tmpl w:val="AE127A3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2">
    <w:nsid w:val="5CD1178D"/>
    <w:multiLevelType w:val="hybridMultilevel"/>
    <w:tmpl w:val="6CDA5F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nsid w:val="5D414274"/>
    <w:multiLevelType w:val="hybridMultilevel"/>
    <w:tmpl w:val="6204AC3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4">
    <w:nsid w:val="5DDB5A4C"/>
    <w:multiLevelType w:val="multilevel"/>
    <w:tmpl w:val="B202A9F4"/>
    <w:lvl w:ilvl="0">
      <w:start w:val="1"/>
      <w:numFmt w:val="decimal"/>
      <w:lvlText w:val="%1."/>
      <w:lvlJc w:val="left"/>
      <w:pPr>
        <w:ind w:left="720" w:firstLine="2520"/>
      </w:pPr>
    </w:lvl>
    <w:lvl w:ilvl="1">
      <w:start w:val="1"/>
      <w:numFmt w:val="lowerLetter"/>
      <w:lvlText w:val="%2."/>
      <w:lvlJc w:val="left"/>
      <w:pPr>
        <w:ind w:left="1440" w:firstLine="5400"/>
      </w:pPr>
    </w:lvl>
    <w:lvl w:ilvl="2">
      <w:start w:val="1"/>
      <w:numFmt w:val="lowerRoman"/>
      <w:lvlText w:val="%3."/>
      <w:lvlJc w:val="right"/>
      <w:pPr>
        <w:ind w:left="1322" w:firstLine="8460"/>
      </w:pPr>
    </w:lvl>
    <w:lvl w:ilvl="3">
      <w:start w:val="1"/>
      <w:numFmt w:val="decimal"/>
      <w:lvlText w:val="%4."/>
      <w:lvlJc w:val="left"/>
      <w:pPr>
        <w:ind w:left="2880" w:firstLine="11160"/>
      </w:pPr>
    </w:lvl>
    <w:lvl w:ilvl="4">
      <w:start w:val="1"/>
      <w:numFmt w:val="lowerLetter"/>
      <w:lvlText w:val="%5."/>
      <w:lvlJc w:val="left"/>
      <w:pPr>
        <w:ind w:left="3600" w:firstLine="14040"/>
      </w:pPr>
    </w:lvl>
    <w:lvl w:ilvl="5">
      <w:start w:val="1"/>
      <w:numFmt w:val="lowerRoman"/>
      <w:lvlText w:val="%6."/>
      <w:lvlJc w:val="right"/>
      <w:pPr>
        <w:ind w:left="4320" w:firstLine="17100"/>
      </w:pPr>
    </w:lvl>
    <w:lvl w:ilvl="6">
      <w:start w:val="1"/>
      <w:numFmt w:val="decimal"/>
      <w:lvlText w:val="%7."/>
      <w:lvlJc w:val="left"/>
      <w:pPr>
        <w:ind w:left="5040" w:firstLine="19800"/>
      </w:pPr>
    </w:lvl>
    <w:lvl w:ilvl="7">
      <w:start w:val="1"/>
      <w:numFmt w:val="lowerLetter"/>
      <w:lvlText w:val="%8."/>
      <w:lvlJc w:val="left"/>
      <w:pPr>
        <w:ind w:left="5760" w:firstLine="22680"/>
      </w:pPr>
    </w:lvl>
    <w:lvl w:ilvl="8">
      <w:start w:val="1"/>
      <w:numFmt w:val="lowerRoman"/>
      <w:lvlText w:val="%9."/>
      <w:lvlJc w:val="right"/>
      <w:pPr>
        <w:ind w:left="6480" w:firstLine="25740"/>
      </w:pPr>
    </w:lvl>
  </w:abstractNum>
  <w:abstractNum w:abstractNumId="85">
    <w:nsid w:val="62384F8D"/>
    <w:multiLevelType w:val="hybridMultilevel"/>
    <w:tmpl w:val="EAF67036"/>
    <w:lvl w:ilvl="0" w:tplc="2FB8FCBC">
      <w:start w:val="1"/>
      <w:numFmt w:val="lowerLetter"/>
      <w:lvlText w:val="(%1)"/>
      <w:lvlJc w:val="left"/>
      <w:pPr>
        <w:tabs>
          <w:tab w:val="num" w:pos="1068"/>
        </w:tabs>
        <w:ind w:left="1068" w:hanging="360"/>
      </w:pPr>
      <w:rPr>
        <w:rFonts w:ascii="Arial Narrow" w:eastAsia="Times New Roman" w:hAnsi="Arial Narrow" w:cs="Times New Roman"/>
        <w:sz w:val="24"/>
        <w:szCs w:val="24"/>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86">
    <w:nsid w:val="65E016B2"/>
    <w:multiLevelType w:val="multilevel"/>
    <w:tmpl w:val="9E940C34"/>
    <w:lvl w:ilvl="0">
      <w:start w:val="1"/>
      <w:numFmt w:val="decimal"/>
      <w:lvlText w:val="%1."/>
      <w:legacy w:legacy="1" w:legacySpace="120" w:legacyIndent="720"/>
      <w:lvlJc w:val="left"/>
      <w:pPr>
        <w:ind w:left="720" w:hanging="720"/>
      </w:pPr>
    </w:lvl>
    <w:lvl w:ilvl="1">
      <w:numFmt w:val="none"/>
      <w:lvlText w:val=""/>
      <w:lvlJc w:val="left"/>
    </w:lvl>
    <w:lvl w:ilvl="2">
      <w:start w:val="1"/>
      <w:numFmt w:val="decimal"/>
      <w:lvlText w:val=".%3"/>
      <w:legacy w:legacy="1" w:legacySpace="120" w:legacyIndent="1440"/>
      <w:lvlJc w:val="left"/>
      <w:pPr>
        <w:ind w:left="1440" w:hanging="1440"/>
      </w:pPr>
    </w:lvl>
    <w:lvl w:ilvl="3">
      <w:start w:val="1"/>
      <w:numFmt w:val="lowerLetter"/>
      <w:lvlText w:val="(%4)"/>
      <w:legacy w:legacy="1" w:legacySpace="120" w:legacyIndent="720"/>
      <w:lvlJc w:val="left"/>
      <w:pPr>
        <w:ind w:left="1570" w:hanging="720"/>
      </w:pPr>
    </w:lvl>
    <w:lvl w:ilvl="4">
      <w:start w:val="1"/>
      <w:numFmt w:val="bullet"/>
      <w:lvlText w:val=""/>
      <w:lvlJc w:val="left"/>
      <w:pPr>
        <w:ind w:left="2160" w:hanging="720"/>
      </w:pPr>
      <w:rPr>
        <w:rFonts w:ascii="Symbol" w:hAnsi="Symbol" w:hint="default"/>
      </w:rPr>
    </w:lvl>
    <w:lvl w:ilvl="5">
      <w:start w:val="1"/>
      <w:numFmt w:val="decimal"/>
      <w:lvlText w:val=".%6"/>
      <w:legacy w:legacy="1" w:legacySpace="120" w:legacyIndent="360"/>
      <w:lvlJc w:val="left"/>
    </w:lvl>
    <w:lvl w:ilvl="6">
      <w:start w:val="1"/>
      <w:numFmt w:val="decimal"/>
      <w:lvlText w:val=".%6.%7"/>
      <w:legacy w:legacy="1" w:legacySpace="120" w:legacyIndent="360"/>
      <w:lvlJc w:val="left"/>
    </w:lvl>
    <w:lvl w:ilvl="7">
      <w:start w:val="1"/>
      <w:numFmt w:val="decimal"/>
      <w:lvlText w:val=".%6.%7.%8"/>
      <w:legacy w:legacy="1" w:legacySpace="120" w:legacyIndent="360"/>
      <w:lvlJc w:val="left"/>
    </w:lvl>
    <w:lvl w:ilvl="8">
      <w:start w:val="1"/>
      <w:numFmt w:val="bullet"/>
      <w:lvlText w:val=""/>
      <w:lvlJc w:val="left"/>
      <w:rPr>
        <w:rFonts w:ascii="Symbol" w:hAnsi="Symbol" w:hint="default"/>
      </w:rPr>
    </w:lvl>
  </w:abstractNum>
  <w:abstractNum w:abstractNumId="87">
    <w:nsid w:val="681A0595"/>
    <w:multiLevelType w:val="hybridMultilevel"/>
    <w:tmpl w:val="2180A4C6"/>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8">
    <w:nsid w:val="69036326"/>
    <w:multiLevelType w:val="hybridMultilevel"/>
    <w:tmpl w:val="CFD238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nsid w:val="6C362CD8"/>
    <w:multiLevelType w:val="multilevel"/>
    <w:tmpl w:val="B202A9F4"/>
    <w:lvl w:ilvl="0">
      <w:start w:val="1"/>
      <w:numFmt w:val="decimal"/>
      <w:lvlText w:val="%1."/>
      <w:lvlJc w:val="left"/>
      <w:pPr>
        <w:ind w:left="720" w:firstLine="2520"/>
      </w:pPr>
    </w:lvl>
    <w:lvl w:ilvl="1">
      <w:start w:val="1"/>
      <w:numFmt w:val="lowerLetter"/>
      <w:lvlText w:val="%2."/>
      <w:lvlJc w:val="left"/>
      <w:pPr>
        <w:ind w:left="1440" w:firstLine="5400"/>
      </w:pPr>
    </w:lvl>
    <w:lvl w:ilvl="2">
      <w:start w:val="1"/>
      <w:numFmt w:val="lowerRoman"/>
      <w:lvlText w:val="%3."/>
      <w:lvlJc w:val="right"/>
      <w:pPr>
        <w:ind w:left="2160" w:firstLine="8460"/>
      </w:pPr>
    </w:lvl>
    <w:lvl w:ilvl="3">
      <w:start w:val="1"/>
      <w:numFmt w:val="decimal"/>
      <w:lvlText w:val="%4."/>
      <w:lvlJc w:val="left"/>
      <w:pPr>
        <w:ind w:left="2880" w:firstLine="11160"/>
      </w:pPr>
    </w:lvl>
    <w:lvl w:ilvl="4">
      <w:start w:val="1"/>
      <w:numFmt w:val="lowerLetter"/>
      <w:lvlText w:val="%5."/>
      <w:lvlJc w:val="left"/>
      <w:pPr>
        <w:ind w:left="3600" w:firstLine="14040"/>
      </w:pPr>
    </w:lvl>
    <w:lvl w:ilvl="5">
      <w:start w:val="1"/>
      <w:numFmt w:val="lowerRoman"/>
      <w:lvlText w:val="%6."/>
      <w:lvlJc w:val="right"/>
      <w:pPr>
        <w:ind w:left="4320" w:firstLine="17100"/>
      </w:pPr>
    </w:lvl>
    <w:lvl w:ilvl="6">
      <w:start w:val="1"/>
      <w:numFmt w:val="decimal"/>
      <w:lvlText w:val="%7."/>
      <w:lvlJc w:val="left"/>
      <w:pPr>
        <w:ind w:left="5040" w:firstLine="19800"/>
      </w:pPr>
    </w:lvl>
    <w:lvl w:ilvl="7">
      <w:start w:val="1"/>
      <w:numFmt w:val="lowerLetter"/>
      <w:lvlText w:val="%8."/>
      <w:lvlJc w:val="left"/>
      <w:pPr>
        <w:ind w:left="5760" w:firstLine="22680"/>
      </w:pPr>
    </w:lvl>
    <w:lvl w:ilvl="8">
      <w:start w:val="1"/>
      <w:numFmt w:val="lowerRoman"/>
      <w:lvlText w:val="%9."/>
      <w:lvlJc w:val="right"/>
      <w:pPr>
        <w:ind w:left="6480" w:firstLine="25740"/>
      </w:pPr>
    </w:lvl>
  </w:abstractNum>
  <w:abstractNum w:abstractNumId="90">
    <w:nsid w:val="6C9F50D2"/>
    <w:multiLevelType w:val="hybridMultilevel"/>
    <w:tmpl w:val="8752ED80"/>
    <w:lvl w:ilvl="0" w:tplc="0532A5D8">
      <w:start w:val="1"/>
      <w:numFmt w:val="lowerLetter"/>
      <w:lvlText w:val="%1)"/>
      <w:lvlJc w:val="left"/>
      <w:pPr>
        <w:tabs>
          <w:tab w:val="num" w:pos="2204"/>
        </w:tabs>
        <w:ind w:left="2204" w:hanging="360"/>
      </w:pPr>
      <w:rPr>
        <w:b w:val="0"/>
        <w:i w:val="0"/>
        <w:sz w:val="20"/>
        <w:szCs w:val="20"/>
      </w:rPr>
    </w:lvl>
    <w:lvl w:ilvl="1" w:tplc="04050019" w:tentative="1">
      <w:start w:val="1"/>
      <w:numFmt w:val="lowerLetter"/>
      <w:lvlText w:val="%2."/>
      <w:lvlJc w:val="left"/>
      <w:pPr>
        <w:tabs>
          <w:tab w:val="num" w:pos="2924"/>
        </w:tabs>
        <w:ind w:left="2924" w:hanging="360"/>
      </w:pPr>
    </w:lvl>
    <w:lvl w:ilvl="2" w:tplc="0405001B" w:tentative="1">
      <w:start w:val="1"/>
      <w:numFmt w:val="lowerRoman"/>
      <w:lvlText w:val="%3."/>
      <w:lvlJc w:val="right"/>
      <w:pPr>
        <w:tabs>
          <w:tab w:val="num" w:pos="3644"/>
        </w:tabs>
        <w:ind w:left="3644" w:hanging="180"/>
      </w:pPr>
    </w:lvl>
    <w:lvl w:ilvl="3" w:tplc="0405000F" w:tentative="1">
      <w:start w:val="1"/>
      <w:numFmt w:val="decimal"/>
      <w:lvlText w:val="%4."/>
      <w:lvlJc w:val="left"/>
      <w:pPr>
        <w:tabs>
          <w:tab w:val="num" w:pos="4364"/>
        </w:tabs>
        <w:ind w:left="4364" w:hanging="360"/>
      </w:pPr>
    </w:lvl>
    <w:lvl w:ilvl="4" w:tplc="04050019" w:tentative="1">
      <w:start w:val="1"/>
      <w:numFmt w:val="lowerLetter"/>
      <w:lvlText w:val="%5."/>
      <w:lvlJc w:val="left"/>
      <w:pPr>
        <w:tabs>
          <w:tab w:val="num" w:pos="5084"/>
        </w:tabs>
        <w:ind w:left="5084" w:hanging="360"/>
      </w:pPr>
    </w:lvl>
    <w:lvl w:ilvl="5" w:tplc="0405001B" w:tentative="1">
      <w:start w:val="1"/>
      <w:numFmt w:val="lowerRoman"/>
      <w:lvlText w:val="%6."/>
      <w:lvlJc w:val="right"/>
      <w:pPr>
        <w:tabs>
          <w:tab w:val="num" w:pos="5804"/>
        </w:tabs>
        <w:ind w:left="5804" w:hanging="180"/>
      </w:pPr>
    </w:lvl>
    <w:lvl w:ilvl="6" w:tplc="0405000F" w:tentative="1">
      <w:start w:val="1"/>
      <w:numFmt w:val="decimal"/>
      <w:lvlText w:val="%7."/>
      <w:lvlJc w:val="left"/>
      <w:pPr>
        <w:tabs>
          <w:tab w:val="num" w:pos="6524"/>
        </w:tabs>
        <w:ind w:left="6524" w:hanging="360"/>
      </w:pPr>
    </w:lvl>
    <w:lvl w:ilvl="7" w:tplc="04050019" w:tentative="1">
      <w:start w:val="1"/>
      <w:numFmt w:val="lowerLetter"/>
      <w:lvlText w:val="%8."/>
      <w:lvlJc w:val="left"/>
      <w:pPr>
        <w:tabs>
          <w:tab w:val="num" w:pos="7244"/>
        </w:tabs>
        <w:ind w:left="7244" w:hanging="360"/>
      </w:pPr>
    </w:lvl>
    <w:lvl w:ilvl="8" w:tplc="0405001B" w:tentative="1">
      <w:start w:val="1"/>
      <w:numFmt w:val="lowerRoman"/>
      <w:lvlText w:val="%9."/>
      <w:lvlJc w:val="right"/>
      <w:pPr>
        <w:tabs>
          <w:tab w:val="num" w:pos="7964"/>
        </w:tabs>
        <w:ind w:left="7964" w:hanging="180"/>
      </w:pPr>
    </w:lvl>
  </w:abstractNum>
  <w:abstractNum w:abstractNumId="91">
    <w:nsid w:val="6D104429"/>
    <w:multiLevelType w:val="hybridMultilevel"/>
    <w:tmpl w:val="47F01EA4"/>
    <w:lvl w:ilvl="0" w:tplc="B2A61AFE">
      <w:start w:val="1"/>
      <w:numFmt w:val="lowerLetter"/>
      <w:lvlText w:val="%1)"/>
      <w:lvlJc w:val="left"/>
      <w:pPr>
        <w:tabs>
          <w:tab w:val="num" w:pos="1211"/>
        </w:tabs>
        <w:ind w:left="1211" w:hanging="360"/>
      </w:pPr>
      <w:rPr>
        <w:b w:val="0"/>
        <w:i w:val="0"/>
        <w:sz w:val="20"/>
        <w:szCs w:val="24"/>
      </w:rPr>
    </w:lvl>
    <w:lvl w:ilvl="1" w:tplc="04050019" w:tentative="1">
      <w:start w:val="1"/>
      <w:numFmt w:val="lowerLetter"/>
      <w:lvlText w:val="%2."/>
      <w:lvlJc w:val="left"/>
      <w:pPr>
        <w:tabs>
          <w:tab w:val="num" w:pos="1931"/>
        </w:tabs>
        <w:ind w:left="1931" w:hanging="360"/>
      </w:pPr>
    </w:lvl>
    <w:lvl w:ilvl="2" w:tplc="0405001B" w:tentative="1">
      <w:start w:val="1"/>
      <w:numFmt w:val="lowerRoman"/>
      <w:lvlText w:val="%3."/>
      <w:lvlJc w:val="right"/>
      <w:pPr>
        <w:tabs>
          <w:tab w:val="num" w:pos="2651"/>
        </w:tabs>
        <w:ind w:left="2651" w:hanging="180"/>
      </w:pPr>
    </w:lvl>
    <w:lvl w:ilvl="3" w:tplc="0405000F" w:tentative="1">
      <w:start w:val="1"/>
      <w:numFmt w:val="decimal"/>
      <w:lvlText w:val="%4."/>
      <w:lvlJc w:val="left"/>
      <w:pPr>
        <w:tabs>
          <w:tab w:val="num" w:pos="3371"/>
        </w:tabs>
        <w:ind w:left="3371" w:hanging="360"/>
      </w:pPr>
    </w:lvl>
    <w:lvl w:ilvl="4" w:tplc="04050019" w:tentative="1">
      <w:start w:val="1"/>
      <w:numFmt w:val="lowerLetter"/>
      <w:lvlText w:val="%5."/>
      <w:lvlJc w:val="left"/>
      <w:pPr>
        <w:tabs>
          <w:tab w:val="num" w:pos="4091"/>
        </w:tabs>
        <w:ind w:left="4091" w:hanging="360"/>
      </w:pPr>
    </w:lvl>
    <w:lvl w:ilvl="5" w:tplc="0405001B" w:tentative="1">
      <w:start w:val="1"/>
      <w:numFmt w:val="lowerRoman"/>
      <w:lvlText w:val="%6."/>
      <w:lvlJc w:val="right"/>
      <w:pPr>
        <w:tabs>
          <w:tab w:val="num" w:pos="4811"/>
        </w:tabs>
        <w:ind w:left="4811" w:hanging="180"/>
      </w:pPr>
    </w:lvl>
    <w:lvl w:ilvl="6" w:tplc="0405000F" w:tentative="1">
      <w:start w:val="1"/>
      <w:numFmt w:val="decimal"/>
      <w:lvlText w:val="%7."/>
      <w:lvlJc w:val="left"/>
      <w:pPr>
        <w:tabs>
          <w:tab w:val="num" w:pos="5531"/>
        </w:tabs>
        <w:ind w:left="5531" w:hanging="360"/>
      </w:pPr>
    </w:lvl>
    <w:lvl w:ilvl="7" w:tplc="04050019" w:tentative="1">
      <w:start w:val="1"/>
      <w:numFmt w:val="lowerLetter"/>
      <w:lvlText w:val="%8."/>
      <w:lvlJc w:val="left"/>
      <w:pPr>
        <w:tabs>
          <w:tab w:val="num" w:pos="6251"/>
        </w:tabs>
        <w:ind w:left="6251" w:hanging="360"/>
      </w:pPr>
    </w:lvl>
    <w:lvl w:ilvl="8" w:tplc="0405001B" w:tentative="1">
      <w:start w:val="1"/>
      <w:numFmt w:val="lowerRoman"/>
      <w:lvlText w:val="%9."/>
      <w:lvlJc w:val="right"/>
      <w:pPr>
        <w:tabs>
          <w:tab w:val="num" w:pos="6971"/>
        </w:tabs>
        <w:ind w:left="6971" w:hanging="180"/>
      </w:pPr>
    </w:lvl>
  </w:abstractNum>
  <w:abstractNum w:abstractNumId="92">
    <w:nsid w:val="6E6F71BA"/>
    <w:multiLevelType w:val="hybridMultilevel"/>
    <w:tmpl w:val="32E4A3F4"/>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3">
    <w:nsid w:val="6F1413CA"/>
    <w:multiLevelType w:val="singleLevel"/>
    <w:tmpl w:val="69D8F4D4"/>
    <w:lvl w:ilvl="0">
      <w:start w:val="1"/>
      <w:numFmt w:val="bullet"/>
      <w:pStyle w:val="legalnote"/>
      <w:lvlText w:val=""/>
      <w:lvlJc w:val="left"/>
      <w:pPr>
        <w:tabs>
          <w:tab w:val="num" w:pos="360"/>
        </w:tabs>
        <w:ind w:left="360" w:hanging="360"/>
      </w:pPr>
      <w:rPr>
        <w:rFonts w:ascii="Symbol" w:hAnsi="Symbol" w:hint="default"/>
      </w:rPr>
    </w:lvl>
  </w:abstractNum>
  <w:abstractNum w:abstractNumId="94">
    <w:nsid w:val="6F5D7F4D"/>
    <w:multiLevelType w:val="hybridMultilevel"/>
    <w:tmpl w:val="EAF67036"/>
    <w:lvl w:ilvl="0" w:tplc="2FB8FCBC">
      <w:start w:val="1"/>
      <w:numFmt w:val="lowerLetter"/>
      <w:lvlText w:val="(%1)"/>
      <w:lvlJc w:val="left"/>
      <w:pPr>
        <w:tabs>
          <w:tab w:val="num" w:pos="1068"/>
        </w:tabs>
        <w:ind w:left="1068" w:hanging="360"/>
      </w:pPr>
      <w:rPr>
        <w:rFonts w:ascii="Arial Narrow" w:eastAsia="Times New Roman" w:hAnsi="Arial Narrow" w:cs="Times New Roman"/>
        <w:sz w:val="24"/>
        <w:szCs w:val="24"/>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95">
    <w:nsid w:val="6F987134"/>
    <w:multiLevelType w:val="hybridMultilevel"/>
    <w:tmpl w:val="A45AAB6C"/>
    <w:lvl w:ilvl="0" w:tplc="BDB66888">
      <w:start w:val="1"/>
      <w:numFmt w:val="lowerLetter"/>
      <w:lvlText w:val="(%1)"/>
      <w:lvlJc w:val="left"/>
      <w:pPr>
        <w:tabs>
          <w:tab w:val="num" w:pos="1211"/>
        </w:tabs>
        <w:ind w:left="1211" w:hanging="360"/>
      </w:pPr>
      <w:rPr>
        <w:rFonts w:ascii="Arial Narrow" w:eastAsia="Times New Roman" w:hAnsi="Arial Narrow" w:cs="Times New Roman"/>
        <w:sz w:val="24"/>
        <w:szCs w:val="24"/>
      </w:rPr>
    </w:lvl>
    <w:lvl w:ilvl="1" w:tplc="04050019" w:tentative="1">
      <w:start w:val="1"/>
      <w:numFmt w:val="lowerLetter"/>
      <w:lvlText w:val="%2."/>
      <w:lvlJc w:val="left"/>
      <w:pPr>
        <w:tabs>
          <w:tab w:val="num" w:pos="1931"/>
        </w:tabs>
        <w:ind w:left="1931" w:hanging="360"/>
      </w:pPr>
    </w:lvl>
    <w:lvl w:ilvl="2" w:tplc="0405001B" w:tentative="1">
      <w:start w:val="1"/>
      <w:numFmt w:val="lowerRoman"/>
      <w:lvlText w:val="%3."/>
      <w:lvlJc w:val="right"/>
      <w:pPr>
        <w:tabs>
          <w:tab w:val="num" w:pos="2651"/>
        </w:tabs>
        <w:ind w:left="2651" w:hanging="180"/>
      </w:pPr>
    </w:lvl>
    <w:lvl w:ilvl="3" w:tplc="0405000F" w:tentative="1">
      <w:start w:val="1"/>
      <w:numFmt w:val="decimal"/>
      <w:lvlText w:val="%4."/>
      <w:lvlJc w:val="left"/>
      <w:pPr>
        <w:tabs>
          <w:tab w:val="num" w:pos="3371"/>
        </w:tabs>
        <w:ind w:left="3371" w:hanging="360"/>
      </w:pPr>
    </w:lvl>
    <w:lvl w:ilvl="4" w:tplc="04050019" w:tentative="1">
      <w:start w:val="1"/>
      <w:numFmt w:val="lowerLetter"/>
      <w:lvlText w:val="%5."/>
      <w:lvlJc w:val="left"/>
      <w:pPr>
        <w:tabs>
          <w:tab w:val="num" w:pos="4091"/>
        </w:tabs>
        <w:ind w:left="4091" w:hanging="360"/>
      </w:pPr>
    </w:lvl>
    <w:lvl w:ilvl="5" w:tplc="0405001B" w:tentative="1">
      <w:start w:val="1"/>
      <w:numFmt w:val="lowerRoman"/>
      <w:lvlText w:val="%6."/>
      <w:lvlJc w:val="right"/>
      <w:pPr>
        <w:tabs>
          <w:tab w:val="num" w:pos="4811"/>
        </w:tabs>
        <w:ind w:left="4811" w:hanging="180"/>
      </w:pPr>
    </w:lvl>
    <w:lvl w:ilvl="6" w:tplc="0405000F" w:tentative="1">
      <w:start w:val="1"/>
      <w:numFmt w:val="decimal"/>
      <w:lvlText w:val="%7."/>
      <w:lvlJc w:val="left"/>
      <w:pPr>
        <w:tabs>
          <w:tab w:val="num" w:pos="5531"/>
        </w:tabs>
        <w:ind w:left="5531" w:hanging="360"/>
      </w:pPr>
    </w:lvl>
    <w:lvl w:ilvl="7" w:tplc="04050019" w:tentative="1">
      <w:start w:val="1"/>
      <w:numFmt w:val="lowerLetter"/>
      <w:lvlText w:val="%8."/>
      <w:lvlJc w:val="left"/>
      <w:pPr>
        <w:tabs>
          <w:tab w:val="num" w:pos="6251"/>
        </w:tabs>
        <w:ind w:left="6251" w:hanging="360"/>
      </w:pPr>
    </w:lvl>
    <w:lvl w:ilvl="8" w:tplc="0405001B" w:tentative="1">
      <w:start w:val="1"/>
      <w:numFmt w:val="lowerRoman"/>
      <w:lvlText w:val="%9."/>
      <w:lvlJc w:val="right"/>
      <w:pPr>
        <w:tabs>
          <w:tab w:val="num" w:pos="6971"/>
        </w:tabs>
        <w:ind w:left="6971" w:hanging="180"/>
      </w:pPr>
    </w:lvl>
  </w:abstractNum>
  <w:abstractNum w:abstractNumId="96">
    <w:nsid w:val="6FFB3F4D"/>
    <w:multiLevelType w:val="hybridMultilevel"/>
    <w:tmpl w:val="F7424E20"/>
    <w:lvl w:ilvl="0" w:tplc="948E7556">
      <w:start w:val="1"/>
      <w:numFmt w:val="lowerLetter"/>
      <w:lvlText w:val="%1)"/>
      <w:lvlJc w:val="left"/>
      <w:pPr>
        <w:tabs>
          <w:tab w:val="num" w:pos="742"/>
        </w:tabs>
        <w:ind w:left="742" w:hanging="360"/>
      </w:pPr>
      <w:rPr>
        <w:b w:val="0"/>
        <w:i w:val="0"/>
        <w:sz w:val="20"/>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97">
    <w:nsid w:val="71C26084"/>
    <w:multiLevelType w:val="multilevel"/>
    <w:tmpl w:val="B202A9F4"/>
    <w:lvl w:ilvl="0">
      <w:start w:val="1"/>
      <w:numFmt w:val="decimal"/>
      <w:lvlText w:val="%1."/>
      <w:lvlJc w:val="left"/>
      <w:pPr>
        <w:ind w:left="720" w:firstLine="2520"/>
      </w:pPr>
    </w:lvl>
    <w:lvl w:ilvl="1">
      <w:start w:val="1"/>
      <w:numFmt w:val="lowerLetter"/>
      <w:lvlText w:val="%2."/>
      <w:lvlJc w:val="left"/>
      <w:pPr>
        <w:ind w:left="1440" w:firstLine="5400"/>
      </w:pPr>
    </w:lvl>
    <w:lvl w:ilvl="2">
      <w:start w:val="1"/>
      <w:numFmt w:val="lowerRoman"/>
      <w:lvlText w:val="%3."/>
      <w:lvlJc w:val="right"/>
      <w:pPr>
        <w:ind w:left="2160" w:firstLine="8460"/>
      </w:pPr>
    </w:lvl>
    <w:lvl w:ilvl="3">
      <w:start w:val="1"/>
      <w:numFmt w:val="decimal"/>
      <w:lvlText w:val="%4."/>
      <w:lvlJc w:val="left"/>
      <w:pPr>
        <w:ind w:left="2880" w:firstLine="11160"/>
      </w:pPr>
    </w:lvl>
    <w:lvl w:ilvl="4">
      <w:start w:val="1"/>
      <w:numFmt w:val="lowerLetter"/>
      <w:lvlText w:val="%5."/>
      <w:lvlJc w:val="left"/>
      <w:pPr>
        <w:ind w:left="3600" w:firstLine="14040"/>
      </w:pPr>
    </w:lvl>
    <w:lvl w:ilvl="5">
      <w:start w:val="1"/>
      <w:numFmt w:val="lowerRoman"/>
      <w:lvlText w:val="%6."/>
      <w:lvlJc w:val="right"/>
      <w:pPr>
        <w:ind w:left="4320" w:firstLine="17100"/>
      </w:pPr>
    </w:lvl>
    <w:lvl w:ilvl="6">
      <w:start w:val="1"/>
      <w:numFmt w:val="decimal"/>
      <w:lvlText w:val="%7."/>
      <w:lvlJc w:val="left"/>
      <w:pPr>
        <w:ind w:left="5040" w:firstLine="19800"/>
      </w:pPr>
    </w:lvl>
    <w:lvl w:ilvl="7">
      <w:start w:val="1"/>
      <w:numFmt w:val="lowerLetter"/>
      <w:lvlText w:val="%8."/>
      <w:lvlJc w:val="left"/>
      <w:pPr>
        <w:ind w:left="5760" w:firstLine="22680"/>
      </w:pPr>
    </w:lvl>
    <w:lvl w:ilvl="8">
      <w:start w:val="1"/>
      <w:numFmt w:val="lowerRoman"/>
      <w:lvlText w:val="%9."/>
      <w:lvlJc w:val="right"/>
      <w:pPr>
        <w:ind w:left="6480" w:firstLine="25740"/>
      </w:pPr>
    </w:lvl>
  </w:abstractNum>
  <w:abstractNum w:abstractNumId="98">
    <w:nsid w:val="72283B8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nsid w:val="7539540E"/>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0">
    <w:nsid w:val="7C7C064D"/>
    <w:multiLevelType w:val="hybridMultilevel"/>
    <w:tmpl w:val="E6DACB8E"/>
    <w:lvl w:ilvl="0" w:tplc="B2A61AFE">
      <w:start w:val="1"/>
      <w:numFmt w:val="lowerLetter"/>
      <w:lvlText w:val="%1)"/>
      <w:lvlJc w:val="left"/>
      <w:pPr>
        <w:tabs>
          <w:tab w:val="num" w:pos="599"/>
        </w:tabs>
        <w:ind w:left="599" w:hanging="360"/>
      </w:pPr>
      <w:rPr>
        <w:b w:val="0"/>
        <w:i w:val="0"/>
        <w:sz w:val="20"/>
        <w:szCs w:val="24"/>
      </w:rPr>
    </w:lvl>
    <w:lvl w:ilvl="1" w:tplc="04050019" w:tentative="1">
      <w:start w:val="1"/>
      <w:numFmt w:val="lowerLetter"/>
      <w:lvlText w:val="%2."/>
      <w:lvlJc w:val="left"/>
      <w:pPr>
        <w:tabs>
          <w:tab w:val="num" w:pos="1319"/>
        </w:tabs>
        <w:ind w:left="1319" w:hanging="360"/>
      </w:pPr>
    </w:lvl>
    <w:lvl w:ilvl="2" w:tplc="0405001B" w:tentative="1">
      <w:start w:val="1"/>
      <w:numFmt w:val="lowerRoman"/>
      <w:lvlText w:val="%3."/>
      <w:lvlJc w:val="right"/>
      <w:pPr>
        <w:tabs>
          <w:tab w:val="num" w:pos="2039"/>
        </w:tabs>
        <w:ind w:left="2039" w:hanging="180"/>
      </w:pPr>
    </w:lvl>
    <w:lvl w:ilvl="3" w:tplc="0405000F" w:tentative="1">
      <w:start w:val="1"/>
      <w:numFmt w:val="decimal"/>
      <w:lvlText w:val="%4."/>
      <w:lvlJc w:val="left"/>
      <w:pPr>
        <w:tabs>
          <w:tab w:val="num" w:pos="2759"/>
        </w:tabs>
        <w:ind w:left="2759" w:hanging="360"/>
      </w:pPr>
    </w:lvl>
    <w:lvl w:ilvl="4" w:tplc="04050019" w:tentative="1">
      <w:start w:val="1"/>
      <w:numFmt w:val="lowerLetter"/>
      <w:lvlText w:val="%5."/>
      <w:lvlJc w:val="left"/>
      <w:pPr>
        <w:tabs>
          <w:tab w:val="num" w:pos="3479"/>
        </w:tabs>
        <w:ind w:left="3479" w:hanging="360"/>
      </w:pPr>
    </w:lvl>
    <w:lvl w:ilvl="5" w:tplc="0405001B" w:tentative="1">
      <w:start w:val="1"/>
      <w:numFmt w:val="lowerRoman"/>
      <w:lvlText w:val="%6."/>
      <w:lvlJc w:val="right"/>
      <w:pPr>
        <w:tabs>
          <w:tab w:val="num" w:pos="4199"/>
        </w:tabs>
        <w:ind w:left="4199" w:hanging="180"/>
      </w:pPr>
    </w:lvl>
    <w:lvl w:ilvl="6" w:tplc="0405000F" w:tentative="1">
      <w:start w:val="1"/>
      <w:numFmt w:val="decimal"/>
      <w:lvlText w:val="%7."/>
      <w:lvlJc w:val="left"/>
      <w:pPr>
        <w:tabs>
          <w:tab w:val="num" w:pos="4919"/>
        </w:tabs>
        <w:ind w:left="4919" w:hanging="360"/>
      </w:pPr>
    </w:lvl>
    <w:lvl w:ilvl="7" w:tplc="04050019" w:tentative="1">
      <w:start w:val="1"/>
      <w:numFmt w:val="lowerLetter"/>
      <w:lvlText w:val="%8."/>
      <w:lvlJc w:val="left"/>
      <w:pPr>
        <w:tabs>
          <w:tab w:val="num" w:pos="5639"/>
        </w:tabs>
        <w:ind w:left="5639" w:hanging="360"/>
      </w:pPr>
    </w:lvl>
    <w:lvl w:ilvl="8" w:tplc="0405001B" w:tentative="1">
      <w:start w:val="1"/>
      <w:numFmt w:val="lowerRoman"/>
      <w:lvlText w:val="%9."/>
      <w:lvlJc w:val="right"/>
      <w:pPr>
        <w:tabs>
          <w:tab w:val="num" w:pos="6359"/>
        </w:tabs>
        <w:ind w:left="6359" w:hanging="180"/>
      </w:pPr>
    </w:lvl>
  </w:abstractNum>
  <w:abstractNum w:abstractNumId="101">
    <w:nsid w:val="7C941B26"/>
    <w:multiLevelType w:val="hybridMultilevel"/>
    <w:tmpl w:val="4D1221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nsid w:val="7F4672D9"/>
    <w:multiLevelType w:val="hybridMultilevel"/>
    <w:tmpl w:val="6994A97A"/>
    <w:lvl w:ilvl="0" w:tplc="B2A61AFE">
      <w:start w:val="1"/>
      <w:numFmt w:val="lowerLetter"/>
      <w:lvlText w:val="%1)"/>
      <w:lvlJc w:val="left"/>
      <w:pPr>
        <w:tabs>
          <w:tab w:val="num" w:pos="742"/>
        </w:tabs>
        <w:ind w:left="742" w:hanging="360"/>
      </w:pPr>
      <w:rPr>
        <w:b w:val="0"/>
        <w:i w:val="0"/>
        <w:sz w:val="20"/>
        <w:szCs w:val="24"/>
      </w:rPr>
    </w:lvl>
    <w:lvl w:ilvl="1" w:tplc="04050019" w:tentative="1">
      <w:start w:val="1"/>
      <w:numFmt w:val="lowerLetter"/>
      <w:lvlText w:val="%2."/>
      <w:lvlJc w:val="left"/>
      <w:pPr>
        <w:tabs>
          <w:tab w:val="num" w:pos="1462"/>
        </w:tabs>
        <w:ind w:left="1462" w:hanging="360"/>
      </w:pPr>
    </w:lvl>
    <w:lvl w:ilvl="2" w:tplc="0405001B" w:tentative="1">
      <w:start w:val="1"/>
      <w:numFmt w:val="lowerRoman"/>
      <w:lvlText w:val="%3."/>
      <w:lvlJc w:val="right"/>
      <w:pPr>
        <w:tabs>
          <w:tab w:val="num" w:pos="2182"/>
        </w:tabs>
        <w:ind w:left="2182" w:hanging="180"/>
      </w:pPr>
    </w:lvl>
    <w:lvl w:ilvl="3" w:tplc="0405000F" w:tentative="1">
      <w:start w:val="1"/>
      <w:numFmt w:val="decimal"/>
      <w:lvlText w:val="%4."/>
      <w:lvlJc w:val="left"/>
      <w:pPr>
        <w:tabs>
          <w:tab w:val="num" w:pos="2902"/>
        </w:tabs>
        <w:ind w:left="2902" w:hanging="360"/>
      </w:pPr>
    </w:lvl>
    <w:lvl w:ilvl="4" w:tplc="04050019" w:tentative="1">
      <w:start w:val="1"/>
      <w:numFmt w:val="lowerLetter"/>
      <w:lvlText w:val="%5."/>
      <w:lvlJc w:val="left"/>
      <w:pPr>
        <w:tabs>
          <w:tab w:val="num" w:pos="3622"/>
        </w:tabs>
        <w:ind w:left="3622" w:hanging="360"/>
      </w:pPr>
    </w:lvl>
    <w:lvl w:ilvl="5" w:tplc="0405001B" w:tentative="1">
      <w:start w:val="1"/>
      <w:numFmt w:val="lowerRoman"/>
      <w:lvlText w:val="%6."/>
      <w:lvlJc w:val="right"/>
      <w:pPr>
        <w:tabs>
          <w:tab w:val="num" w:pos="4342"/>
        </w:tabs>
        <w:ind w:left="4342" w:hanging="180"/>
      </w:pPr>
    </w:lvl>
    <w:lvl w:ilvl="6" w:tplc="0405000F" w:tentative="1">
      <w:start w:val="1"/>
      <w:numFmt w:val="decimal"/>
      <w:lvlText w:val="%7."/>
      <w:lvlJc w:val="left"/>
      <w:pPr>
        <w:tabs>
          <w:tab w:val="num" w:pos="5062"/>
        </w:tabs>
        <w:ind w:left="5062" w:hanging="360"/>
      </w:pPr>
    </w:lvl>
    <w:lvl w:ilvl="7" w:tplc="04050019" w:tentative="1">
      <w:start w:val="1"/>
      <w:numFmt w:val="lowerLetter"/>
      <w:lvlText w:val="%8."/>
      <w:lvlJc w:val="left"/>
      <w:pPr>
        <w:tabs>
          <w:tab w:val="num" w:pos="5782"/>
        </w:tabs>
        <w:ind w:left="5782" w:hanging="360"/>
      </w:pPr>
    </w:lvl>
    <w:lvl w:ilvl="8" w:tplc="0405001B" w:tentative="1">
      <w:start w:val="1"/>
      <w:numFmt w:val="lowerRoman"/>
      <w:lvlText w:val="%9."/>
      <w:lvlJc w:val="right"/>
      <w:pPr>
        <w:tabs>
          <w:tab w:val="num" w:pos="6502"/>
        </w:tabs>
        <w:ind w:left="6502" w:hanging="180"/>
      </w:pPr>
    </w:lvl>
  </w:abstractNum>
  <w:abstractNum w:abstractNumId="103">
    <w:nsid w:val="7F85650E"/>
    <w:multiLevelType w:val="multilevel"/>
    <w:tmpl w:val="4EBAB794"/>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4"/>
  </w:num>
  <w:num w:numId="2">
    <w:abstractNumId w:val="81"/>
  </w:num>
  <w:num w:numId="3">
    <w:abstractNumId w:val="49"/>
  </w:num>
  <w:num w:numId="4">
    <w:abstractNumId w:val="18"/>
  </w:num>
  <w:num w:numId="5">
    <w:abstractNumId w:val="74"/>
  </w:num>
  <w:num w:numId="6">
    <w:abstractNumId w:val="49"/>
  </w:num>
  <w:num w:numId="7">
    <w:abstractNumId w:val="17"/>
  </w:num>
  <w:num w:numId="8">
    <w:abstractNumId w:val="49"/>
  </w:num>
  <w:num w:numId="9">
    <w:abstractNumId w:val="49"/>
  </w:num>
  <w:num w:numId="10">
    <w:abstractNumId w:val="49"/>
  </w:num>
  <w:num w:numId="11">
    <w:abstractNumId w:val="49"/>
  </w:num>
  <w:num w:numId="12">
    <w:abstractNumId w:val="49"/>
  </w:num>
  <w:num w:numId="13">
    <w:abstractNumId w:val="49"/>
  </w:num>
  <w:num w:numId="14">
    <w:abstractNumId w:val="49"/>
  </w:num>
  <w:num w:numId="15">
    <w:abstractNumId w:val="49"/>
  </w:num>
  <w:num w:numId="16">
    <w:abstractNumId w:val="49"/>
  </w:num>
  <w:num w:numId="17">
    <w:abstractNumId w:val="49"/>
  </w:num>
  <w:num w:numId="18">
    <w:abstractNumId w:val="49"/>
  </w:num>
  <w:num w:numId="19">
    <w:abstractNumId w:val="49"/>
  </w:num>
  <w:num w:numId="20">
    <w:abstractNumId w:val="103"/>
  </w:num>
  <w:num w:numId="21">
    <w:abstractNumId w:val="49"/>
  </w:num>
  <w:num w:numId="22">
    <w:abstractNumId w:val="49"/>
  </w:num>
  <w:num w:numId="23">
    <w:abstractNumId w:val="70"/>
  </w:num>
  <w:num w:numId="24">
    <w:abstractNumId w:val="14"/>
  </w:num>
  <w:num w:numId="25">
    <w:abstractNumId w:val="49"/>
  </w:num>
  <w:num w:numId="26">
    <w:abstractNumId w:val="40"/>
  </w:num>
  <w:num w:numId="27">
    <w:abstractNumId w:val="88"/>
  </w:num>
  <w:num w:numId="28">
    <w:abstractNumId w:val="49"/>
  </w:num>
  <w:num w:numId="29">
    <w:abstractNumId w:val="49"/>
  </w:num>
  <w:num w:numId="30">
    <w:abstractNumId w:val="77"/>
  </w:num>
  <w:num w:numId="31">
    <w:abstractNumId w:val="92"/>
  </w:num>
  <w:num w:numId="32">
    <w:abstractNumId w:val="5"/>
  </w:num>
  <w:num w:numId="33">
    <w:abstractNumId w:val="87"/>
  </w:num>
  <w:num w:numId="34">
    <w:abstractNumId w:val="49"/>
  </w:num>
  <w:num w:numId="35">
    <w:abstractNumId w:val="49"/>
  </w:num>
  <w:num w:numId="36">
    <w:abstractNumId w:val="49"/>
  </w:num>
  <w:num w:numId="37">
    <w:abstractNumId w:val="49"/>
  </w:num>
  <w:num w:numId="38">
    <w:abstractNumId w:val="49"/>
  </w:num>
  <w:num w:numId="39">
    <w:abstractNumId w:val="101"/>
  </w:num>
  <w:num w:numId="40">
    <w:abstractNumId w:val="49"/>
  </w:num>
  <w:num w:numId="41">
    <w:abstractNumId w:val="49"/>
  </w:num>
  <w:num w:numId="4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num>
  <w:num w:numId="44">
    <w:abstractNumId w:val="49"/>
  </w:num>
  <w:num w:numId="45">
    <w:abstractNumId w:val="49"/>
  </w:num>
  <w:num w:numId="46">
    <w:abstractNumId w:val="0"/>
  </w:num>
  <w:num w:numId="47">
    <w:abstractNumId w:val="93"/>
  </w:num>
  <w:num w:numId="48">
    <w:abstractNumId w:val="48"/>
  </w:num>
  <w:num w:numId="49">
    <w:abstractNumId w:val="79"/>
  </w:num>
  <w:num w:numId="50">
    <w:abstractNumId w:val="58"/>
  </w:num>
  <w:num w:numId="51">
    <w:abstractNumId w:val="100"/>
  </w:num>
  <w:num w:numId="52">
    <w:abstractNumId w:val="83"/>
  </w:num>
  <w:num w:numId="53">
    <w:abstractNumId w:val="62"/>
  </w:num>
  <w:num w:numId="54">
    <w:abstractNumId w:val="2"/>
  </w:num>
  <w:num w:numId="55">
    <w:abstractNumId w:val="80"/>
  </w:num>
  <w:num w:numId="56">
    <w:abstractNumId w:val="75"/>
  </w:num>
  <w:num w:numId="57">
    <w:abstractNumId w:val="44"/>
  </w:num>
  <w:num w:numId="58">
    <w:abstractNumId w:val="57"/>
  </w:num>
  <w:num w:numId="59">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
  </w:num>
  <w:num w:numId="61">
    <w:abstractNumId w:val="59"/>
  </w:num>
  <w:num w:numId="6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6"/>
  </w:num>
  <w:num w:numId="64">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6"/>
  </w:num>
  <w:num w:numId="6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
  </w:num>
  <w:num w:numId="76">
    <w:abstractNumId w:val="63"/>
  </w:num>
  <w:num w:numId="7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6"/>
  </w:num>
  <w:num w:numId="79">
    <w:abstractNumId w:val="38"/>
  </w:num>
  <w:num w:numId="80">
    <w:abstractNumId w:val="85"/>
  </w:num>
  <w:num w:numId="81">
    <w:abstractNumId w:val="20"/>
  </w:num>
  <w:num w:numId="82">
    <w:abstractNumId w:val="76"/>
  </w:num>
  <w:num w:numId="83">
    <w:abstractNumId w:val="94"/>
  </w:num>
  <w:num w:numId="84">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0"/>
  </w:num>
  <w:num w:numId="86">
    <w:abstractNumId w:val="32"/>
  </w:num>
  <w:num w:numId="87">
    <w:abstractNumId w:val="12"/>
  </w:num>
  <w:num w:numId="88">
    <w:abstractNumId w:val="47"/>
  </w:num>
  <w:num w:numId="89">
    <w:abstractNumId w:val="19"/>
  </w:num>
  <w:num w:numId="90">
    <w:abstractNumId w:val="71"/>
  </w:num>
  <w:num w:numId="91">
    <w:abstractNumId w:val="1"/>
  </w:num>
  <w:num w:numId="92">
    <w:abstractNumId w:val="82"/>
  </w:num>
  <w:num w:numId="93">
    <w:abstractNumId w:val="31"/>
  </w:num>
  <w:num w:numId="94">
    <w:abstractNumId w:val="61"/>
  </w:num>
  <w:num w:numId="95">
    <w:abstractNumId w:val="67"/>
  </w:num>
  <w:num w:numId="96">
    <w:abstractNumId w:val="3"/>
  </w:num>
  <w:num w:numId="97">
    <w:abstractNumId w:val="99"/>
  </w:num>
  <w:num w:numId="98">
    <w:abstractNumId w:val="98"/>
  </w:num>
  <w:num w:numId="99">
    <w:abstractNumId w:val="45"/>
  </w:num>
  <w:num w:numId="100">
    <w:abstractNumId w:val="86"/>
  </w:num>
  <w:num w:numId="101">
    <w:abstractNumId w:val="37"/>
  </w:num>
  <w:num w:numId="102">
    <w:abstractNumId w:val="73"/>
  </w:num>
  <w:num w:numId="103">
    <w:abstractNumId w:val="72"/>
  </w:num>
  <w:num w:numId="104">
    <w:abstractNumId w:val="25"/>
  </w:num>
  <w:num w:numId="105">
    <w:abstractNumId w:val="54"/>
  </w:num>
  <w:num w:numId="106">
    <w:abstractNumId w:val="97"/>
  </w:num>
  <w:num w:numId="107">
    <w:abstractNumId w:val="89"/>
  </w:num>
  <w:num w:numId="108">
    <w:abstractNumId w:val="33"/>
  </w:num>
  <w:num w:numId="109">
    <w:abstractNumId w:val="84"/>
  </w:num>
  <w:num w:numId="110">
    <w:abstractNumId w:val="46"/>
  </w:num>
  <w:num w:numId="111">
    <w:abstractNumId w:val="50"/>
  </w:num>
  <w:num w:numId="112">
    <w:abstractNumId w:val="69"/>
  </w:num>
  <w:num w:numId="113">
    <w:abstractNumId w:val="68"/>
  </w:num>
  <w:num w:numId="114">
    <w:abstractNumId w:val="55"/>
  </w:num>
  <w:num w:numId="115">
    <w:abstractNumId w:val="29"/>
  </w:num>
  <w:num w:numId="116">
    <w:abstractNumId w:val="13"/>
  </w:num>
  <w:num w:numId="117">
    <w:abstractNumId w:val="35"/>
  </w:num>
  <w:num w:numId="118">
    <w:abstractNumId w:val="15"/>
  </w:num>
  <w:num w:numId="119">
    <w:abstractNumId w:val="36"/>
  </w:num>
  <w:num w:numId="120">
    <w:abstractNumId w:val="22"/>
  </w:num>
  <w:num w:numId="121">
    <w:abstractNumId w:val="30"/>
  </w:num>
  <w:num w:numId="122">
    <w:abstractNumId w:val="27"/>
  </w:num>
  <w:num w:numId="123">
    <w:abstractNumId w:val="52"/>
  </w:num>
  <w:num w:numId="124">
    <w:abstractNumId w:val="65"/>
  </w:num>
  <w:num w:numId="125">
    <w:abstractNumId w:val="42"/>
  </w:num>
  <w:num w:numId="126">
    <w:abstractNumId w:val="23"/>
  </w:num>
  <w:num w:numId="127">
    <w:abstractNumId w:val="39"/>
  </w:num>
  <w:num w:numId="128">
    <w:abstractNumId w:val="24"/>
  </w:num>
  <w:num w:numId="129">
    <w:abstractNumId w:val="78"/>
  </w:num>
  <w:num w:numId="130">
    <w:abstractNumId w:val="95"/>
  </w:num>
  <w:num w:numId="131">
    <w:abstractNumId w:val="53"/>
  </w:num>
  <w:num w:numId="13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9"/>
  </w:num>
  <w:num w:numId="134">
    <w:abstractNumId w:val="49"/>
  </w:num>
  <w:num w:numId="135">
    <w:abstractNumId w:val="16"/>
  </w:num>
  <w:num w:numId="136">
    <w:abstractNumId w:val="41"/>
  </w:num>
  <w:num w:numId="137">
    <w:abstractNumId w:val="49"/>
  </w:num>
  <w:num w:numId="138">
    <w:abstractNumId w:val="64"/>
  </w:num>
  <w:num w:numId="139">
    <w:abstractNumId w:val="9"/>
  </w:num>
  <w:num w:numId="140">
    <w:abstractNumId w:val="49"/>
  </w:num>
  <w:num w:numId="141">
    <w:abstractNumId w:val="8"/>
  </w:num>
  <w:num w:numId="142">
    <w:abstractNumId w:val="96"/>
  </w:num>
  <w:num w:numId="143">
    <w:abstractNumId w:val="49"/>
  </w:num>
  <w:num w:numId="144">
    <w:abstractNumId w:val="49"/>
  </w:num>
  <w:num w:numId="145">
    <w:abstractNumId w:val="49"/>
  </w:num>
  <w:num w:numId="146">
    <w:abstractNumId w:val="11"/>
  </w:num>
  <w:num w:numId="147">
    <w:abstractNumId w:val="49"/>
  </w:num>
  <w:num w:numId="148">
    <w:abstractNumId w:val="49"/>
  </w:num>
  <w:num w:numId="149">
    <w:abstractNumId w:val="49"/>
  </w:num>
  <w:num w:numId="150">
    <w:abstractNumId w:val="49"/>
  </w:num>
  <w:num w:numId="151">
    <w:abstractNumId w:val="49"/>
  </w:num>
  <w:num w:numId="152">
    <w:abstractNumId w:val="49"/>
  </w:num>
  <w:num w:numId="153">
    <w:abstractNumId w:val="49"/>
  </w:num>
  <w:num w:numId="154">
    <w:abstractNumId w:val="102"/>
  </w:num>
  <w:num w:numId="155">
    <w:abstractNumId w:val="21"/>
  </w:num>
  <w:num w:numId="156">
    <w:abstractNumId w:val="28"/>
  </w:num>
  <w:num w:numId="157">
    <w:abstractNumId w:val="91"/>
  </w:num>
  <w:num w:numId="158">
    <w:abstractNumId w:val="34"/>
  </w:num>
  <w:num w:numId="159">
    <w:abstractNumId w:val="43"/>
  </w:num>
  <w:num w:numId="160">
    <w:abstractNumId w:val="51"/>
  </w:num>
  <w:num w:numId="161">
    <w:abstractNumId w:val="7"/>
  </w:num>
  <w:num w:numId="162">
    <w:abstractNumId w:val="49"/>
  </w:num>
  <w:num w:numId="163">
    <w:abstractNumId w:val="90"/>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7D9"/>
    <w:rsid w:val="00001BBE"/>
    <w:rsid w:val="00003098"/>
    <w:rsid w:val="000033CD"/>
    <w:rsid w:val="00003C4B"/>
    <w:rsid w:val="0000782B"/>
    <w:rsid w:val="00010ACC"/>
    <w:rsid w:val="00010D8B"/>
    <w:rsid w:val="00012412"/>
    <w:rsid w:val="0001569C"/>
    <w:rsid w:val="000158B1"/>
    <w:rsid w:val="0001683B"/>
    <w:rsid w:val="00022C19"/>
    <w:rsid w:val="00024C76"/>
    <w:rsid w:val="00030778"/>
    <w:rsid w:val="00030A17"/>
    <w:rsid w:val="000310BC"/>
    <w:rsid w:val="000319B3"/>
    <w:rsid w:val="00032415"/>
    <w:rsid w:val="00032CB8"/>
    <w:rsid w:val="00034EF7"/>
    <w:rsid w:val="00034F5F"/>
    <w:rsid w:val="000356E4"/>
    <w:rsid w:val="000362BF"/>
    <w:rsid w:val="00036718"/>
    <w:rsid w:val="00040453"/>
    <w:rsid w:val="00040CA8"/>
    <w:rsid w:val="0004237B"/>
    <w:rsid w:val="000431B1"/>
    <w:rsid w:val="00045A0A"/>
    <w:rsid w:val="000500E8"/>
    <w:rsid w:val="00052536"/>
    <w:rsid w:val="00052AC9"/>
    <w:rsid w:val="00054CF5"/>
    <w:rsid w:val="00055282"/>
    <w:rsid w:val="000564CC"/>
    <w:rsid w:val="00056ACF"/>
    <w:rsid w:val="00064491"/>
    <w:rsid w:val="00065033"/>
    <w:rsid w:val="00066CAF"/>
    <w:rsid w:val="00067711"/>
    <w:rsid w:val="000766E0"/>
    <w:rsid w:val="000773E6"/>
    <w:rsid w:val="0008003C"/>
    <w:rsid w:val="00080785"/>
    <w:rsid w:val="00083167"/>
    <w:rsid w:val="00085970"/>
    <w:rsid w:val="00085B72"/>
    <w:rsid w:val="00090ED6"/>
    <w:rsid w:val="00090FFB"/>
    <w:rsid w:val="000938D8"/>
    <w:rsid w:val="00094094"/>
    <w:rsid w:val="000954C1"/>
    <w:rsid w:val="00097279"/>
    <w:rsid w:val="000A07AE"/>
    <w:rsid w:val="000A0D40"/>
    <w:rsid w:val="000A1F0C"/>
    <w:rsid w:val="000A27AF"/>
    <w:rsid w:val="000A303A"/>
    <w:rsid w:val="000A402E"/>
    <w:rsid w:val="000A5204"/>
    <w:rsid w:val="000A6D55"/>
    <w:rsid w:val="000B1854"/>
    <w:rsid w:val="000B306B"/>
    <w:rsid w:val="000B4274"/>
    <w:rsid w:val="000B698C"/>
    <w:rsid w:val="000B70D1"/>
    <w:rsid w:val="000C0031"/>
    <w:rsid w:val="000C1604"/>
    <w:rsid w:val="000C3CA0"/>
    <w:rsid w:val="000C4E30"/>
    <w:rsid w:val="000D05D1"/>
    <w:rsid w:val="000D1802"/>
    <w:rsid w:val="000D3A01"/>
    <w:rsid w:val="000D4261"/>
    <w:rsid w:val="000D483F"/>
    <w:rsid w:val="000D5CED"/>
    <w:rsid w:val="000E1A96"/>
    <w:rsid w:val="000E1DD6"/>
    <w:rsid w:val="000E428C"/>
    <w:rsid w:val="000E449A"/>
    <w:rsid w:val="000E63A3"/>
    <w:rsid w:val="000E63BE"/>
    <w:rsid w:val="000F07B1"/>
    <w:rsid w:val="000F4C4E"/>
    <w:rsid w:val="000F4FE3"/>
    <w:rsid w:val="000F50A2"/>
    <w:rsid w:val="000F7FE4"/>
    <w:rsid w:val="00103B6E"/>
    <w:rsid w:val="001040E0"/>
    <w:rsid w:val="00110B3F"/>
    <w:rsid w:val="00110C13"/>
    <w:rsid w:val="0011523A"/>
    <w:rsid w:val="00115F73"/>
    <w:rsid w:val="00120CDC"/>
    <w:rsid w:val="00124666"/>
    <w:rsid w:val="0012480A"/>
    <w:rsid w:val="0012560F"/>
    <w:rsid w:val="00130D11"/>
    <w:rsid w:val="0013161A"/>
    <w:rsid w:val="0013558B"/>
    <w:rsid w:val="0013634E"/>
    <w:rsid w:val="00137DFF"/>
    <w:rsid w:val="0014114F"/>
    <w:rsid w:val="00141A50"/>
    <w:rsid w:val="0015255F"/>
    <w:rsid w:val="00152911"/>
    <w:rsid w:val="00152A5A"/>
    <w:rsid w:val="00152FE5"/>
    <w:rsid w:val="00155EF4"/>
    <w:rsid w:val="00157EAB"/>
    <w:rsid w:val="001620CF"/>
    <w:rsid w:val="00165C32"/>
    <w:rsid w:val="00166BBE"/>
    <w:rsid w:val="0016744A"/>
    <w:rsid w:val="0017066A"/>
    <w:rsid w:val="001707B7"/>
    <w:rsid w:val="001707C9"/>
    <w:rsid w:val="00172159"/>
    <w:rsid w:val="00172540"/>
    <w:rsid w:val="00175012"/>
    <w:rsid w:val="001775CC"/>
    <w:rsid w:val="00177FE4"/>
    <w:rsid w:val="0018331C"/>
    <w:rsid w:val="001841A6"/>
    <w:rsid w:val="00184DAE"/>
    <w:rsid w:val="001904E1"/>
    <w:rsid w:val="00191030"/>
    <w:rsid w:val="0019152D"/>
    <w:rsid w:val="0019235A"/>
    <w:rsid w:val="001925DB"/>
    <w:rsid w:val="00195AA9"/>
    <w:rsid w:val="00196A46"/>
    <w:rsid w:val="001A1ED0"/>
    <w:rsid w:val="001A3454"/>
    <w:rsid w:val="001A4155"/>
    <w:rsid w:val="001A474A"/>
    <w:rsid w:val="001A61A8"/>
    <w:rsid w:val="001A7223"/>
    <w:rsid w:val="001B1840"/>
    <w:rsid w:val="001B1878"/>
    <w:rsid w:val="001B36C0"/>
    <w:rsid w:val="001B44B4"/>
    <w:rsid w:val="001B4D78"/>
    <w:rsid w:val="001B4E8D"/>
    <w:rsid w:val="001B5015"/>
    <w:rsid w:val="001C128D"/>
    <w:rsid w:val="001C4DEB"/>
    <w:rsid w:val="001D6766"/>
    <w:rsid w:val="001E03A3"/>
    <w:rsid w:val="001E366A"/>
    <w:rsid w:val="001E4189"/>
    <w:rsid w:val="001E45AA"/>
    <w:rsid w:val="001E6E2E"/>
    <w:rsid w:val="001E6E5F"/>
    <w:rsid w:val="001E7F51"/>
    <w:rsid w:val="001F1E82"/>
    <w:rsid w:val="00203B09"/>
    <w:rsid w:val="00206131"/>
    <w:rsid w:val="00206C94"/>
    <w:rsid w:val="00210B10"/>
    <w:rsid w:val="00212F2B"/>
    <w:rsid w:val="00213F28"/>
    <w:rsid w:val="00214583"/>
    <w:rsid w:val="0021683E"/>
    <w:rsid w:val="002170B5"/>
    <w:rsid w:val="00217963"/>
    <w:rsid w:val="00220628"/>
    <w:rsid w:val="00221741"/>
    <w:rsid w:val="0022349E"/>
    <w:rsid w:val="00224FF6"/>
    <w:rsid w:val="00225346"/>
    <w:rsid w:val="002271E0"/>
    <w:rsid w:val="00230D80"/>
    <w:rsid w:val="00231635"/>
    <w:rsid w:val="00236566"/>
    <w:rsid w:val="00240A0F"/>
    <w:rsid w:val="00240E92"/>
    <w:rsid w:val="002421C8"/>
    <w:rsid w:val="00242695"/>
    <w:rsid w:val="002474C8"/>
    <w:rsid w:val="00253F4E"/>
    <w:rsid w:val="00253FEC"/>
    <w:rsid w:val="00254039"/>
    <w:rsid w:val="00256A5E"/>
    <w:rsid w:val="00256D01"/>
    <w:rsid w:val="002601BB"/>
    <w:rsid w:val="00260F66"/>
    <w:rsid w:val="0026175B"/>
    <w:rsid w:val="002622A7"/>
    <w:rsid w:val="0026486D"/>
    <w:rsid w:val="002648FD"/>
    <w:rsid w:val="00266ADC"/>
    <w:rsid w:val="00266CEB"/>
    <w:rsid w:val="00270CF8"/>
    <w:rsid w:val="00275D59"/>
    <w:rsid w:val="002764E1"/>
    <w:rsid w:val="00280F6F"/>
    <w:rsid w:val="002814E0"/>
    <w:rsid w:val="00284176"/>
    <w:rsid w:val="00285219"/>
    <w:rsid w:val="0028539A"/>
    <w:rsid w:val="00286A44"/>
    <w:rsid w:val="00287622"/>
    <w:rsid w:val="00297A32"/>
    <w:rsid w:val="002A14BA"/>
    <w:rsid w:val="002A28F2"/>
    <w:rsid w:val="002A3D07"/>
    <w:rsid w:val="002A679E"/>
    <w:rsid w:val="002A78C2"/>
    <w:rsid w:val="002B2315"/>
    <w:rsid w:val="002B2D2E"/>
    <w:rsid w:val="002C162A"/>
    <w:rsid w:val="002C204B"/>
    <w:rsid w:val="002C4EBB"/>
    <w:rsid w:val="002C782E"/>
    <w:rsid w:val="002D184F"/>
    <w:rsid w:val="002D4E20"/>
    <w:rsid w:val="002D5500"/>
    <w:rsid w:val="002D7EA3"/>
    <w:rsid w:val="002E0198"/>
    <w:rsid w:val="002E01BA"/>
    <w:rsid w:val="002E49C6"/>
    <w:rsid w:val="002E5B6C"/>
    <w:rsid w:val="002E67D9"/>
    <w:rsid w:val="002E76B0"/>
    <w:rsid w:val="002F1EF8"/>
    <w:rsid w:val="002F20E7"/>
    <w:rsid w:val="002F318B"/>
    <w:rsid w:val="00302BEA"/>
    <w:rsid w:val="00305263"/>
    <w:rsid w:val="00307C6F"/>
    <w:rsid w:val="00307E76"/>
    <w:rsid w:val="003129C8"/>
    <w:rsid w:val="0031343E"/>
    <w:rsid w:val="0031511C"/>
    <w:rsid w:val="00315D82"/>
    <w:rsid w:val="00316C5E"/>
    <w:rsid w:val="00317377"/>
    <w:rsid w:val="00325E12"/>
    <w:rsid w:val="003278D4"/>
    <w:rsid w:val="00332BD9"/>
    <w:rsid w:val="00332D0C"/>
    <w:rsid w:val="0033522A"/>
    <w:rsid w:val="003362EA"/>
    <w:rsid w:val="00337F02"/>
    <w:rsid w:val="00340028"/>
    <w:rsid w:val="0034198E"/>
    <w:rsid w:val="00341B15"/>
    <w:rsid w:val="00344181"/>
    <w:rsid w:val="0035064C"/>
    <w:rsid w:val="00354B37"/>
    <w:rsid w:val="00357594"/>
    <w:rsid w:val="00365F6C"/>
    <w:rsid w:val="00366B37"/>
    <w:rsid w:val="0037272D"/>
    <w:rsid w:val="00372A33"/>
    <w:rsid w:val="00372E00"/>
    <w:rsid w:val="00372E41"/>
    <w:rsid w:val="003733EF"/>
    <w:rsid w:val="00380C50"/>
    <w:rsid w:val="00380ECD"/>
    <w:rsid w:val="003911CA"/>
    <w:rsid w:val="00392F92"/>
    <w:rsid w:val="00394A55"/>
    <w:rsid w:val="00394C4E"/>
    <w:rsid w:val="00395C8B"/>
    <w:rsid w:val="003A0B96"/>
    <w:rsid w:val="003A1E3F"/>
    <w:rsid w:val="003B1682"/>
    <w:rsid w:val="003B2A12"/>
    <w:rsid w:val="003B3BB2"/>
    <w:rsid w:val="003B43AF"/>
    <w:rsid w:val="003B48D9"/>
    <w:rsid w:val="003C1825"/>
    <w:rsid w:val="003C2158"/>
    <w:rsid w:val="003C2D87"/>
    <w:rsid w:val="003C68DF"/>
    <w:rsid w:val="003D0326"/>
    <w:rsid w:val="003D0416"/>
    <w:rsid w:val="003D3CC9"/>
    <w:rsid w:val="003D50F0"/>
    <w:rsid w:val="003D5167"/>
    <w:rsid w:val="003D7DA3"/>
    <w:rsid w:val="003E12F1"/>
    <w:rsid w:val="003E60BB"/>
    <w:rsid w:val="003E7F27"/>
    <w:rsid w:val="003F1D0C"/>
    <w:rsid w:val="003F30E4"/>
    <w:rsid w:val="003F5C2A"/>
    <w:rsid w:val="003F6601"/>
    <w:rsid w:val="004000D8"/>
    <w:rsid w:val="00401B0D"/>
    <w:rsid w:val="00403A14"/>
    <w:rsid w:val="00405108"/>
    <w:rsid w:val="004055F1"/>
    <w:rsid w:val="00407A10"/>
    <w:rsid w:val="00410F4B"/>
    <w:rsid w:val="004157A9"/>
    <w:rsid w:val="00416890"/>
    <w:rsid w:val="00423110"/>
    <w:rsid w:val="0042319A"/>
    <w:rsid w:val="00425901"/>
    <w:rsid w:val="004273A1"/>
    <w:rsid w:val="00430F26"/>
    <w:rsid w:val="00433D5B"/>
    <w:rsid w:val="00434396"/>
    <w:rsid w:val="00436DC9"/>
    <w:rsid w:val="00440BD2"/>
    <w:rsid w:val="00441ECC"/>
    <w:rsid w:val="004429C5"/>
    <w:rsid w:val="00443508"/>
    <w:rsid w:val="0045055F"/>
    <w:rsid w:val="00451679"/>
    <w:rsid w:val="00452BD7"/>
    <w:rsid w:val="0045556C"/>
    <w:rsid w:val="00455CBD"/>
    <w:rsid w:val="00456E52"/>
    <w:rsid w:val="0045790C"/>
    <w:rsid w:val="00460C5B"/>
    <w:rsid w:val="0046238F"/>
    <w:rsid w:val="004636FF"/>
    <w:rsid w:val="00472D6D"/>
    <w:rsid w:val="00473418"/>
    <w:rsid w:val="00474F7E"/>
    <w:rsid w:val="0047608A"/>
    <w:rsid w:val="00476353"/>
    <w:rsid w:val="0048224D"/>
    <w:rsid w:val="00482695"/>
    <w:rsid w:val="00486CFF"/>
    <w:rsid w:val="00486E8E"/>
    <w:rsid w:val="00491539"/>
    <w:rsid w:val="00493EA6"/>
    <w:rsid w:val="004A0B7A"/>
    <w:rsid w:val="004A0C25"/>
    <w:rsid w:val="004A2AB5"/>
    <w:rsid w:val="004A347A"/>
    <w:rsid w:val="004A58CE"/>
    <w:rsid w:val="004A6C30"/>
    <w:rsid w:val="004A7A76"/>
    <w:rsid w:val="004B0EA9"/>
    <w:rsid w:val="004B3EF2"/>
    <w:rsid w:val="004B6564"/>
    <w:rsid w:val="004C063A"/>
    <w:rsid w:val="004C184B"/>
    <w:rsid w:val="004C34A5"/>
    <w:rsid w:val="004C5E20"/>
    <w:rsid w:val="004C6781"/>
    <w:rsid w:val="004C7F83"/>
    <w:rsid w:val="004D1278"/>
    <w:rsid w:val="004D1469"/>
    <w:rsid w:val="004D1FB5"/>
    <w:rsid w:val="004D46ED"/>
    <w:rsid w:val="004D60BE"/>
    <w:rsid w:val="004D6AC6"/>
    <w:rsid w:val="004D71F9"/>
    <w:rsid w:val="004D7E86"/>
    <w:rsid w:val="004E0E5A"/>
    <w:rsid w:val="004E46AB"/>
    <w:rsid w:val="004E6F2D"/>
    <w:rsid w:val="004F271E"/>
    <w:rsid w:val="004F3111"/>
    <w:rsid w:val="004F40B6"/>
    <w:rsid w:val="004F4317"/>
    <w:rsid w:val="004F4628"/>
    <w:rsid w:val="004F4936"/>
    <w:rsid w:val="004F4D7D"/>
    <w:rsid w:val="004F684C"/>
    <w:rsid w:val="00501CD0"/>
    <w:rsid w:val="00504418"/>
    <w:rsid w:val="005061E9"/>
    <w:rsid w:val="00507FEE"/>
    <w:rsid w:val="00511F15"/>
    <w:rsid w:val="00517F51"/>
    <w:rsid w:val="00520029"/>
    <w:rsid w:val="00521714"/>
    <w:rsid w:val="00523320"/>
    <w:rsid w:val="00526A0B"/>
    <w:rsid w:val="005314B0"/>
    <w:rsid w:val="00533292"/>
    <w:rsid w:val="00535E97"/>
    <w:rsid w:val="00536E72"/>
    <w:rsid w:val="00537225"/>
    <w:rsid w:val="00541196"/>
    <w:rsid w:val="00544F07"/>
    <w:rsid w:val="0054564E"/>
    <w:rsid w:val="005459B4"/>
    <w:rsid w:val="0054754C"/>
    <w:rsid w:val="0055022E"/>
    <w:rsid w:val="005508AE"/>
    <w:rsid w:val="00550A6A"/>
    <w:rsid w:val="0055464E"/>
    <w:rsid w:val="0055604B"/>
    <w:rsid w:val="00556863"/>
    <w:rsid w:val="00557A37"/>
    <w:rsid w:val="0056060A"/>
    <w:rsid w:val="0056065B"/>
    <w:rsid w:val="00561A4E"/>
    <w:rsid w:val="005621C9"/>
    <w:rsid w:val="00563075"/>
    <w:rsid w:val="005659BD"/>
    <w:rsid w:val="00565C58"/>
    <w:rsid w:val="00571D54"/>
    <w:rsid w:val="00573507"/>
    <w:rsid w:val="00574434"/>
    <w:rsid w:val="00574B7A"/>
    <w:rsid w:val="00577CCB"/>
    <w:rsid w:val="005836A0"/>
    <w:rsid w:val="00586D9C"/>
    <w:rsid w:val="00590DBB"/>
    <w:rsid w:val="005912BA"/>
    <w:rsid w:val="00594756"/>
    <w:rsid w:val="00595746"/>
    <w:rsid w:val="005977DB"/>
    <w:rsid w:val="00597D7C"/>
    <w:rsid w:val="005A0945"/>
    <w:rsid w:val="005A0CC7"/>
    <w:rsid w:val="005A6E84"/>
    <w:rsid w:val="005A7294"/>
    <w:rsid w:val="005B3E57"/>
    <w:rsid w:val="005B4FFC"/>
    <w:rsid w:val="005B64A5"/>
    <w:rsid w:val="005C18AF"/>
    <w:rsid w:val="005C31E1"/>
    <w:rsid w:val="005C3A91"/>
    <w:rsid w:val="005C5D08"/>
    <w:rsid w:val="005C7610"/>
    <w:rsid w:val="005C7ABF"/>
    <w:rsid w:val="005D1371"/>
    <w:rsid w:val="005D57BB"/>
    <w:rsid w:val="005D6A73"/>
    <w:rsid w:val="005D6AA7"/>
    <w:rsid w:val="005E03B1"/>
    <w:rsid w:val="005E29CE"/>
    <w:rsid w:val="005E319F"/>
    <w:rsid w:val="005E45EB"/>
    <w:rsid w:val="005E655F"/>
    <w:rsid w:val="005E7463"/>
    <w:rsid w:val="005F1677"/>
    <w:rsid w:val="005F5667"/>
    <w:rsid w:val="005F7046"/>
    <w:rsid w:val="0060092D"/>
    <w:rsid w:val="00602898"/>
    <w:rsid w:val="006051D3"/>
    <w:rsid w:val="00606C7C"/>
    <w:rsid w:val="00611A96"/>
    <w:rsid w:val="00611B67"/>
    <w:rsid w:val="00611D16"/>
    <w:rsid w:val="006137AF"/>
    <w:rsid w:val="00613940"/>
    <w:rsid w:val="006173C5"/>
    <w:rsid w:val="0062127D"/>
    <w:rsid w:val="0062236D"/>
    <w:rsid w:val="006231E9"/>
    <w:rsid w:val="006248AF"/>
    <w:rsid w:val="00630617"/>
    <w:rsid w:val="0063118F"/>
    <w:rsid w:val="00632C7F"/>
    <w:rsid w:val="00632EFE"/>
    <w:rsid w:val="006354A7"/>
    <w:rsid w:val="006358C8"/>
    <w:rsid w:val="00635C17"/>
    <w:rsid w:val="006437B2"/>
    <w:rsid w:val="00644091"/>
    <w:rsid w:val="006445ED"/>
    <w:rsid w:val="0064688F"/>
    <w:rsid w:val="006478D5"/>
    <w:rsid w:val="00652AFF"/>
    <w:rsid w:val="00660C76"/>
    <w:rsid w:val="006622D0"/>
    <w:rsid w:val="006625BD"/>
    <w:rsid w:val="00664954"/>
    <w:rsid w:val="00665F05"/>
    <w:rsid w:val="006708CD"/>
    <w:rsid w:val="00670C2E"/>
    <w:rsid w:val="00673694"/>
    <w:rsid w:val="00673817"/>
    <w:rsid w:val="0068304D"/>
    <w:rsid w:val="0069046B"/>
    <w:rsid w:val="00692C65"/>
    <w:rsid w:val="006931E3"/>
    <w:rsid w:val="00693B54"/>
    <w:rsid w:val="00696C82"/>
    <w:rsid w:val="006A0ED1"/>
    <w:rsid w:val="006A1CEA"/>
    <w:rsid w:val="006A2D73"/>
    <w:rsid w:val="006A43D6"/>
    <w:rsid w:val="006A57CB"/>
    <w:rsid w:val="006A5996"/>
    <w:rsid w:val="006A65EA"/>
    <w:rsid w:val="006A6F30"/>
    <w:rsid w:val="006B047F"/>
    <w:rsid w:val="006B196E"/>
    <w:rsid w:val="006B6E5C"/>
    <w:rsid w:val="006B7245"/>
    <w:rsid w:val="006C1B4C"/>
    <w:rsid w:val="006C225C"/>
    <w:rsid w:val="006C6E47"/>
    <w:rsid w:val="006D0CF0"/>
    <w:rsid w:val="006D2011"/>
    <w:rsid w:val="006D2AFF"/>
    <w:rsid w:val="006D4105"/>
    <w:rsid w:val="006D5587"/>
    <w:rsid w:val="006D63E5"/>
    <w:rsid w:val="006D7BC9"/>
    <w:rsid w:val="006E02B1"/>
    <w:rsid w:val="006E09B3"/>
    <w:rsid w:val="006E1584"/>
    <w:rsid w:val="006E4E05"/>
    <w:rsid w:val="006F2F56"/>
    <w:rsid w:val="00704750"/>
    <w:rsid w:val="007063A3"/>
    <w:rsid w:val="00710BBE"/>
    <w:rsid w:val="007131D0"/>
    <w:rsid w:val="00713A9C"/>
    <w:rsid w:val="00715BDA"/>
    <w:rsid w:val="00723450"/>
    <w:rsid w:val="00723C8F"/>
    <w:rsid w:val="00730E63"/>
    <w:rsid w:val="00731B96"/>
    <w:rsid w:val="00732E61"/>
    <w:rsid w:val="00733FFB"/>
    <w:rsid w:val="007361B4"/>
    <w:rsid w:val="00742419"/>
    <w:rsid w:val="00746F1D"/>
    <w:rsid w:val="00750A11"/>
    <w:rsid w:val="00750B14"/>
    <w:rsid w:val="007538F1"/>
    <w:rsid w:val="0075567A"/>
    <w:rsid w:val="0076001A"/>
    <w:rsid w:val="0076009F"/>
    <w:rsid w:val="007607AB"/>
    <w:rsid w:val="00761691"/>
    <w:rsid w:val="00762DB5"/>
    <w:rsid w:val="00765482"/>
    <w:rsid w:val="00765585"/>
    <w:rsid w:val="007742DC"/>
    <w:rsid w:val="00777581"/>
    <w:rsid w:val="0078257C"/>
    <w:rsid w:val="00791638"/>
    <w:rsid w:val="007933B5"/>
    <w:rsid w:val="007A1128"/>
    <w:rsid w:val="007A2B74"/>
    <w:rsid w:val="007A2FF9"/>
    <w:rsid w:val="007A67FC"/>
    <w:rsid w:val="007A7513"/>
    <w:rsid w:val="007B07D8"/>
    <w:rsid w:val="007B77B6"/>
    <w:rsid w:val="007C0E88"/>
    <w:rsid w:val="007C4DDA"/>
    <w:rsid w:val="007C6BAC"/>
    <w:rsid w:val="007C7477"/>
    <w:rsid w:val="007D2988"/>
    <w:rsid w:val="007D36A1"/>
    <w:rsid w:val="007D43D8"/>
    <w:rsid w:val="007E1E96"/>
    <w:rsid w:val="007E1FA5"/>
    <w:rsid w:val="007E2AAC"/>
    <w:rsid w:val="007E49C6"/>
    <w:rsid w:val="007E77B4"/>
    <w:rsid w:val="007F0CCA"/>
    <w:rsid w:val="007F3A00"/>
    <w:rsid w:val="0080066B"/>
    <w:rsid w:val="00800FA2"/>
    <w:rsid w:val="00803140"/>
    <w:rsid w:val="00803888"/>
    <w:rsid w:val="008065DF"/>
    <w:rsid w:val="0080690A"/>
    <w:rsid w:val="008130D8"/>
    <w:rsid w:val="008133EF"/>
    <w:rsid w:val="0081416B"/>
    <w:rsid w:val="0081483D"/>
    <w:rsid w:val="00816030"/>
    <w:rsid w:val="00821E77"/>
    <w:rsid w:val="00826F36"/>
    <w:rsid w:val="008330E2"/>
    <w:rsid w:val="00833A05"/>
    <w:rsid w:val="00833DEB"/>
    <w:rsid w:val="00834D5C"/>
    <w:rsid w:val="008356C4"/>
    <w:rsid w:val="0083585C"/>
    <w:rsid w:val="008365F8"/>
    <w:rsid w:val="00836AD7"/>
    <w:rsid w:val="00840BCF"/>
    <w:rsid w:val="0084257D"/>
    <w:rsid w:val="00843A43"/>
    <w:rsid w:val="00852ED0"/>
    <w:rsid w:val="00855322"/>
    <w:rsid w:val="008608F5"/>
    <w:rsid w:val="00862CAC"/>
    <w:rsid w:val="00866AD6"/>
    <w:rsid w:val="00866FBD"/>
    <w:rsid w:val="00872523"/>
    <w:rsid w:val="00875DC3"/>
    <w:rsid w:val="00876681"/>
    <w:rsid w:val="00877818"/>
    <w:rsid w:val="00881F58"/>
    <w:rsid w:val="008837A1"/>
    <w:rsid w:val="00883C02"/>
    <w:rsid w:val="00886656"/>
    <w:rsid w:val="008866EB"/>
    <w:rsid w:val="0088720C"/>
    <w:rsid w:val="00890DD8"/>
    <w:rsid w:val="0089207A"/>
    <w:rsid w:val="00892FD8"/>
    <w:rsid w:val="00893767"/>
    <w:rsid w:val="00893894"/>
    <w:rsid w:val="00894291"/>
    <w:rsid w:val="008A4599"/>
    <w:rsid w:val="008B0A0A"/>
    <w:rsid w:val="008B10F0"/>
    <w:rsid w:val="008B23EF"/>
    <w:rsid w:val="008B26B1"/>
    <w:rsid w:val="008B41C8"/>
    <w:rsid w:val="008B47A7"/>
    <w:rsid w:val="008B4FCB"/>
    <w:rsid w:val="008B72F2"/>
    <w:rsid w:val="008B7910"/>
    <w:rsid w:val="008C1F9B"/>
    <w:rsid w:val="008C467A"/>
    <w:rsid w:val="008C531E"/>
    <w:rsid w:val="008C6234"/>
    <w:rsid w:val="008D0B56"/>
    <w:rsid w:val="008D1AB6"/>
    <w:rsid w:val="008D2BB1"/>
    <w:rsid w:val="008D35E9"/>
    <w:rsid w:val="008E1555"/>
    <w:rsid w:val="008E3204"/>
    <w:rsid w:val="008E3ADA"/>
    <w:rsid w:val="008E3BB4"/>
    <w:rsid w:val="008E4A72"/>
    <w:rsid w:val="008F00C3"/>
    <w:rsid w:val="008F730F"/>
    <w:rsid w:val="008F775F"/>
    <w:rsid w:val="008F7F62"/>
    <w:rsid w:val="0090205E"/>
    <w:rsid w:val="00906258"/>
    <w:rsid w:val="00910DAB"/>
    <w:rsid w:val="0091270C"/>
    <w:rsid w:val="00914B22"/>
    <w:rsid w:val="00914DEE"/>
    <w:rsid w:val="009151ED"/>
    <w:rsid w:val="00916684"/>
    <w:rsid w:val="00916F56"/>
    <w:rsid w:val="0092004A"/>
    <w:rsid w:val="00920AD4"/>
    <w:rsid w:val="00920C48"/>
    <w:rsid w:val="00920F88"/>
    <w:rsid w:val="00923F50"/>
    <w:rsid w:val="00924627"/>
    <w:rsid w:val="0092471E"/>
    <w:rsid w:val="00924DC9"/>
    <w:rsid w:val="00924EE1"/>
    <w:rsid w:val="00926C4C"/>
    <w:rsid w:val="00926DC1"/>
    <w:rsid w:val="00931F05"/>
    <w:rsid w:val="00932159"/>
    <w:rsid w:val="00932A8B"/>
    <w:rsid w:val="00932C12"/>
    <w:rsid w:val="009407DE"/>
    <w:rsid w:val="00940DAB"/>
    <w:rsid w:val="009420F3"/>
    <w:rsid w:val="00944348"/>
    <w:rsid w:val="00944906"/>
    <w:rsid w:val="00951AE0"/>
    <w:rsid w:val="00952428"/>
    <w:rsid w:val="00954939"/>
    <w:rsid w:val="00956C42"/>
    <w:rsid w:val="00957B52"/>
    <w:rsid w:val="009600D1"/>
    <w:rsid w:val="009609B1"/>
    <w:rsid w:val="009624A7"/>
    <w:rsid w:val="0096706A"/>
    <w:rsid w:val="00967CE8"/>
    <w:rsid w:val="00970094"/>
    <w:rsid w:val="009716BD"/>
    <w:rsid w:val="0097559D"/>
    <w:rsid w:val="00975B51"/>
    <w:rsid w:val="00975E2B"/>
    <w:rsid w:val="00976CB5"/>
    <w:rsid w:val="00976EFB"/>
    <w:rsid w:val="00983577"/>
    <w:rsid w:val="00984682"/>
    <w:rsid w:val="009907B4"/>
    <w:rsid w:val="00992750"/>
    <w:rsid w:val="0099533F"/>
    <w:rsid w:val="00995FC6"/>
    <w:rsid w:val="00996772"/>
    <w:rsid w:val="009A01F9"/>
    <w:rsid w:val="009A0BAC"/>
    <w:rsid w:val="009A2C67"/>
    <w:rsid w:val="009A4B90"/>
    <w:rsid w:val="009A5B05"/>
    <w:rsid w:val="009A6637"/>
    <w:rsid w:val="009A6B69"/>
    <w:rsid w:val="009B0E03"/>
    <w:rsid w:val="009B3137"/>
    <w:rsid w:val="009B5B09"/>
    <w:rsid w:val="009B77E6"/>
    <w:rsid w:val="009C1032"/>
    <w:rsid w:val="009C1262"/>
    <w:rsid w:val="009C64D4"/>
    <w:rsid w:val="009C779B"/>
    <w:rsid w:val="009D1B55"/>
    <w:rsid w:val="009D1C27"/>
    <w:rsid w:val="009D24EB"/>
    <w:rsid w:val="009E1828"/>
    <w:rsid w:val="009E18B9"/>
    <w:rsid w:val="009E2207"/>
    <w:rsid w:val="009E3E41"/>
    <w:rsid w:val="009E582B"/>
    <w:rsid w:val="009E6566"/>
    <w:rsid w:val="009F08C2"/>
    <w:rsid w:val="009F11BA"/>
    <w:rsid w:val="009F1AAA"/>
    <w:rsid w:val="00A00CB7"/>
    <w:rsid w:val="00A01452"/>
    <w:rsid w:val="00A040FA"/>
    <w:rsid w:val="00A07DC2"/>
    <w:rsid w:val="00A21151"/>
    <w:rsid w:val="00A23E23"/>
    <w:rsid w:val="00A2506C"/>
    <w:rsid w:val="00A31656"/>
    <w:rsid w:val="00A360A5"/>
    <w:rsid w:val="00A36B6C"/>
    <w:rsid w:val="00A404B0"/>
    <w:rsid w:val="00A4252D"/>
    <w:rsid w:val="00A42912"/>
    <w:rsid w:val="00A4395A"/>
    <w:rsid w:val="00A43C55"/>
    <w:rsid w:val="00A4715A"/>
    <w:rsid w:val="00A47221"/>
    <w:rsid w:val="00A51A54"/>
    <w:rsid w:val="00A522EC"/>
    <w:rsid w:val="00A54039"/>
    <w:rsid w:val="00A61923"/>
    <w:rsid w:val="00A62A77"/>
    <w:rsid w:val="00A64868"/>
    <w:rsid w:val="00A65EA0"/>
    <w:rsid w:val="00A662B6"/>
    <w:rsid w:val="00A6751B"/>
    <w:rsid w:val="00A71D9D"/>
    <w:rsid w:val="00A734B6"/>
    <w:rsid w:val="00A74B64"/>
    <w:rsid w:val="00A74BF8"/>
    <w:rsid w:val="00A7778A"/>
    <w:rsid w:val="00A81C2B"/>
    <w:rsid w:val="00A82873"/>
    <w:rsid w:val="00A903B7"/>
    <w:rsid w:val="00A90635"/>
    <w:rsid w:val="00A90A1B"/>
    <w:rsid w:val="00A91A3F"/>
    <w:rsid w:val="00A920D7"/>
    <w:rsid w:val="00A92806"/>
    <w:rsid w:val="00A95F8B"/>
    <w:rsid w:val="00A973EF"/>
    <w:rsid w:val="00A97C2B"/>
    <w:rsid w:val="00AA3418"/>
    <w:rsid w:val="00AA558F"/>
    <w:rsid w:val="00AB1088"/>
    <w:rsid w:val="00AB13C8"/>
    <w:rsid w:val="00AB4191"/>
    <w:rsid w:val="00AB4FCA"/>
    <w:rsid w:val="00AB70A2"/>
    <w:rsid w:val="00AC0C80"/>
    <w:rsid w:val="00AC11B3"/>
    <w:rsid w:val="00AC1794"/>
    <w:rsid w:val="00AC32EB"/>
    <w:rsid w:val="00AC3C91"/>
    <w:rsid w:val="00AD6843"/>
    <w:rsid w:val="00AE0CA6"/>
    <w:rsid w:val="00AE2E65"/>
    <w:rsid w:val="00AE477D"/>
    <w:rsid w:val="00AE5B82"/>
    <w:rsid w:val="00AF1270"/>
    <w:rsid w:val="00AF44F8"/>
    <w:rsid w:val="00AF4B25"/>
    <w:rsid w:val="00AF75E4"/>
    <w:rsid w:val="00B02847"/>
    <w:rsid w:val="00B02C5B"/>
    <w:rsid w:val="00B04D34"/>
    <w:rsid w:val="00B06472"/>
    <w:rsid w:val="00B076FC"/>
    <w:rsid w:val="00B10993"/>
    <w:rsid w:val="00B14221"/>
    <w:rsid w:val="00B15DEB"/>
    <w:rsid w:val="00B16686"/>
    <w:rsid w:val="00B17C68"/>
    <w:rsid w:val="00B204BB"/>
    <w:rsid w:val="00B2193D"/>
    <w:rsid w:val="00B22B98"/>
    <w:rsid w:val="00B23E86"/>
    <w:rsid w:val="00B27521"/>
    <w:rsid w:val="00B31185"/>
    <w:rsid w:val="00B33346"/>
    <w:rsid w:val="00B369A6"/>
    <w:rsid w:val="00B37443"/>
    <w:rsid w:val="00B45951"/>
    <w:rsid w:val="00B46F5B"/>
    <w:rsid w:val="00B50B1D"/>
    <w:rsid w:val="00B53016"/>
    <w:rsid w:val="00B57680"/>
    <w:rsid w:val="00B62236"/>
    <w:rsid w:val="00B63653"/>
    <w:rsid w:val="00B65046"/>
    <w:rsid w:val="00B66E74"/>
    <w:rsid w:val="00B67C49"/>
    <w:rsid w:val="00B7633D"/>
    <w:rsid w:val="00B8166C"/>
    <w:rsid w:val="00B82664"/>
    <w:rsid w:val="00B832F1"/>
    <w:rsid w:val="00B84DB9"/>
    <w:rsid w:val="00B9564B"/>
    <w:rsid w:val="00B96EF0"/>
    <w:rsid w:val="00B97F4E"/>
    <w:rsid w:val="00BA43FC"/>
    <w:rsid w:val="00BB066E"/>
    <w:rsid w:val="00BB0CF1"/>
    <w:rsid w:val="00BB35EF"/>
    <w:rsid w:val="00BB6C25"/>
    <w:rsid w:val="00BB7352"/>
    <w:rsid w:val="00BC191B"/>
    <w:rsid w:val="00BC51CF"/>
    <w:rsid w:val="00BC674E"/>
    <w:rsid w:val="00BC7841"/>
    <w:rsid w:val="00BD2328"/>
    <w:rsid w:val="00BD33A1"/>
    <w:rsid w:val="00BD615F"/>
    <w:rsid w:val="00BD6D9B"/>
    <w:rsid w:val="00BE0333"/>
    <w:rsid w:val="00BE16FD"/>
    <w:rsid w:val="00BE3C21"/>
    <w:rsid w:val="00BE3F1A"/>
    <w:rsid w:val="00BE7475"/>
    <w:rsid w:val="00BF0491"/>
    <w:rsid w:val="00BF305C"/>
    <w:rsid w:val="00BF3BAF"/>
    <w:rsid w:val="00BF43B8"/>
    <w:rsid w:val="00BF4E05"/>
    <w:rsid w:val="00BF6BE7"/>
    <w:rsid w:val="00C00BD4"/>
    <w:rsid w:val="00C01F56"/>
    <w:rsid w:val="00C03E06"/>
    <w:rsid w:val="00C052C3"/>
    <w:rsid w:val="00C11A14"/>
    <w:rsid w:val="00C1275D"/>
    <w:rsid w:val="00C1361A"/>
    <w:rsid w:val="00C14A32"/>
    <w:rsid w:val="00C20019"/>
    <w:rsid w:val="00C20707"/>
    <w:rsid w:val="00C267AA"/>
    <w:rsid w:val="00C27810"/>
    <w:rsid w:val="00C278AF"/>
    <w:rsid w:val="00C2799F"/>
    <w:rsid w:val="00C27AB8"/>
    <w:rsid w:val="00C3132D"/>
    <w:rsid w:val="00C31E7A"/>
    <w:rsid w:val="00C33492"/>
    <w:rsid w:val="00C3399C"/>
    <w:rsid w:val="00C339D2"/>
    <w:rsid w:val="00C34F25"/>
    <w:rsid w:val="00C34F3C"/>
    <w:rsid w:val="00C42571"/>
    <w:rsid w:val="00C45F7C"/>
    <w:rsid w:val="00C4627D"/>
    <w:rsid w:val="00C46C8E"/>
    <w:rsid w:val="00C4716A"/>
    <w:rsid w:val="00C51516"/>
    <w:rsid w:val="00C51C30"/>
    <w:rsid w:val="00C52576"/>
    <w:rsid w:val="00C55BA5"/>
    <w:rsid w:val="00C55FFB"/>
    <w:rsid w:val="00C56CCC"/>
    <w:rsid w:val="00C61772"/>
    <w:rsid w:val="00C61BAE"/>
    <w:rsid w:val="00C6252C"/>
    <w:rsid w:val="00C62CA5"/>
    <w:rsid w:val="00C63A44"/>
    <w:rsid w:val="00C65118"/>
    <w:rsid w:val="00C72184"/>
    <w:rsid w:val="00C73BE0"/>
    <w:rsid w:val="00C75151"/>
    <w:rsid w:val="00C756AA"/>
    <w:rsid w:val="00C77CC9"/>
    <w:rsid w:val="00C803C3"/>
    <w:rsid w:val="00C81344"/>
    <w:rsid w:val="00C81F61"/>
    <w:rsid w:val="00C835C9"/>
    <w:rsid w:val="00C84551"/>
    <w:rsid w:val="00C86EC3"/>
    <w:rsid w:val="00C917D6"/>
    <w:rsid w:val="00C944EB"/>
    <w:rsid w:val="00C96671"/>
    <w:rsid w:val="00C97032"/>
    <w:rsid w:val="00CA238D"/>
    <w:rsid w:val="00CA40F3"/>
    <w:rsid w:val="00CA4433"/>
    <w:rsid w:val="00CA4ED6"/>
    <w:rsid w:val="00CA5B8A"/>
    <w:rsid w:val="00CB011E"/>
    <w:rsid w:val="00CB3867"/>
    <w:rsid w:val="00CB54BA"/>
    <w:rsid w:val="00CB6684"/>
    <w:rsid w:val="00CB7FC8"/>
    <w:rsid w:val="00CC06B8"/>
    <w:rsid w:val="00CC183E"/>
    <w:rsid w:val="00CD17E5"/>
    <w:rsid w:val="00CD1FBA"/>
    <w:rsid w:val="00CD27EC"/>
    <w:rsid w:val="00CD2CD7"/>
    <w:rsid w:val="00CE1240"/>
    <w:rsid w:val="00CE13CE"/>
    <w:rsid w:val="00CE1E21"/>
    <w:rsid w:val="00CE1F6F"/>
    <w:rsid w:val="00CE28B3"/>
    <w:rsid w:val="00CE5854"/>
    <w:rsid w:val="00CE592E"/>
    <w:rsid w:val="00CE6AA2"/>
    <w:rsid w:val="00CF0044"/>
    <w:rsid w:val="00CF20D1"/>
    <w:rsid w:val="00CF71EA"/>
    <w:rsid w:val="00CF7774"/>
    <w:rsid w:val="00D0026B"/>
    <w:rsid w:val="00D00A1C"/>
    <w:rsid w:val="00D020A9"/>
    <w:rsid w:val="00D02EF0"/>
    <w:rsid w:val="00D0554C"/>
    <w:rsid w:val="00D07D47"/>
    <w:rsid w:val="00D10094"/>
    <w:rsid w:val="00D1512B"/>
    <w:rsid w:val="00D16EBB"/>
    <w:rsid w:val="00D16FAF"/>
    <w:rsid w:val="00D21557"/>
    <w:rsid w:val="00D22CD5"/>
    <w:rsid w:val="00D23A5A"/>
    <w:rsid w:val="00D23E4F"/>
    <w:rsid w:val="00D259BA"/>
    <w:rsid w:val="00D25E05"/>
    <w:rsid w:val="00D27051"/>
    <w:rsid w:val="00D32118"/>
    <w:rsid w:val="00D328A2"/>
    <w:rsid w:val="00D32D48"/>
    <w:rsid w:val="00D32D57"/>
    <w:rsid w:val="00D34579"/>
    <w:rsid w:val="00D3461C"/>
    <w:rsid w:val="00D34BD3"/>
    <w:rsid w:val="00D36919"/>
    <w:rsid w:val="00D374C2"/>
    <w:rsid w:val="00D41EA3"/>
    <w:rsid w:val="00D441CB"/>
    <w:rsid w:val="00D46602"/>
    <w:rsid w:val="00D56664"/>
    <w:rsid w:val="00D56DC2"/>
    <w:rsid w:val="00D60C8A"/>
    <w:rsid w:val="00D61435"/>
    <w:rsid w:val="00D61857"/>
    <w:rsid w:val="00D61D0D"/>
    <w:rsid w:val="00D62106"/>
    <w:rsid w:val="00D62923"/>
    <w:rsid w:val="00D6628C"/>
    <w:rsid w:val="00D73F59"/>
    <w:rsid w:val="00D75A36"/>
    <w:rsid w:val="00D85C49"/>
    <w:rsid w:val="00D86883"/>
    <w:rsid w:val="00D9318F"/>
    <w:rsid w:val="00D93209"/>
    <w:rsid w:val="00D940F3"/>
    <w:rsid w:val="00D95AF6"/>
    <w:rsid w:val="00D960A7"/>
    <w:rsid w:val="00D9686A"/>
    <w:rsid w:val="00D97B7D"/>
    <w:rsid w:val="00DA06C6"/>
    <w:rsid w:val="00DA1D21"/>
    <w:rsid w:val="00DA3038"/>
    <w:rsid w:val="00DA46FB"/>
    <w:rsid w:val="00DA4920"/>
    <w:rsid w:val="00DA7873"/>
    <w:rsid w:val="00DB0B14"/>
    <w:rsid w:val="00DB0BD9"/>
    <w:rsid w:val="00DB30DE"/>
    <w:rsid w:val="00DB366C"/>
    <w:rsid w:val="00DB47AA"/>
    <w:rsid w:val="00DB4FD6"/>
    <w:rsid w:val="00DB5187"/>
    <w:rsid w:val="00DB55A2"/>
    <w:rsid w:val="00DB56C9"/>
    <w:rsid w:val="00DB6317"/>
    <w:rsid w:val="00DB66F6"/>
    <w:rsid w:val="00DC056B"/>
    <w:rsid w:val="00DC0770"/>
    <w:rsid w:val="00DC0BBD"/>
    <w:rsid w:val="00DC3954"/>
    <w:rsid w:val="00DD1822"/>
    <w:rsid w:val="00DD2615"/>
    <w:rsid w:val="00DD3A88"/>
    <w:rsid w:val="00DD44D1"/>
    <w:rsid w:val="00DD6615"/>
    <w:rsid w:val="00DE089C"/>
    <w:rsid w:val="00DE0B99"/>
    <w:rsid w:val="00DE0BE1"/>
    <w:rsid w:val="00DE2B8A"/>
    <w:rsid w:val="00DE43FD"/>
    <w:rsid w:val="00DF6175"/>
    <w:rsid w:val="00DF7A95"/>
    <w:rsid w:val="00E00102"/>
    <w:rsid w:val="00E01E43"/>
    <w:rsid w:val="00E03852"/>
    <w:rsid w:val="00E05117"/>
    <w:rsid w:val="00E06439"/>
    <w:rsid w:val="00E069DA"/>
    <w:rsid w:val="00E07F39"/>
    <w:rsid w:val="00E104D4"/>
    <w:rsid w:val="00E11C00"/>
    <w:rsid w:val="00E14545"/>
    <w:rsid w:val="00E17EB9"/>
    <w:rsid w:val="00E25734"/>
    <w:rsid w:val="00E27F75"/>
    <w:rsid w:val="00E352BB"/>
    <w:rsid w:val="00E406F6"/>
    <w:rsid w:val="00E413BF"/>
    <w:rsid w:val="00E42A07"/>
    <w:rsid w:val="00E50317"/>
    <w:rsid w:val="00E50B8F"/>
    <w:rsid w:val="00E522AE"/>
    <w:rsid w:val="00E52A15"/>
    <w:rsid w:val="00E56B45"/>
    <w:rsid w:val="00E56EB1"/>
    <w:rsid w:val="00E61233"/>
    <w:rsid w:val="00E658C4"/>
    <w:rsid w:val="00E66F64"/>
    <w:rsid w:val="00E67677"/>
    <w:rsid w:val="00E7087A"/>
    <w:rsid w:val="00E71E66"/>
    <w:rsid w:val="00E7667D"/>
    <w:rsid w:val="00E874DF"/>
    <w:rsid w:val="00E92CD3"/>
    <w:rsid w:val="00EA46D4"/>
    <w:rsid w:val="00EB1AA9"/>
    <w:rsid w:val="00EB5B21"/>
    <w:rsid w:val="00EB5BE5"/>
    <w:rsid w:val="00EB659D"/>
    <w:rsid w:val="00EC03A9"/>
    <w:rsid w:val="00EC0A57"/>
    <w:rsid w:val="00EC0D9D"/>
    <w:rsid w:val="00EC1DD3"/>
    <w:rsid w:val="00ED05A6"/>
    <w:rsid w:val="00ED1C44"/>
    <w:rsid w:val="00ED2B7F"/>
    <w:rsid w:val="00ED342B"/>
    <w:rsid w:val="00ED5024"/>
    <w:rsid w:val="00ED5E93"/>
    <w:rsid w:val="00EE21D3"/>
    <w:rsid w:val="00EE662C"/>
    <w:rsid w:val="00EF0445"/>
    <w:rsid w:val="00EF2579"/>
    <w:rsid w:val="00EF2F66"/>
    <w:rsid w:val="00EF6362"/>
    <w:rsid w:val="00F0101B"/>
    <w:rsid w:val="00F02096"/>
    <w:rsid w:val="00F030A3"/>
    <w:rsid w:val="00F0630F"/>
    <w:rsid w:val="00F07857"/>
    <w:rsid w:val="00F101E7"/>
    <w:rsid w:val="00F11C60"/>
    <w:rsid w:val="00F11D69"/>
    <w:rsid w:val="00F14EA2"/>
    <w:rsid w:val="00F17206"/>
    <w:rsid w:val="00F21A86"/>
    <w:rsid w:val="00F21F80"/>
    <w:rsid w:val="00F250E8"/>
    <w:rsid w:val="00F25BD5"/>
    <w:rsid w:val="00F31E06"/>
    <w:rsid w:val="00F35FB9"/>
    <w:rsid w:val="00F364A9"/>
    <w:rsid w:val="00F3658C"/>
    <w:rsid w:val="00F40EBA"/>
    <w:rsid w:val="00F41F4C"/>
    <w:rsid w:val="00F433F7"/>
    <w:rsid w:val="00F50C4E"/>
    <w:rsid w:val="00F5242B"/>
    <w:rsid w:val="00F52467"/>
    <w:rsid w:val="00F55451"/>
    <w:rsid w:val="00F564C7"/>
    <w:rsid w:val="00F62BD9"/>
    <w:rsid w:val="00F66141"/>
    <w:rsid w:val="00F662F9"/>
    <w:rsid w:val="00F7014D"/>
    <w:rsid w:val="00F71AA7"/>
    <w:rsid w:val="00F75B7E"/>
    <w:rsid w:val="00F765F4"/>
    <w:rsid w:val="00F81FE0"/>
    <w:rsid w:val="00F83496"/>
    <w:rsid w:val="00F8550F"/>
    <w:rsid w:val="00F9096E"/>
    <w:rsid w:val="00F91A2D"/>
    <w:rsid w:val="00F91AE3"/>
    <w:rsid w:val="00F9248F"/>
    <w:rsid w:val="00F93141"/>
    <w:rsid w:val="00F94B6C"/>
    <w:rsid w:val="00F94ED3"/>
    <w:rsid w:val="00F9540E"/>
    <w:rsid w:val="00FA102B"/>
    <w:rsid w:val="00FA2BD6"/>
    <w:rsid w:val="00FA6BF8"/>
    <w:rsid w:val="00FB0539"/>
    <w:rsid w:val="00FB597E"/>
    <w:rsid w:val="00FC1464"/>
    <w:rsid w:val="00FC18B8"/>
    <w:rsid w:val="00FC2934"/>
    <w:rsid w:val="00FC4833"/>
    <w:rsid w:val="00FC6650"/>
    <w:rsid w:val="00FD12F0"/>
    <w:rsid w:val="00FD3E51"/>
    <w:rsid w:val="00FE04D7"/>
    <w:rsid w:val="00FE510A"/>
    <w:rsid w:val="00FF1575"/>
    <w:rsid w:val="00FF26FC"/>
    <w:rsid w:val="00FF3B1F"/>
    <w:rsid w:val="00FF4877"/>
    <w:rsid w:val="00FF4CA3"/>
    <w:rsid w:val="00FF7E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4039"/>
    <w:rPr>
      <w:rFonts w:ascii="Arial" w:hAnsi="Arial" w:cs="Arial"/>
      <w:i/>
      <w:iCs/>
    </w:rPr>
  </w:style>
  <w:style w:type="paragraph" w:styleId="Nadpis1">
    <w:name w:val="heading 1"/>
    <w:aliases w:val="h1,H1"/>
    <w:basedOn w:val="Normln"/>
    <w:next w:val="Normln"/>
    <w:link w:val="Nadpis1Char"/>
    <w:qFormat/>
    <w:rsid w:val="00B97F4E"/>
    <w:pPr>
      <w:keepNext/>
      <w:spacing w:after="60" w:line="432" w:lineRule="atLeast"/>
      <w:outlineLvl w:val="0"/>
    </w:pPr>
    <w:rPr>
      <w:rFonts w:ascii="JohnSans Text Pro" w:hAnsi="JohnSans Text Pro"/>
      <w:bCs/>
      <w:i w:val="0"/>
      <w:iCs w:val="0"/>
      <w:caps/>
      <w:color w:val="0046AD"/>
      <w:kern w:val="32"/>
      <w:sz w:val="36"/>
      <w:szCs w:val="32"/>
    </w:rPr>
  </w:style>
  <w:style w:type="paragraph" w:styleId="Nadpis2">
    <w:name w:val="heading 2"/>
    <w:aliases w:val="h2,body,test,level2,level 2"/>
    <w:basedOn w:val="Normln"/>
    <w:next w:val="Normln"/>
    <w:link w:val="Nadpis2Char"/>
    <w:unhideWhenUsed/>
    <w:qFormat/>
    <w:rsid w:val="00394A55"/>
    <w:pPr>
      <w:keepNext/>
      <w:spacing w:before="240" w:after="60"/>
      <w:outlineLvl w:val="1"/>
    </w:pPr>
    <w:rPr>
      <w:rFonts w:ascii="Cambria" w:hAnsi="Cambria" w:cs="Times New Roman"/>
      <w:b/>
      <w:bCs/>
      <w:i w:val="0"/>
      <w:iCs w:val="0"/>
      <w:sz w:val="28"/>
      <w:szCs w:val="28"/>
    </w:rPr>
  </w:style>
  <w:style w:type="paragraph" w:styleId="Nadpis3">
    <w:name w:val="heading 3"/>
    <w:aliases w:val="3,31"/>
    <w:basedOn w:val="Normln"/>
    <w:next w:val="Normln"/>
    <w:link w:val="Nadpis3Char"/>
    <w:qFormat/>
    <w:rsid w:val="004D1278"/>
    <w:pPr>
      <w:keepNext/>
      <w:pBdr>
        <w:bottom w:val="single" w:sz="8" w:space="1" w:color="auto"/>
      </w:pBdr>
      <w:spacing w:before="240" w:after="60" w:line="288" w:lineRule="auto"/>
      <w:ind w:left="720" w:hanging="720"/>
      <w:outlineLvl w:val="2"/>
    </w:pPr>
    <w:rPr>
      <w:rFonts w:ascii="Segoe UI" w:hAnsi="Segoe UI"/>
      <w:b/>
      <w:bCs/>
      <w:i w:val="0"/>
      <w:iCs w:val="0"/>
      <w:szCs w:val="26"/>
    </w:rPr>
  </w:style>
  <w:style w:type="paragraph" w:styleId="Nadpis4">
    <w:name w:val="heading 4"/>
    <w:basedOn w:val="Normln"/>
    <w:next w:val="Normln"/>
    <w:link w:val="Nadpis4Char"/>
    <w:unhideWhenUsed/>
    <w:qFormat/>
    <w:rsid w:val="004D1278"/>
    <w:pPr>
      <w:keepNext/>
      <w:keepLines/>
      <w:spacing w:before="200" w:line="288" w:lineRule="auto"/>
      <w:ind w:left="864" w:hanging="864"/>
      <w:jc w:val="both"/>
      <w:outlineLvl w:val="3"/>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nhideWhenUsed/>
    <w:qFormat/>
    <w:rsid w:val="004D1278"/>
    <w:pPr>
      <w:keepNext/>
      <w:keepLines/>
      <w:spacing w:before="200" w:line="288" w:lineRule="auto"/>
      <w:ind w:left="1008" w:hanging="1008"/>
      <w:jc w:val="both"/>
      <w:outlineLvl w:val="4"/>
    </w:pPr>
    <w:rPr>
      <w:rFonts w:asciiTheme="majorHAnsi" w:eastAsiaTheme="majorEastAsia" w:hAnsiTheme="majorHAnsi" w:cstheme="majorBidi"/>
      <w:i w:val="0"/>
      <w:iCs w:val="0"/>
      <w:color w:val="243F60" w:themeColor="accent1" w:themeShade="7F"/>
    </w:rPr>
  </w:style>
  <w:style w:type="paragraph" w:styleId="Nadpis6">
    <w:name w:val="heading 6"/>
    <w:basedOn w:val="Normln"/>
    <w:next w:val="Normln"/>
    <w:link w:val="Nadpis6Char"/>
    <w:unhideWhenUsed/>
    <w:qFormat/>
    <w:rsid w:val="004D1278"/>
    <w:pPr>
      <w:keepNext/>
      <w:keepLines/>
      <w:spacing w:before="200" w:line="288" w:lineRule="auto"/>
      <w:ind w:left="1152" w:hanging="1152"/>
      <w:jc w:val="both"/>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nhideWhenUsed/>
    <w:qFormat/>
    <w:rsid w:val="004D1278"/>
    <w:pPr>
      <w:keepNext/>
      <w:keepLines/>
      <w:spacing w:before="200" w:line="288" w:lineRule="auto"/>
      <w:ind w:left="1296" w:hanging="1296"/>
      <w:jc w:val="both"/>
      <w:outlineLvl w:val="6"/>
    </w:pPr>
    <w:rPr>
      <w:rFonts w:asciiTheme="majorHAnsi" w:eastAsiaTheme="majorEastAsia" w:hAnsiTheme="majorHAnsi" w:cstheme="majorBidi"/>
      <w:color w:val="404040" w:themeColor="text1" w:themeTint="BF"/>
    </w:rPr>
  </w:style>
  <w:style w:type="paragraph" w:styleId="Nadpis8">
    <w:name w:val="heading 8"/>
    <w:basedOn w:val="Normln"/>
    <w:next w:val="Normln"/>
    <w:link w:val="Nadpis8Char"/>
    <w:unhideWhenUsed/>
    <w:qFormat/>
    <w:rsid w:val="004D1278"/>
    <w:pPr>
      <w:keepNext/>
      <w:keepLines/>
      <w:spacing w:before="200" w:line="288" w:lineRule="auto"/>
      <w:ind w:left="1440" w:hanging="1440"/>
      <w:jc w:val="both"/>
      <w:outlineLvl w:val="7"/>
    </w:pPr>
    <w:rPr>
      <w:rFonts w:asciiTheme="majorHAnsi" w:eastAsiaTheme="majorEastAsia" w:hAnsiTheme="majorHAnsi" w:cstheme="majorBidi"/>
      <w:i w:val="0"/>
      <w:iCs w:val="0"/>
      <w:color w:val="404040" w:themeColor="text1" w:themeTint="BF"/>
    </w:rPr>
  </w:style>
  <w:style w:type="paragraph" w:styleId="Nadpis9">
    <w:name w:val="heading 9"/>
    <w:basedOn w:val="Normln"/>
    <w:next w:val="Normln"/>
    <w:link w:val="Nadpis9Char"/>
    <w:unhideWhenUsed/>
    <w:qFormat/>
    <w:rsid w:val="004D1278"/>
    <w:pPr>
      <w:keepNext/>
      <w:keepLines/>
      <w:spacing w:before="200" w:line="288" w:lineRule="auto"/>
      <w:ind w:left="1584" w:hanging="1584"/>
      <w:jc w:val="both"/>
      <w:outlineLvl w:val="8"/>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
    <w:link w:val="Nadpis1"/>
    <w:locked/>
    <w:rPr>
      <w:rFonts w:ascii="Cambria" w:eastAsia="Times New Roman" w:hAnsi="Cambria" w:cs="Times New Roman"/>
      <w:b/>
      <w:bCs/>
      <w:i/>
      <w:iCs/>
      <w:kern w:val="32"/>
      <w:sz w:val="32"/>
      <w:szCs w:val="32"/>
    </w:rPr>
  </w:style>
  <w:style w:type="paragraph" w:styleId="Zhlav">
    <w:name w:val="header"/>
    <w:aliases w:val="ho,header odd,first,heading one,Odd Header,h"/>
    <w:basedOn w:val="Normln"/>
    <w:link w:val="ZhlavChar"/>
    <w:rsid w:val="00307C6F"/>
    <w:pPr>
      <w:tabs>
        <w:tab w:val="center" w:pos="4536"/>
        <w:tab w:val="right" w:pos="9072"/>
      </w:tabs>
    </w:pPr>
  </w:style>
  <w:style w:type="character" w:customStyle="1" w:styleId="ZhlavChar">
    <w:name w:val="Záhlaví Char"/>
    <w:aliases w:val="ho Char,header odd Char,first Char,heading one Char,Odd Header Char,h Char"/>
    <w:link w:val="Zhlav"/>
    <w:locked/>
    <w:rPr>
      <w:rFonts w:ascii="Arial" w:hAnsi="Arial" w:cs="Arial"/>
      <w:i/>
      <w:iCs/>
      <w:sz w:val="20"/>
      <w:szCs w:val="20"/>
    </w:rPr>
  </w:style>
  <w:style w:type="paragraph" w:styleId="Zpat">
    <w:name w:val="footer"/>
    <w:basedOn w:val="Normln"/>
    <w:link w:val="ZpatChar"/>
    <w:uiPriority w:val="99"/>
    <w:rsid w:val="00307C6F"/>
    <w:pPr>
      <w:tabs>
        <w:tab w:val="center" w:pos="4536"/>
        <w:tab w:val="right" w:pos="9072"/>
      </w:tabs>
    </w:pPr>
  </w:style>
  <w:style w:type="character" w:customStyle="1" w:styleId="ZpatChar">
    <w:name w:val="Zápatí Char"/>
    <w:link w:val="Zpat"/>
    <w:uiPriority w:val="99"/>
    <w:locked/>
    <w:rPr>
      <w:rFonts w:ascii="Arial" w:hAnsi="Arial" w:cs="Arial"/>
      <w:i/>
      <w:iCs/>
      <w:sz w:val="20"/>
      <w:szCs w:val="20"/>
    </w:rPr>
  </w:style>
  <w:style w:type="character" w:styleId="Hypertextovodkaz">
    <w:name w:val="Hyperlink"/>
    <w:uiPriority w:val="99"/>
    <w:rsid w:val="00307C6F"/>
    <w:rPr>
      <w:rFonts w:ascii="Arial" w:eastAsia="MS Mincho" w:hAnsi="Arial" w:cs="Arial"/>
      <w:color w:val="0000FF"/>
      <w:sz w:val="21"/>
      <w:szCs w:val="21"/>
      <w:u w:val="single"/>
      <w:lang w:val="en-GB" w:eastAsia="en-GB"/>
    </w:rPr>
  </w:style>
  <w:style w:type="character" w:styleId="slostrnky">
    <w:name w:val="page number"/>
    <w:rsid w:val="00307C6F"/>
    <w:rPr>
      <w:rFonts w:ascii="Arial" w:eastAsia="MS Mincho" w:hAnsi="Arial" w:cs="Arial"/>
      <w:color w:val="000080"/>
      <w:sz w:val="21"/>
      <w:szCs w:val="21"/>
      <w:lang w:val="en-GB" w:eastAsia="en-GB"/>
    </w:rPr>
  </w:style>
  <w:style w:type="paragraph" w:customStyle="1" w:styleId="Char1CharCharCharCharChar">
    <w:name w:val="Char1 Char Char Char Char Char"/>
    <w:basedOn w:val="Normln"/>
    <w:uiPriority w:val="99"/>
    <w:rsid w:val="00307C6F"/>
    <w:pPr>
      <w:widowControl w:val="0"/>
      <w:tabs>
        <w:tab w:val="num" w:pos="432"/>
      </w:tabs>
      <w:spacing w:line="280" w:lineRule="atLeast"/>
      <w:ind w:left="432" w:hanging="432"/>
    </w:pPr>
    <w:rPr>
      <w:rFonts w:eastAsia="MS Mincho"/>
      <w:color w:val="000080"/>
      <w:sz w:val="21"/>
      <w:szCs w:val="21"/>
      <w:lang w:val="en-GB" w:eastAsia="en-GB"/>
    </w:rPr>
  </w:style>
  <w:style w:type="character" w:customStyle="1" w:styleId="platne">
    <w:name w:val="platne"/>
    <w:uiPriority w:val="99"/>
    <w:rsid w:val="00307C6F"/>
    <w:rPr>
      <w:rFonts w:ascii="Arial" w:eastAsia="MS Mincho" w:hAnsi="Arial" w:cs="Arial"/>
      <w:color w:val="000080"/>
      <w:sz w:val="21"/>
      <w:szCs w:val="21"/>
      <w:lang w:val="en-GB" w:eastAsia="en-GB"/>
    </w:rPr>
  </w:style>
  <w:style w:type="paragraph" w:customStyle="1" w:styleId="Podpis-tabulator9">
    <w:name w:val="Podpis - tabulator 9"/>
    <w:basedOn w:val="Normln"/>
    <w:next w:val="Normln"/>
    <w:rsid w:val="00574B7A"/>
    <w:pPr>
      <w:tabs>
        <w:tab w:val="left" w:pos="5103"/>
      </w:tabs>
      <w:spacing w:line="288" w:lineRule="auto"/>
    </w:pPr>
    <w:rPr>
      <w:rFonts w:ascii="JohnSans Text Pro" w:hAnsi="JohnSans Text Pro" w:cs="Times New Roman"/>
      <w:i w:val="0"/>
      <w:iCs w:val="0"/>
      <w:szCs w:val="24"/>
    </w:rPr>
  </w:style>
  <w:style w:type="paragraph" w:customStyle="1" w:styleId="cislovani1">
    <w:name w:val="cislovani 1"/>
    <w:basedOn w:val="Normln"/>
    <w:link w:val="cislovani1Char"/>
    <w:rsid w:val="002A78C2"/>
    <w:pPr>
      <w:keepNext/>
      <w:numPr>
        <w:numId w:val="1"/>
      </w:numPr>
      <w:spacing w:before="480" w:line="240" w:lineRule="atLeast"/>
      <w:jc w:val="both"/>
    </w:pPr>
    <w:rPr>
      <w:rFonts w:ascii="JohnSans Text Pro" w:hAnsi="JohnSans Text Pro" w:cs="Times New Roman"/>
      <w:b/>
      <w:i w:val="0"/>
      <w:iCs w:val="0"/>
      <w:caps/>
      <w:szCs w:val="24"/>
    </w:rPr>
  </w:style>
  <w:style w:type="paragraph" w:customStyle="1" w:styleId="Cislovani2">
    <w:name w:val="Cislovani 2"/>
    <w:basedOn w:val="Normln"/>
    <w:link w:val="Cislovani2Char"/>
    <w:rsid w:val="002A78C2"/>
    <w:pPr>
      <w:numPr>
        <w:ilvl w:val="1"/>
        <w:numId w:val="1"/>
      </w:numPr>
      <w:spacing w:before="240" w:line="240" w:lineRule="atLeast"/>
      <w:jc w:val="both"/>
    </w:pPr>
    <w:rPr>
      <w:rFonts w:ascii="JohnSans Text Pro" w:hAnsi="JohnSans Text Pro" w:cs="Times New Roman"/>
      <w:i w:val="0"/>
      <w:iCs w:val="0"/>
      <w:szCs w:val="24"/>
    </w:rPr>
  </w:style>
  <w:style w:type="paragraph" w:customStyle="1" w:styleId="Cislovani3">
    <w:name w:val="Cislovani 3"/>
    <w:basedOn w:val="Normln"/>
    <w:rsid w:val="002A78C2"/>
    <w:pPr>
      <w:numPr>
        <w:ilvl w:val="2"/>
        <w:numId w:val="1"/>
      </w:numPr>
      <w:spacing w:before="120" w:line="240" w:lineRule="atLeast"/>
      <w:jc w:val="both"/>
    </w:pPr>
    <w:rPr>
      <w:rFonts w:ascii="JohnSans Text Pro" w:hAnsi="JohnSans Text Pro" w:cs="Times New Roman"/>
      <w:i w:val="0"/>
      <w:iCs w:val="0"/>
      <w:szCs w:val="24"/>
    </w:rPr>
  </w:style>
  <w:style w:type="paragraph" w:customStyle="1" w:styleId="Cislovani4">
    <w:name w:val="Cislovani 4"/>
    <w:basedOn w:val="Normln"/>
    <w:rsid w:val="002A78C2"/>
    <w:pPr>
      <w:numPr>
        <w:ilvl w:val="3"/>
        <w:numId w:val="1"/>
      </w:numPr>
      <w:spacing w:line="240" w:lineRule="atLeast"/>
      <w:jc w:val="both"/>
    </w:pPr>
    <w:rPr>
      <w:rFonts w:ascii="JohnSans Text Pro" w:hAnsi="JohnSans Text Pro" w:cs="Times New Roman"/>
      <w:i w:val="0"/>
      <w:iCs w:val="0"/>
      <w:szCs w:val="24"/>
    </w:rPr>
  </w:style>
  <w:style w:type="paragraph" w:styleId="Odstavecseseznamem">
    <w:name w:val="List Paragraph"/>
    <w:basedOn w:val="Normln"/>
    <w:uiPriority w:val="34"/>
    <w:qFormat/>
    <w:rsid w:val="00526A0B"/>
    <w:pPr>
      <w:ind w:left="708"/>
    </w:pPr>
  </w:style>
  <w:style w:type="character" w:customStyle="1" w:styleId="Cislovani2Char">
    <w:name w:val="Cislovani 2 Char"/>
    <w:link w:val="Cislovani2"/>
    <w:rsid w:val="00526A0B"/>
    <w:rPr>
      <w:rFonts w:ascii="JohnSans Text Pro" w:hAnsi="JohnSans Text Pro"/>
      <w:szCs w:val="24"/>
    </w:rPr>
  </w:style>
  <w:style w:type="character" w:styleId="Odkaznakoment">
    <w:name w:val="annotation reference"/>
    <w:uiPriority w:val="99"/>
    <w:unhideWhenUsed/>
    <w:rsid w:val="00E406F6"/>
    <w:rPr>
      <w:sz w:val="16"/>
      <w:szCs w:val="16"/>
    </w:rPr>
  </w:style>
  <w:style w:type="paragraph" w:styleId="Textkomente">
    <w:name w:val="annotation text"/>
    <w:basedOn w:val="Normln"/>
    <w:link w:val="TextkomenteChar"/>
    <w:uiPriority w:val="99"/>
    <w:unhideWhenUsed/>
    <w:rsid w:val="00E406F6"/>
  </w:style>
  <w:style w:type="character" w:customStyle="1" w:styleId="TextkomenteChar">
    <w:name w:val="Text komentáře Char"/>
    <w:link w:val="Textkomente"/>
    <w:uiPriority w:val="99"/>
    <w:rsid w:val="00E406F6"/>
    <w:rPr>
      <w:rFonts w:ascii="Arial" w:hAnsi="Arial" w:cs="Arial"/>
      <w:i/>
      <w:iCs/>
    </w:rPr>
  </w:style>
  <w:style w:type="paragraph" w:styleId="Pedmtkomente">
    <w:name w:val="annotation subject"/>
    <w:basedOn w:val="Textkomente"/>
    <w:next w:val="Textkomente"/>
    <w:link w:val="PedmtkomenteChar"/>
    <w:uiPriority w:val="99"/>
    <w:semiHidden/>
    <w:unhideWhenUsed/>
    <w:rsid w:val="00E406F6"/>
    <w:rPr>
      <w:b/>
      <w:bCs/>
    </w:rPr>
  </w:style>
  <w:style w:type="character" w:customStyle="1" w:styleId="PedmtkomenteChar">
    <w:name w:val="Předmět komentáře Char"/>
    <w:link w:val="Pedmtkomente"/>
    <w:uiPriority w:val="99"/>
    <w:semiHidden/>
    <w:rsid w:val="00E406F6"/>
    <w:rPr>
      <w:rFonts w:ascii="Arial" w:hAnsi="Arial" w:cs="Arial"/>
      <w:b/>
      <w:bCs/>
      <w:i/>
      <w:iCs/>
    </w:rPr>
  </w:style>
  <w:style w:type="paragraph" w:styleId="Textbubliny">
    <w:name w:val="Balloon Text"/>
    <w:basedOn w:val="Normln"/>
    <w:link w:val="TextbublinyChar"/>
    <w:uiPriority w:val="99"/>
    <w:semiHidden/>
    <w:unhideWhenUsed/>
    <w:rsid w:val="00E406F6"/>
    <w:rPr>
      <w:rFonts w:ascii="Tahoma" w:hAnsi="Tahoma" w:cs="Tahoma"/>
      <w:sz w:val="16"/>
      <w:szCs w:val="16"/>
    </w:rPr>
  </w:style>
  <w:style w:type="character" w:customStyle="1" w:styleId="TextbublinyChar">
    <w:name w:val="Text bubliny Char"/>
    <w:link w:val="Textbubliny"/>
    <w:uiPriority w:val="99"/>
    <w:semiHidden/>
    <w:rsid w:val="00E406F6"/>
    <w:rPr>
      <w:rFonts w:ascii="Tahoma" w:hAnsi="Tahoma" w:cs="Tahoma"/>
      <w:i/>
      <w:iCs/>
      <w:sz w:val="16"/>
      <w:szCs w:val="16"/>
    </w:rPr>
  </w:style>
  <w:style w:type="paragraph" w:customStyle="1" w:styleId="TabtextL">
    <w:name w:val="Tab_text_L"/>
    <w:basedOn w:val="Normln"/>
    <w:rsid w:val="00F31E06"/>
    <w:pPr>
      <w:spacing w:line="270" w:lineRule="atLeast"/>
    </w:pPr>
    <w:rPr>
      <w:rFonts w:ascii="JohnSans Text Pro" w:hAnsi="JohnSans Text Pro" w:cs="Times New Roman"/>
      <w:i w:val="0"/>
      <w:iCs w:val="0"/>
      <w:sz w:val="18"/>
      <w:szCs w:val="24"/>
    </w:rPr>
  </w:style>
  <w:style w:type="table" w:styleId="Mkatabulky">
    <w:name w:val="Table Grid"/>
    <w:basedOn w:val="Normlntabulka"/>
    <w:uiPriority w:val="59"/>
    <w:rsid w:val="00A07DC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extR">
    <w:name w:val="Tab_text_R"/>
    <w:basedOn w:val="TabtextL"/>
    <w:uiPriority w:val="99"/>
    <w:rsid w:val="002A679E"/>
    <w:pPr>
      <w:jc w:val="right"/>
    </w:pPr>
  </w:style>
  <w:style w:type="paragraph" w:customStyle="1" w:styleId="Default">
    <w:name w:val="Default"/>
    <w:rsid w:val="00155EF4"/>
    <w:pPr>
      <w:autoSpaceDE w:val="0"/>
      <w:autoSpaceDN w:val="0"/>
      <w:adjustRightInd w:val="0"/>
    </w:pPr>
    <w:rPr>
      <w:rFonts w:ascii="Arial" w:eastAsia="Calibri" w:hAnsi="Arial" w:cs="Arial"/>
      <w:color w:val="000000"/>
      <w:sz w:val="24"/>
      <w:szCs w:val="24"/>
      <w:lang w:eastAsia="en-US"/>
    </w:rPr>
  </w:style>
  <w:style w:type="character" w:customStyle="1" w:styleId="Nadpis2Char">
    <w:name w:val="Nadpis 2 Char"/>
    <w:aliases w:val="h2 Char,body Char,test Char,level2 Char,level 2 Char"/>
    <w:link w:val="Nadpis2"/>
    <w:rsid w:val="00394A55"/>
    <w:rPr>
      <w:rFonts w:ascii="Cambria" w:eastAsia="Times New Roman" w:hAnsi="Cambria" w:cs="Times New Roman"/>
      <w:b/>
      <w:bCs/>
      <w:sz w:val="28"/>
      <w:szCs w:val="28"/>
    </w:rPr>
  </w:style>
  <w:style w:type="paragraph" w:customStyle="1" w:styleId="Cislovani4text">
    <w:name w:val="Cislovani 4 text"/>
    <w:basedOn w:val="Normln"/>
    <w:qFormat/>
    <w:rsid w:val="00C97032"/>
    <w:pPr>
      <w:tabs>
        <w:tab w:val="left" w:pos="851"/>
        <w:tab w:val="num" w:pos="4494"/>
      </w:tabs>
      <w:spacing w:line="288" w:lineRule="auto"/>
      <w:ind w:left="3486" w:hanging="792"/>
      <w:jc w:val="both"/>
    </w:pPr>
    <w:rPr>
      <w:rFonts w:ascii="JohnSans Text Pro" w:hAnsi="JohnSans Text Pro" w:cs="Times New Roman"/>
      <w:i w:val="0"/>
      <w:iCs w:val="0"/>
      <w:szCs w:val="24"/>
    </w:rPr>
  </w:style>
  <w:style w:type="paragraph" w:customStyle="1" w:styleId="Cislovani10">
    <w:name w:val="Cislovani 1"/>
    <w:basedOn w:val="Normln"/>
    <w:next w:val="Normln"/>
    <w:rsid w:val="007F3A00"/>
    <w:pPr>
      <w:keepNext/>
      <w:tabs>
        <w:tab w:val="num" w:pos="567"/>
      </w:tabs>
      <w:spacing w:before="480" w:line="288" w:lineRule="auto"/>
      <w:ind w:left="567" w:hanging="567"/>
    </w:pPr>
    <w:rPr>
      <w:rFonts w:ascii="JohnSans Text Pro" w:hAnsi="JohnSans Text Pro" w:cs="Times New Roman"/>
      <w:b/>
      <w:i w:val="0"/>
      <w:iCs w:val="0"/>
      <w:caps/>
      <w:sz w:val="24"/>
      <w:szCs w:val="24"/>
    </w:rPr>
  </w:style>
  <w:style w:type="paragraph" w:customStyle="1" w:styleId="Hlavninadpis">
    <w:name w:val="Hlavni_nadpis"/>
    <w:basedOn w:val="Normln"/>
    <w:qFormat/>
    <w:rsid w:val="000938D8"/>
    <w:pPr>
      <w:spacing w:after="720" w:line="288" w:lineRule="auto"/>
    </w:pPr>
    <w:rPr>
      <w:rFonts w:ascii="Segoe UI" w:hAnsi="Segoe UI" w:cs="Times New Roman"/>
      <w:b/>
      <w:i w:val="0"/>
      <w:iCs w:val="0"/>
      <w:szCs w:val="24"/>
    </w:rPr>
  </w:style>
  <w:style w:type="paragraph" w:customStyle="1" w:styleId="Cislovani5">
    <w:name w:val="Cislovani 5"/>
    <w:basedOn w:val="Cislovani4"/>
    <w:qFormat/>
    <w:rsid w:val="007F3A00"/>
    <w:pPr>
      <w:numPr>
        <w:ilvl w:val="0"/>
        <w:numId w:val="0"/>
      </w:numPr>
      <w:tabs>
        <w:tab w:val="num" w:pos="567"/>
      </w:tabs>
      <w:spacing w:before="120" w:line="288" w:lineRule="auto"/>
      <w:ind w:left="567" w:hanging="567"/>
    </w:pPr>
    <w:rPr>
      <w:i/>
    </w:rPr>
  </w:style>
  <w:style w:type="paragraph" w:customStyle="1" w:styleId="Normlnodsazen1">
    <w:name w:val="Normální odsazený 1"/>
    <w:basedOn w:val="Normln"/>
    <w:qFormat/>
    <w:rsid w:val="007F3A00"/>
    <w:pPr>
      <w:spacing w:line="288" w:lineRule="auto"/>
      <w:ind w:left="567"/>
      <w:jc w:val="both"/>
    </w:pPr>
    <w:rPr>
      <w:rFonts w:ascii="JohnSans Text Pro" w:hAnsi="JohnSans Text Pro" w:cs="Times New Roman"/>
      <w:i w:val="0"/>
      <w:iCs w:val="0"/>
      <w:szCs w:val="24"/>
    </w:rPr>
  </w:style>
  <w:style w:type="paragraph" w:customStyle="1" w:styleId="rove1">
    <w:name w:val="úroveň 1"/>
    <w:basedOn w:val="cislovani1"/>
    <w:link w:val="rove1Char"/>
    <w:qFormat/>
    <w:rsid w:val="00034EF7"/>
    <w:pPr>
      <w:numPr>
        <w:numId w:val="3"/>
      </w:numPr>
      <w:tabs>
        <w:tab w:val="left" w:pos="567"/>
      </w:tabs>
      <w:spacing w:before="360" w:after="120" w:line="264" w:lineRule="auto"/>
      <w:jc w:val="left"/>
    </w:pPr>
    <w:rPr>
      <w:rFonts w:ascii="Segoe UI" w:hAnsi="Segoe UI" w:cs="Segoe UI"/>
    </w:rPr>
  </w:style>
  <w:style w:type="paragraph" w:customStyle="1" w:styleId="rove2">
    <w:name w:val="úroveň 2"/>
    <w:basedOn w:val="Normln"/>
    <w:link w:val="rove2Char"/>
    <w:qFormat/>
    <w:rsid w:val="00045A0A"/>
    <w:pPr>
      <w:widowControl w:val="0"/>
      <w:numPr>
        <w:ilvl w:val="1"/>
        <w:numId w:val="3"/>
      </w:numPr>
      <w:spacing w:after="120"/>
      <w:jc w:val="both"/>
    </w:pPr>
    <w:rPr>
      <w:rFonts w:ascii="Segoe UI" w:hAnsi="Segoe UI" w:cs="Segoe UI"/>
      <w:b/>
      <w:i w:val="0"/>
      <w:iCs w:val="0"/>
    </w:rPr>
  </w:style>
  <w:style w:type="character" w:customStyle="1" w:styleId="cislovani1Char">
    <w:name w:val="cislovani 1 Char"/>
    <w:link w:val="cislovani1"/>
    <w:rsid w:val="00230D80"/>
    <w:rPr>
      <w:rFonts w:ascii="JohnSans Text Pro" w:hAnsi="JohnSans Text Pro"/>
      <w:b/>
      <w:caps/>
      <w:szCs w:val="24"/>
    </w:rPr>
  </w:style>
  <w:style w:type="character" w:customStyle="1" w:styleId="rove1Char">
    <w:name w:val="úroveň 1 Char"/>
    <w:link w:val="rove1"/>
    <w:rsid w:val="00034EF7"/>
    <w:rPr>
      <w:rFonts w:ascii="Segoe UI" w:hAnsi="Segoe UI" w:cs="Segoe UI"/>
      <w:b/>
      <w:caps/>
      <w:szCs w:val="24"/>
    </w:rPr>
  </w:style>
  <w:style w:type="paragraph" w:customStyle="1" w:styleId="rove3">
    <w:name w:val="úroveň 3"/>
    <w:basedOn w:val="Normln"/>
    <w:link w:val="rove3Char"/>
    <w:qFormat/>
    <w:rsid w:val="00F564C7"/>
    <w:pPr>
      <w:numPr>
        <w:ilvl w:val="2"/>
        <w:numId w:val="3"/>
      </w:numPr>
      <w:spacing w:before="120" w:after="120"/>
      <w:jc w:val="both"/>
    </w:pPr>
    <w:rPr>
      <w:rFonts w:ascii="Segoe UI" w:hAnsi="Segoe UI" w:cs="Segoe UI"/>
      <w:i w:val="0"/>
    </w:rPr>
  </w:style>
  <w:style w:type="character" w:customStyle="1" w:styleId="rove2Char">
    <w:name w:val="úroveň 2 Char"/>
    <w:link w:val="rove2"/>
    <w:rsid w:val="00045A0A"/>
    <w:rPr>
      <w:rFonts w:ascii="Segoe UI" w:hAnsi="Segoe UI" w:cs="Segoe UI"/>
      <w:b/>
    </w:rPr>
  </w:style>
  <w:style w:type="paragraph" w:customStyle="1" w:styleId="Nadpishlavn">
    <w:name w:val="Nadpis hlavní"/>
    <w:basedOn w:val="Normln"/>
    <w:qFormat/>
    <w:rsid w:val="008D0B56"/>
    <w:rPr>
      <w:rFonts w:ascii="Segoe UI" w:hAnsi="Segoe UI" w:cs="Times New Roman"/>
      <w:b/>
      <w:i w:val="0"/>
      <w:iCs w:val="0"/>
      <w:caps/>
      <w:sz w:val="36"/>
    </w:rPr>
  </w:style>
  <w:style w:type="character" w:customStyle="1" w:styleId="rove3Char">
    <w:name w:val="úroveň 3 Char"/>
    <w:link w:val="rove3"/>
    <w:rsid w:val="00F564C7"/>
    <w:rPr>
      <w:rFonts w:ascii="Segoe UI" w:hAnsi="Segoe UI" w:cs="Segoe UI"/>
      <w:iCs/>
    </w:rPr>
  </w:style>
  <w:style w:type="paragraph" w:customStyle="1" w:styleId="Vyizujeadresadaldky">
    <w:name w:val="Vyřizuje_adresa_další řádky"/>
    <w:basedOn w:val="Normln"/>
    <w:qFormat/>
    <w:rsid w:val="00D73F59"/>
    <w:pPr>
      <w:tabs>
        <w:tab w:val="left" w:pos="851"/>
        <w:tab w:val="left" w:pos="4536"/>
      </w:tabs>
      <w:spacing w:line="288" w:lineRule="auto"/>
    </w:pPr>
    <w:rPr>
      <w:rFonts w:ascii="Segoe UI" w:hAnsi="Segoe UI" w:cs="Times New Roman"/>
      <w:i w:val="0"/>
      <w:iCs w:val="0"/>
    </w:rPr>
  </w:style>
  <w:style w:type="character" w:customStyle="1" w:styleId="Nadpis3Char">
    <w:name w:val="Nadpis 3 Char"/>
    <w:aliases w:val="3 Char,31 Char"/>
    <w:basedOn w:val="Standardnpsmoodstavce"/>
    <w:link w:val="Nadpis3"/>
    <w:rsid w:val="004D1278"/>
    <w:rPr>
      <w:rFonts w:ascii="Segoe UI" w:hAnsi="Segoe UI" w:cs="Arial"/>
      <w:b/>
      <w:bCs/>
      <w:szCs w:val="26"/>
    </w:rPr>
  </w:style>
  <w:style w:type="character" w:customStyle="1" w:styleId="Nadpis4Char">
    <w:name w:val="Nadpis 4 Char"/>
    <w:basedOn w:val="Standardnpsmoodstavce"/>
    <w:link w:val="Nadpis4"/>
    <w:rsid w:val="004D1278"/>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rsid w:val="004D1278"/>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rsid w:val="004D1278"/>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rsid w:val="004D1278"/>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rsid w:val="004D1278"/>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rsid w:val="004D1278"/>
    <w:rPr>
      <w:rFonts w:asciiTheme="majorHAnsi" w:eastAsiaTheme="majorEastAsia" w:hAnsiTheme="majorHAnsi" w:cstheme="majorBidi"/>
      <w:i/>
      <w:iCs/>
      <w:color w:val="404040" w:themeColor="text1" w:themeTint="BF"/>
    </w:rPr>
  </w:style>
  <w:style w:type="paragraph" w:customStyle="1" w:styleId="Podtitul11">
    <w:name w:val="Podtitul 1.1"/>
    <w:basedOn w:val="Nadpis2"/>
    <w:link w:val="Podtitul11Char"/>
    <w:qFormat/>
    <w:rsid w:val="004D1278"/>
    <w:pPr>
      <w:keepNext w:val="0"/>
      <w:numPr>
        <w:ilvl w:val="1"/>
      </w:numPr>
      <w:spacing w:before="0" w:after="120" w:line="264" w:lineRule="auto"/>
      <w:ind w:left="578" w:hanging="578"/>
      <w:jc w:val="both"/>
    </w:pPr>
    <w:rPr>
      <w:rFonts w:ascii="Segoe UI" w:hAnsi="Segoe UI"/>
      <w:b w:val="0"/>
      <w:bCs w:val="0"/>
      <w:sz w:val="20"/>
      <w:szCs w:val="20"/>
    </w:rPr>
  </w:style>
  <w:style w:type="character" w:customStyle="1" w:styleId="Podtitul11Char">
    <w:name w:val="Podtitul 1.1 Char"/>
    <w:link w:val="Podtitul11"/>
    <w:rsid w:val="004D1278"/>
    <w:rPr>
      <w:rFonts w:ascii="Segoe UI" w:hAnsi="Segoe UI"/>
    </w:rPr>
  </w:style>
  <w:style w:type="paragraph" w:customStyle="1" w:styleId="Podtitu111">
    <w:name w:val="Podtitu 1.1.1"/>
    <w:basedOn w:val="Nadpis3"/>
    <w:link w:val="Podtitu111Char"/>
    <w:qFormat/>
    <w:rsid w:val="004D1278"/>
    <w:pPr>
      <w:numPr>
        <w:ilvl w:val="2"/>
      </w:numPr>
      <w:pBdr>
        <w:bottom w:val="none" w:sz="0" w:space="0" w:color="auto"/>
      </w:pBdr>
      <w:spacing w:before="0" w:after="120" w:line="264" w:lineRule="auto"/>
      <w:ind w:left="720" w:hanging="720"/>
      <w:jc w:val="both"/>
    </w:pPr>
    <w:rPr>
      <w:b w:val="0"/>
    </w:rPr>
  </w:style>
  <w:style w:type="character" w:customStyle="1" w:styleId="Podtitu111Char">
    <w:name w:val="Podtitu 1.1.1 Char"/>
    <w:link w:val="Podtitu111"/>
    <w:rsid w:val="004D1278"/>
    <w:rPr>
      <w:rFonts w:ascii="Segoe UI" w:hAnsi="Segoe UI" w:cs="Arial"/>
      <w:bCs/>
      <w:szCs w:val="26"/>
    </w:rPr>
  </w:style>
  <w:style w:type="paragraph" w:styleId="Zkladntext">
    <w:name w:val="Body Text"/>
    <w:aliases w:val="b"/>
    <w:basedOn w:val="Normln"/>
    <w:link w:val="ZkladntextChar"/>
    <w:rsid w:val="00A65EA0"/>
    <w:pPr>
      <w:spacing w:after="240"/>
      <w:ind w:left="720"/>
    </w:pPr>
    <w:rPr>
      <w:rFonts w:ascii="Times New Roman" w:hAnsi="Times New Roman" w:cs="Times New Roman"/>
      <w:i w:val="0"/>
      <w:iCs w:val="0"/>
      <w:sz w:val="24"/>
      <w:lang w:val="en-US"/>
    </w:rPr>
  </w:style>
  <w:style w:type="character" w:customStyle="1" w:styleId="ZkladntextChar">
    <w:name w:val="Základní text Char"/>
    <w:aliases w:val="b Char"/>
    <w:basedOn w:val="Standardnpsmoodstavce"/>
    <w:link w:val="Zkladntext"/>
    <w:rsid w:val="00A65EA0"/>
    <w:rPr>
      <w:sz w:val="24"/>
      <w:lang w:val="en-US"/>
    </w:rPr>
  </w:style>
  <w:style w:type="paragraph" w:customStyle="1" w:styleId="Normln1">
    <w:name w:val="Normální1"/>
    <w:rsid w:val="00A65EA0"/>
    <w:rPr>
      <w:color w:val="000000"/>
      <w:sz w:val="24"/>
      <w:lang w:val="en-US" w:eastAsia="en-US"/>
    </w:rPr>
  </w:style>
  <w:style w:type="numbering" w:customStyle="1" w:styleId="Bezseznamu1">
    <w:name w:val="Bez seznamu1"/>
    <w:next w:val="Bezseznamu"/>
    <w:uiPriority w:val="99"/>
    <w:semiHidden/>
    <w:unhideWhenUsed/>
    <w:rsid w:val="000310BC"/>
  </w:style>
  <w:style w:type="paragraph" w:customStyle="1" w:styleId="Zkladntext31">
    <w:name w:val="Základní text 31"/>
    <w:aliases w:val="b3"/>
    <w:basedOn w:val="Normln"/>
    <w:rsid w:val="000310BC"/>
    <w:pPr>
      <w:spacing w:after="240"/>
    </w:pPr>
    <w:rPr>
      <w:rFonts w:ascii="Times New Roman" w:hAnsi="Times New Roman" w:cs="Times New Roman"/>
      <w:i w:val="0"/>
      <w:iCs w:val="0"/>
      <w:sz w:val="24"/>
      <w:lang w:val="en-US"/>
    </w:rPr>
  </w:style>
  <w:style w:type="paragraph" w:customStyle="1" w:styleId="Legal3L1">
    <w:name w:val="Legal3_L1"/>
    <w:basedOn w:val="Normln"/>
    <w:next w:val="Normln"/>
    <w:rsid w:val="000310BC"/>
    <w:pPr>
      <w:tabs>
        <w:tab w:val="num" w:pos="360"/>
        <w:tab w:val="left" w:pos="720"/>
      </w:tabs>
      <w:spacing w:after="240"/>
    </w:pPr>
    <w:rPr>
      <w:rFonts w:ascii="Times New Roman" w:hAnsi="Times New Roman" w:cs="Times New Roman"/>
      <w:i w:val="0"/>
      <w:iCs w:val="0"/>
      <w:sz w:val="24"/>
      <w:lang w:val="en-US"/>
    </w:rPr>
  </w:style>
  <w:style w:type="paragraph" w:customStyle="1" w:styleId="Legal3L3">
    <w:name w:val="Legal3_L3"/>
    <w:basedOn w:val="Normln"/>
    <w:next w:val="Normln"/>
    <w:rsid w:val="000310BC"/>
    <w:pPr>
      <w:tabs>
        <w:tab w:val="num" w:pos="720"/>
      </w:tabs>
      <w:spacing w:after="240"/>
    </w:pPr>
    <w:rPr>
      <w:rFonts w:ascii="Times New Roman" w:hAnsi="Times New Roman" w:cs="Times New Roman"/>
      <w:i w:val="0"/>
      <w:iCs w:val="0"/>
      <w:sz w:val="24"/>
      <w:lang w:val="en-US"/>
    </w:rPr>
  </w:style>
  <w:style w:type="paragraph" w:customStyle="1" w:styleId="Legal3L4">
    <w:name w:val="Legal3_L4"/>
    <w:basedOn w:val="Legal3L3"/>
    <w:next w:val="Normln"/>
    <w:rsid w:val="000310BC"/>
    <w:pPr>
      <w:tabs>
        <w:tab w:val="clear" w:pos="720"/>
        <w:tab w:val="num" w:pos="1440"/>
        <w:tab w:val="left" w:pos="2880"/>
      </w:tabs>
      <w:ind w:left="1440" w:hanging="720"/>
    </w:pPr>
  </w:style>
  <w:style w:type="paragraph" w:customStyle="1" w:styleId="NumContinue">
    <w:name w:val="Num Continue"/>
    <w:basedOn w:val="Zkladntext"/>
    <w:rsid w:val="000310BC"/>
    <w:pPr>
      <w:widowControl w:val="0"/>
      <w:jc w:val="both"/>
    </w:pPr>
  </w:style>
  <w:style w:type="paragraph" w:customStyle="1" w:styleId="Legal3L2">
    <w:name w:val="Legal3_L2"/>
    <w:basedOn w:val="Legal3L1"/>
    <w:next w:val="NumContinue"/>
    <w:rsid w:val="000310BC"/>
    <w:pPr>
      <w:tabs>
        <w:tab w:val="clear" w:pos="360"/>
        <w:tab w:val="num" w:pos="720"/>
      </w:tabs>
      <w:ind w:left="720" w:hanging="720"/>
    </w:pPr>
  </w:style>
  <w:style w:type="paragraph" w:customStyle="1" w:styleId="Zkladntextodsazen21">
    <w:name w:val="Základní text odsazený 21"/>
    <w:aliases w:val="i2"/>
    <w:basedOn w:val="Normln"/>
    <w:rsid w:val="000310BC"/>
    <w:pPr>
      <w:spacing w:after="120" w:line="480" w:lineRule="auto"/>
      <w:ind w:left="1440"/>
    </w:pPr>
    <w:rPr>
      <w:rFonts w:ascii="Times New Roman" w:hAnsi="Times New Roman" w:cs="Times New Roman"/>
      <w:i w:val="0"/>
      <w:iCs w:val="0"/>
      <w:sz w:val="24"/>
      <w:lang w:val="en-US"/>
    </w:rPr>
  </w:style>
  <w:style w:type="paragraph" w:customStyle="1" w:styleId="TCNormal">
    <w:name w:val="T&amp;C Normal"/>
    <w:basedOn w:val="Normln"/>
    <w:rsid w:val="000310BC"/>
    <w:pPr>
      <w:keepLines/>
      <w:spacing w:before="240"/>
      <w:jc w:val="both"/>
    </w:pPr>
    <w:rPr>
      <w:rFonts w:ascii="Times New Roman" w:hAnsi="Times New Roman" w:cs="Times New Roman"/>
      <w:i w:val="0"/>
      <w:iCs w:val="0"/>
      <w:lang w:val="en-GB" w:eastAsia="en-US"/>
    </w:rPr>
  </w:style>
  <w:style w:type="paragraph" w:customStyle="1" w:styleId="TCHeading2">
    <w:name w:val="T&amp;C Heading 2"/>
    <w:basedOn w:val="Normln"/>
    <w:next w:val="TCNormal"/>
    <w:rsid w:val="000310BC"/>
    <w:pPr>
      <w:keepNext/>
      <w:keepLines/>
      <w:spacing w:before="240"/>
      <w:ind w:left="720" w:hanging="720"/>
      <w:jc w:val="both"/>
    </w:pPr>
    <w:rPr>
      <w:rFonts w:cs="Times New Roman"/>
      <w:b/>
      <w:i w:val="0"/>
      <w:iCs w:val="0"/>
      <w:sz w:val="24"/>
      <w:lang w:val="en-GB" w:eastAsia="en-US"/>
    </w:rPr>
  </w:style>
  <w:style w:type="paragraph" w:customStyle="1" w:styleId="legalnote">
    <w:name w:val="legal note"/>
    <w:basedOn w:val="legal"/>
    <w:rsid w:val="000310BC"/>
    <w:pPr>
      <w:numPr>
        <w:numId w:val="47"/>
      </w:numPr>
      <w:ind w:right="386"/>
    </w:pPr>
  </w:style>
  <w:style w:type="paragraph" w:customStyle="1" w:styleId="legal">
    <w:name w:val="legal"/>
    <w:basedOn w:val="Normln"/>
    <w:rsid w:val="000310BC"/>
    <w:pPr>
      <w:spacing w:before="200"/>
      <w:jc w:val="both"/>
    </w:pPr>
    <w:rPr>
      <w:rFonts w:ascii="Times New Roman" w:hAnsi="Times New Roman" w:cs="Times New Roman"/>
      <w:i w:val="0"/>
      <w:iCs w:val="0"/>
      <w:sz w:val="18"/>
      <w:lang w:val="en-GB"/>
    </w:rPr>
  </w:style>
  <w:style w:type="paragraph" w:customStyle="1" w:styleId="Bullik">
    <w:name w:val="Bullik"/>
    <w:basedOn w:val="Normln"/>
    <w:rsid w:val="000310BC"/>
    <w:pPr>
      <w:numPr>
        <w:numId w:val="48"/>
      </w:numPr>
      <w:tabs>
        <w:tab w:val="clear" w:pos="1004"/>
        <w:tab w:val="num" w:pos="1418"/>
      </w:tabs>
      <w:overflowPunct w:val="0"/>
      <w:autoSpaceDE w:val="0"/>
      <w:autoSpaceDN w:val="0"/>
      <w:adjustRightInd w:val="0"/>
      <w:ind w:left="1418" w:hanging="425"/>
      <w:jc w:val="both"/>
      <w:textAlignment w:val="baseline"/>
      <w:outlineLvl w:val="2"/>
    </w:pPr>
    <w:rPr>
      <w:rFonts w:cs="Times New Roman"/>
      <w:i w:val="0"/>
      <w:iCs w:val="0"/>
      <w:sz w:val="22"/>
    </w:rPr>
  </w:style>
  <w:style w:type="paragraph" w:customStyle="1" w:styleId="Bullik2">
    <w:name w:val="Bullik2"/>
    <w:basedOn w:val="Bullik"/>
    <w:rsid w:val="000310BC"/>
    <w:pPr>
      <w:numPr>
        <w:numId w:val="49"/>
      </w:numPr>
      <w:tabs>
        <w:tab w:val="clear" w:pos="1004"/>
        <w:tab w:val="num" w:pos="720"/>
        <w:tab w:val="num" w:pos="1985"/>
      </w:tabs>
      <w:ind w:left="1985" w:hanging="425"/>
    </w:pPr>
  </w:style>
  <w:style w:type="paragraph" w:customStyle="1" w:styleId="Text1">
    <w:name w:val="Text1"/>
    <w:basedOn w:val="Normln"/>
    <w:rsid w:val="000310BC"/>
    <w:pPr>
      <w:overflowPunct w:val="0"/>
      <w:autoSpaceDE w:val="0"/>
      <w:autoSpaceDN w:val="0"/>
      <w:adjustRightInd w:val="0"/>
      <w:ind w:left="284" w:firstLine="284"/>
      <w:jc w:val="both"/>
      <w:textAlignment w:val="baseline"/>
    </w:pPr>
    <w:rPr>
      <w:rFonts w:cs="Times New Roman"/>
      <w:i w:val="0"/>
      <w:iCs w:val="0"/>
      <w:sz w:val="22"/>
    </w:rPr>
  </w:style>
  <w:style w:type="paragraph" w:customStyle="1" w:styleId="Text2">
    <w:name w:val="Text2"/>
    <w:basedOn w:val="Text1"/>
    <w:rsid w:val="000310BC"/>
    <w:pPr>
      <w:ind w:left="567"/>
    </w:pPr>
  </w:style>
  <w:style w:type="paragraph" w:styleId="Pokraovnseznamu">
    <w:name w:val="List Continue"/>
    <w:aliases w:val="1c"/>
    <w:basedOn w:val="Normln"/>
    <w:rsid w:val="000310BC"/>
    <w:pPr>
      <w:spacing w:after="240"/>
      <w:ind w:left="720"/>
    </w:pPr>
    <w:rPr>
      <w:rFonts w:ascii="Times New Roman" w:hAnsi="Times New Roman" w:cs="Times New Roman"/>
      <w:i w:val="0"/>
      <w:iCs w:val="0"/>
      <w:sz w:val="24"/>
      <w:lang w:val="en-US"/>
    </w:rPr>
  </w:style>
  <w:style w:type="paragraph" w:styleId="Nzev">
    <w:name w:val="Title"/>
    <w:aliases w:val="t1"/>
    <w:basedOn w:val="Normln"/>
    <w:link w:val="NzevChar"/>
    <w:qFormat/>
    <w:rsid w:val="000310BC"/>
    <w:pPr>
      <w:spacing w:before="240" w:after="240"/>
      <w:jc w:val="center"/>
    </w:pPr>
    <w:rPr>
      <w:rFonts w:ascii="Times New Roman" w:hAnsi="Times New Roman" w:cs="Times New Roman"/>
      <w:b/>
      <w:i w:val="0"/>
      <w:iCs w:val="0"/>
      <w:kern w:val="28"/>
      <w:sz w:val="32"/>
      <w:lang w:val="en-US"/>
    </w:rPr>
  </w:style>
  <w:style w:type="character" w:customStyle="1" w:styleId="NzevChar">
    <w:name w:val="Název Char"/>
    <w:aliases w:val="t1 Char"/>
    <w:basedOn w:val="Standardnpsmoodstavce"/>
    <w:link w:val="Nzev"/>
    <w:rsid w:val="000310BC"/>
    <w:rPr>
      <w:b/>
      <w:kern w:val="28"/>
      <w:sz w:val="32"/>
      <w:lang w:val="en-US"/>
    </w:rPr>
  </w:style>
  <w:style w:type="paragraph" w:styleId="Zkladntextodsazen">
    <w:name w:val="Body Text Indent"/>
    <w:aliases w:val="i"/>
    <w:basedOn w:val="Normln"/>
    <w:link w:val="ZkladntextodsazenChar"/>
    <w:rsid w:val="000310BC"/>
    <w:pPr>
      <w:keepNext/>
      <w:keepLines/>
      <w:widowControl w:val="0"/>
      <w:ind w:left="709" w:hanging="709"/>
      <w:jc w:val="both"/>
    </w:pPr>
    <w:rPr>
      <w:rFonts w:ascii="Times New Roman" w:hAnsi="Times New Roman" w:cs="Times New Roman"/>
      <w:i w:val="0"/>
      <w:iCs w:val="0"/>
      <w:sz w:val="24"/>
    </w:rPr>
  </w:style>
  <w:style w:type="character" w:customStyle="1" w:styleId="ZkladntextodsazenChar">
    <w:name w:val="Základní text odsazený Char"/>
    <w:aliases w:val="i Char"/>
    <w:basedOn w:val="Standardnpsmoodstavce"/>
    <w:link w:val="Zkladntextodsazen"/>
    <w:rsid w:val="000310BC"/>
    <w:rPr>
      <w:sz w:val="24"/>
    </w:rPr>
  </w:style>
  <w:style w:type="paragraph" w:styleId="Zkladntext2">
    <w:name w:val="Body Text 2"/>
    <w:aliases w:val="b2"/>
    <w:basedOn w:val="Normln"/>
    <w:link w:val="Zkladntext2Char"/>
    <w:rsid w:val="000310BC"/>
    <w:pPr>
      <w:keepNext/>
      <w:keepLines/>
      <w:widowControl w:val="0"/>
      <w:jc w:val="both"/>
    </w:pPr>
    <w:rPr>
      <w:rFonts w:ascii="Times New Roman" w:hAnsi="Times New Roman" w:cs="Times New Roman"/>
      <w:i w:val="0"/>
      <w:iCs w:val="0"/>
      <w:sz w:val="24"/>
    </w:rPr>
  </w:style>
  <w:style w:type="character" w:customStyle="1" w:styleId="Zkladntext2Char">
    <w:name w:val="Základní text 2 Char"/>
    <w:aliases w:val="b2 Char"/>
    <w:basedOn w:val="Standardnpsmoodstavce"/>
    <w:link w:val="Zkladntext2"/>
    <w:rsid w:val="000310BC"/>
    <w:rPr>
      <w:sz w:val="24"/>
    </w:rPr>
  </w:style>
  <w:style w:type="paragraph" w:styleId="Zkladntextodsazen2">
    <w:name w:val="Body Text Indent 2"/>
    <w:basedOn w:val="Normln"/>
    <w:link w:val="Zkladntextodsazen2Char"/>
    <w:rsid w:val="000310BC"/>
    <w:pPr>
      <w:ind w:left="709" w:hanging="709"/>
    </w:pPr>
    <w:rPr>
      <w:rFonts w:ascii="Times New Roman" w:hAnsi="Times New Roman" w:cs="Times New Roman"/>
      <w:i w:val="0"/>
      <w:iCs w:val="0"/>
      <w:sz w:val="22"/>
    </w:rPr>
  </w:style>
  <w:style w:type="character" w:customStyle="1" w:styleId="Zkladntextodsazen2Char">
    <w:name w:val="Základní text odsazený 2 Char"/>
    <w:basedOn w:val="Standardnpsmoodstavce"/>
    <w:link w:val="Zkladntextodsazen2"/>
    <w:rsid w:val="000310BC"/>
    <w:rPr>
      <w:sz w:val="22"/>
    </w:rPr>
  </w:style>
  <w:style w:type="paragraph" w:customStyle="1" w:styleId="Bullika">
    <w:name w:val="Bullika"/>
    <w:basedOn w:val="Normln"/>
    <w:rsid w:val="000310BC"/>
    <w:pPr>
      <w:tabs>
        <w:tab w:val="num" w:pos="360"/>
      </w:tabs>
      <w:overflowPunct w:val="0"/>
      <w:autoSpaceDE w:val="0"/>
      <w:autoSpaceDN w:val="0"/>
      <w:adjustRightInd w:val="0"/>
      <w:ind w:left="1361" w:hanging="397"/>
      <w:jc w:val="both"/>
      <w:textAlignment w:val="baseline"/>
      <w:outlineLvl w:val="2"/>
    </w:pPr>
    <w:rPr>
      <w:rFonts w:cs="Times New Roman"/>
      <w:i w:val="0"/>
      <w:iCs w:val="0"/>
      <w:sz w:val="22"/>
    </w:rPr>
  </w:style>
  <w:style w:type="paragraph" w:customStyle="1" w:styleId="BlockTextTab">
    <w:name w:val="Block Text Tab"/>
    <w:aliases w:val="kt"/>
    <w:basedOn w:val="Normln"/>
    <w:rsid w:val="000310BC"/>
    <w:pPr>
      <w:spacing w:after="240"/>
      <w:ind w:left="1440" w:right="1440" w:firstLine="720"/>
    </w:pPr>
    <w:rPr>
      <w:rFonts w:ascii="Times New Roman" w:hAnsi="Times New Roman" w:cs="Times New Roman"/>
      <w:i w:val="0"/>
      <w:iCs w:val="0"/>
      <w:sz w:val="24"/>
      <w:lang w:val="en-US"/>
    </w:rPr>
  </w:style>
  <w:style w:type="paragraph" w:customStyle="1" w:styleId="Textvbloku1">
    <w:name w:val="Text v bloku1"/>
    <w:aliases w:val="k"/>
    <w:basedOn w:val="Normln"/>
    <w:rsid w:val="000310BC"/>
    <w:pPr>
      <w:spacing w:after="240"/>
      <w:ind w:left="1440" w:right="1440"/>
    </w:pPr>
    <w:rPr>
      <w:rFonts w:ascii="Times New Roman" w:hAnsi="Times New Roman" w:cs="Times New Roman"/>
      <w:i w:val="0"/>
      <w:iCs w:val="0"/>
      <w:sz w:val="24"/>
      <w:lang w:val="en-US"/>
    </w:rPr>
  </w:style>
  <w:style w:type="paragraph" w:customStyle="1" w:styleId="Zkladntext-prvnodsazen21">
    <w:name w:val="Základní text - první odsazený 21"/>
    <w:aliases w:val="fi2"/>
    <w:basedOn w:val="Normln"/>
    <w:rsid w:val="000310BC"/>
    <w:pPr>
      <w:spacing w:after="240" w:line="480" w:lineRule="auto"/>
      <w:ind w:left="1440" w:firstLine="720"/>
    </w:pPr>
    <w:rPr>
      <w:rFonts w:ascii="Times New Roman" w:hAnsi="Times New Roman" w:cs="Times New Roman"/>
      <w:i w:val="0"/>
      <w:iCs w:val="0"/>
      <w:sz w:val="24"/>
      <w:lang w:val="en-US"/>
    </w:rPr>
  </w:style>
  <w:style w:type="paragraph" w:customStyle="1" w:styleId="Zkladntext-prvnodsazen1">
    <w:name w:val="Základní text - první odsazený1"/>
    <w:aliases w:val="fi"/>
    <w:basedOn w:val="Zkladntext"/>
    <w:rsid w:val="000310BC"/>
    <w:pPr>
      <w:ind w:left="1440" w:firstLine="720"/>
    </w:pPr>
  </w:style>
  <w:style w:type="paragraph" w:customStyle="1" w:styleId="Zkladntextodsazen31">
    <w:name w:val="Základní text odsazený 31"/>
    <w:aliases w:val="i3"/>
    <w:basedOn w:val="Normln"/>
    <w:rsid w:val="000310BC"/>
    <w:pPr>
      <w:tabs>
        <w:tab w:val="left" w:pos="4320"/>
      </w:tabs>
      <w:spacing w:after="120"/>
      <w:ind w:left="4320" w:hanging="4320"/>
    </w:pPr>
    <w:rPr>
      <w:rFonts w:ascii="Times New Roman" w:hAnsi="Times New Roman" w:cs="Times New Roman"/>
      <w:i w:val="0"/>
      <w:iCs w:val="0"/>
      <w:sz w:val="24"/>
      <w:lang w:val="en-US"/>
    </w:rPr>
  </w:style>
  <w:style w:type="paragraph" w:styleId="Textvysvtlivek">
    <w:name w:val="endnote text"/>
    <w:aliases w:val="en"/>
    <w:basedOn w:val="Normln"/>
    <w:link w:val="TextvysvtlivekChar"/>
    <w:semiHidden/>
    <w:rsid w:val="000310BC"/>
    <w:pPr>
      <w:spacing w:after="240"/>
    </w:pPr>
    <w:rPr>
      <w:rFonts w:ascii="Times New Roman" w:hAnsi="Times New Roman" w:cs="Times New Roman"/>
      <w:i w:val="0"/>
      <w:iCs w:val="0"/>
      <w:sz w:val="24"/>
      <w:lang w:val="en-US"/>
    </w:rPr>
  </w:style>
  <w:style w:type="character" w:customStyle="1" w:styleId="TextvysvtlivekChar">
    <w:name w:val="Text vysvětlivek Char"/>
    <w:aliases w:val="en Char"/>
    <w:basedOn w:val="Standardnpsmoodstavce"/>
    <w:link w:val="Textvysvtlivek"/>
    <w:semiHidden/>
    <w:rsid w:val="000310BC"/>
    <w:rPr>
      <w:sz w:val="24"/>
      <w:lang w:val="en-US"/>
    </w:rPr>
  </w:style>
  <w:style w:type="paragraph" w:styleId="Textpoznpodarou">
    <w:name w:val="footnote text"/>
    <w:aliases w:val="fn"/>
    <w:basedOn w:val="Normln"/>
    <w:link w:val="TextpoznpodarouChar"/>
    <w:semiHidden/>
    <w:rsid w:val="000310BC"/>
    <w:pPr>
      <w:spacing w:after="240"/>
    </w:pPr>
    <w:rPr>
      <w:rFonts w:ascii="Times New Roman" w:hAnsi="Times New Roman" w:cs="Times New Roman"/>
      <w:i w:val="0"/>
      <w:iCs w:val="0"/>
      <w:sz w:val="24"/>
      <w:lang w:val="en-US"/>
    </w:rPr>
  </w:style>
  <w:style w:type="character" w:customStyle="1" w:styleId="TextpoznpodarouChar">
    <w:name w:val="Text pozn. pod čarou Char"/>
    <w:aliases w:val="fn Char"/>
    <w:basedOn w:val="Standardnpsmoodstavce"/>
    <w:link w:val="Textpoznpodarou"/>
    <w:semiHidden/>
    <w:rsid w:val="000310BC"/>
    <w:rPr>
      <w:sz w:val="24"/>
      <w:lang w:val="en-US"/>
    </w:rPr>
  </w:style>
  <w:style w:type="paragraph" w:styleId="Seznam2">
    <w:name w:val="List 2"/>
    <w:aliases w:val="12"/>
    <w:basedOn w:val="Normln"/>
    <w:rsid w:val="000310BC"/>
    <w:pPr>
      <w:tabs>
        <w:tab w:val="num" w:pos="360"/>
      </w:tabs>
      <w:spacing w:after="240"/>
      <w:ind w:left="1080" w:hanging="360"/>
    </w:pPr>
    <w:rPr>
      <w:rFonts w:ascii="Times New Roman" w:hAnsi="Times New Roman" w:cs="Times New Roman"/>
      <w:i w:val="0"/>
      <w:iCs w:val="0"/>
      <w:sz w:val="24"/>
      <w:lang w:val="en-US"/>
    </w:rPr>
  </w:style>
  <w:style w:type="paragraph" w:styleId="Seznam3">
    <w:name w:val="List 3"/>
    <w:aliases w:val="13"/>
    <w:basedOn w:val="Normln"/>
    <w:rsid w:val="000310BC"/>
    <w:pPr>
      <w:tabs>
        <w:tab w:val="num" w:pos="360"/>
      </w:tabs>
      <w:spacing w:after="240"/>
      <w:ind w:left="2160" w:hanging="720"/>
    </w:pPr>
    <w:rPr>
      <w:rFonts w:ascii="Times New Roman" w:hAnsi="Times New Roman" w:cs="Times New Roman"/>
      <w:i w:val="0"/>
      <w:iCs w:val="0"/>
      <w:sz w:val="24"/>
      <w:lang w:val="en-US"/>
    </w:rPr>
  </w:style>
  <w:style w:type="paragraph" w:styleId="Seznam4">
    <w:name w:val="List 4"/>
    <w:aliases w:val="14"/>
    <w:basedOn w:val="Normln"/>
    <w:rsid w:val="000310BC"/>
    <w:pPr>
      <w:tabs>
        <w:tab w:val="num" w:pos="360"/>
      </w:tabs>
      <w:spacing w:after="240"/>
      <w:ind w:left="2880" w:hanging="720"/>
    </w:pPr>
    <w:rPr>
      <w:rFonts w:ascii="Times New Roman" w:hAnsi="Times New Roman" w:cs="Times New Roman"/>
      <w:i w:val="0"/>
      <w:iCs w:val="0"/>
      <w:sz w:val="24"/>
      <w:lang w:val="en-US"/>
    </w:rPr>
  </w:style>
  <w:style w:type="paragraph" w:styleId="Seznam5">
    <w:name w:val="List 5"/>
    <w:aliases w:val="15"/>
    <w:basedOn w:val="Normln"/>
    <w:rsid w:val="000310BC"/>
    <w:pPr>
      <w:tabs>
        <w:tab w:val="num" w:pos="360"/>
      </w:tabs>
      <w:spacing w:after="240"/>
      <w:ind w:left="3600" w:hanging="720"/>
    </w:pPr>
    <w:rPr>
      <w:rFonts w:ascii="Times New Roman" w:hAnsi="Times New Roman" w:cs="Times New Roman"/>
      <w:i w:val="0"/>
      <w:iCs w:val="0"/>
      <w:sz w:val="24"/>
      <w:lang w:val="en-US"/>
    </w:rPr>
  </w:style>
  <w:style w:type="paragraph" w:styleId="Seznam">
    <w:name w:val="List"/>
    <w:aliases w:val="1"/>
    <w:basedOn w:val="Normln"/>
    <w:rsid w:val="000310BC"/>
    <w:pPr>
      <w:tabs>
        <w:tab w:val="num" w:pos="360"/>
      </w:tabs>
      <w:spacing w:after="240"/>
      <w:ind w:left="360" w:hanging="360"/>
    </w:pPr>
    <w:rPr>
      <w:rFonts w:ascii="Times New Roman" w:hAnsi="Times New Roman" w:cs="Times New Roman"/>
      <w:i w:val="0"/>
      <w:iCs w:val="0"/>
      <w:sz w:val="24"/>
      <w:lang w:val="en-US"/>
    </w:rPr>
  </w:style>
  <w:style w:type="paragraph" w:styleId="Seznamsodrkami3">
    <w:name w:val="List Bullet 3"/>
    <w:aliases w:val="1b3"/>
    <w:basedOn w:val="Normln"/>
    <w:autoRedefine/>
    <w:rsid w:val="000310BC"/>
    <w:pPr>
      <w:tabs>
        <w:tab w:val="num" w:pos="1080"/>
      </w:tabs>
      <w:spacing w:after="240"/>
      <w:ind w:left="2160" w:hanging="720"/>
    </w:pPr>
    <w:rPr>
      <w:rFonts w:ascii="Times New Roman" w:hAnsi="Times New Roman" w:cs="Times New Roman"/>
      <w:i w:val="0"/>
      <w:iCs w:val="0"/>
      <w:sz w:val="24"/>
      <w:lang w:val="en-US"/>
    </w:rPr>
  </w:style>
  <w:style w:type="paragraph" w:styleId="Seznamsodrkami4">
    <w:name w:val="List Bullet 4"/>
    <w:aliases w:val="1b4"/>
    <w:basedOn w:val="Normln"/>
    <w:autoRedefine/>
    <w:rsid w:val="000310BC"/>
    <w:pPr>
      <w:tabs>
        <w:tab w:val="num" w:pos="1440"/>
      </w:tabs>
      <w:spacing w:after="240"/>
      <w:ind w:left="2880" w:hanging="720"/>
    </w:pPr>
    <w:rPr>
      <w:rFonts w:ascii="Times New Roman" w:hAnsi="Times New Roman" w:cs="Times New Roman"/>
      <w:i w:val="0"/>
      <w:iCs w:val="0"/>
      <w:sz w:val="24"/>
      <w:lang w:val="en-US"/>
    </w:rPr>
  </w:style>
  <w:style w:type="paragraph" w:styleId="Seznamsodrkami5">
    <w:name w:val="List Bullet 5"/>
    <w:aliases w:val="1b5,lb5"/>
    <w:basedOn w:val="Normln"/>
    <w:autoRedefine/>
    <w:rsid w:val="000310BC"/>
    <w:pPr>
      <w:tabs>
        <w:tab w:val="num" w:pos="1800"/>
      </w:tabs>
      <w:spacing w:after="240"/>
      <w:ind w:left="3600" w:hanging="720"/>
    </w:pPr>
    <w:rPr>
      <w:rFonts w:ascii="Times New Roman" w:hAnsi="Times New Roman" w:cs="Times New Roman"/>
      <w:i w:val="0"/>
      <w:iCs w:val="0"/>
      <w:sz w:val="24"/>
      <w:lang w:val="en-US"/>
    </w:rPr>
  </w:style>
  <w:style w:type="paragraph" w:styleId="Seznamsodrkami">
    <w:name w:val="List Bullet"/>
    <w:aliases w:val="1b"/>
    <w:basedOn w:val="Normln"/>
    <w:autoRedefine/>
    <w:rsid w:val="000310BC"/>
    <w:pPr>
      <w:tabs>
        <w:tab w:val="left" w:pos="720"/>
      </w:tabs>
      <w:spacing w:after="240"/>
      <w:ind w:left="720" w:hanging="720"/>
    </w:pPr>
    <w:rPr>
      <w:rFonts w:ascii="Times New Roman" w:hAnsi="Times New Roman" w:cs="Times New Roman"/>
      <w:i w:val="0"/>
      <w:iCs w:val="0"/>
      <w:sz w:val="24"/>
      <w:lang w:val="en-US"/>
    </w:rPr>
  </w:style>
  <w:style w:type="paragraph" w:styleId="Pokraovnseznamu2">
    <w:name w:val="List Continue 2"/>
    <w:aliases w:val="1c2"/>
    <w:basedOn w:val="Normln"/>
    <w:rsid w:val="000310BC"/>
    <w:pPr>
      <w:spacing w:after="240"/>
      <w:ind w:left="1440"/>
    </w:pPr>
    <w:rPr>
      <w:rFonts w:ascii="Times New Roman" w:hAnsi="Times New Roman" w:cs="Times New Roman"/>
      <w:i w:val="0"/>
      <w:iCs w:val="0"/>
      <w:sz w:val="24"/>
      <w:lang w:val="en-US"/>
    </w:rPr>
  </w:style>
  <w:style w:type="paragraph" w:styleId="Pokraovnseznamu3">
    <w:name w:val="List Continue 3"/>
    <w:aliases w:val="1c3"/>
    <w:basedOn w:val="Normln"/>
    <w:rsid w:val="000310BC"/>
    <w:pPr>
      <w:spacing w:after="240"/>
      <w:ind w:left="2160"/>
    </w:pPr>
    <w:rPr>
      <w:rFonts w:ascii="Times New Roman" w:hAnsi="Times New Roman" w:cs="Times New Roman"/>
      <w:i w:val="0"/>
      <w:iCs w:val="0"/>
      <w:sz w:val="24"/>
      <w:lang w:val="en-US"/>
    </w:rPr>
  </w:style>
  <w:style w:type="paragraph" w:styleId="Pokraovnseznamu4">
    <w:name w:val="List Continue 4"/>
    <w:aliases w:val="1c4"/>
    <w:basedOn w:val="Normln"/>
    <w:rsid w:val="000310BC"/>
    <w:pPr>
      <w:spacing w:after="240"/>
      <w:ind w:left="2880"/>
    </w:pPr>
    <w:rPr>
      <w:rFonts w:ascii="Times New Roman" w:hAnsi="Times New Roman" w:cs="Times New Roman"/>
      <w:i w:val="0"/>
      <w:iCs w:val="0"/>
      <w:sz w:val="24"/>
      <w:lang w:val="en-US"/>
    </w:rPr>
  </w:style>
  <w:style w:type="paragraph" w:styleId="Pokraovnseznamu5">
    <w:name w:val="List Continue 5"/>
    <w:aliases w:val="1c5"/>
    <w:basedOn w:val="Normln"/>
    <w:rsid w:val="000310BC"/>
    <w:pPr>
      <w:spacing w:after="240"/>
      <w:ind w:left="3600"/>
    </w:pPr>
    <w:rPr>
      <w:rFonts w:ascii="Times New Roman" w:hAnsi="Times New Roman" w:cs="Times New Roman"/>
      <w:i w:val="0"/>
      <w:iCs w:val="0"/>
      <w:sz w:val="24"/>
      <w:lang w:val="en-US"/>
    </w:rPr>
  </w:style>
  <w:style w:type="paragraph" w:styleId="slovanseznam2">
    <w:name w:val="List Number 2"/>
    <w:aliases w:val="ln2"/>
    <w:basedOn w:val="Normln"/>
    <w:rsid w:val="000310BC"/>
    <w:pPr>
      <w:tabs>
        <w:tab w:val="num" w:pos="720"/>
      </w:tabs>
      <w:spacing w:after="240" w:line="480" w:lineRule="auto"/>
      <w:ind w:left="720" w:hanging="360"/>
    </w:pPr>
    <w:rPr>
      <w:rFonts w:ascii="Times New Roman" w:hAnsi="Times New Roman" w:cs="Times New Roman"/>
      <w:i w:val="0"/>
      <w:iCs w:val="0"/>
      <w:sz w:val="24"/>
      <w:lang w:val="en-US"/>
    </w:rPr>
  </w:style>
  <w:style w:type="paragraph" w:styleId="slovanseznam3">
    <w:name w:val="List Number 3"/>
    <w:aliases w:val="ln3"/>
    <w:basedOn w:val="Normln"/>
    <w:rsid w:val="000310BC"/>
    <w:pPr>
      <w:tabs>
        <w:tab w:val="left" w:pos="720"/>
      </w:tabs>
      <w:spacing w:after="240"/>
      <w:ind w:left="2160" w:hanging="720"/>
    </w:pPr>
    <w:rPr>
      <w:rFonts w:ascii="Times New Roman" w:hAnsi="Times New Roman" w:cs="Times New Roman"/>
      <w:i w:val="0"/>
      <w:iCs w:val="0"/>
      <w:sz w:val="24"/>
      <w:lang w:val="en-US"/>
    </w:rPr>
  </w:style>
  <w:style w:type="paragraph" w:styleId="slovanseznam4">
    <w:name w:val="List Number 4"/>
    <w:aliases w:val="ln4"/>
    <w:basedOn w:val="Normln"/>
    <w:rsid w:val="000310BC"/>
    <w:pPr>
      <w:tabs>
        <w:tab w:val="num" w:pos="1440"/>
      </w:tabs>
      <w:spacing w:after="240"/>
      <w:ind w:left="2880" w:hanging="720"/>
    </w:pPr>
    <w:rPr>
      <w:rFonts w:ascii="Times New Roman" w:hAnsi="Times New Roman" w:cs="Times New Roman"/>
      <w:i w:val="0"/>
      <w:iCs w:val="0"/>
      <w:sz w:val="24"/>
      <w:lang w:val="en-US"/>
    </w:rPr>
  </w:style>
  <w:style w:type="paragraph" w:styleId="slovanseznam5">
    <w:name w:val="List Number 5"/>
    <w:aliases w:val="ln5"/>
    <w:basedOn w:val="Normln"/>
    <w:rsid w:val="000310BC"/>
    <w:pPr>
      <w:tabs>
        <w:tab w:val="num" w:pos="1800"/>
      </w:tabs>
      <w:spacing w:after="240"/>
      <w:ind w:left="3600" w:hanging="720"/>
    </w:pPr>
    <w:rPr>
      <w:rFonts w:ascii="Times New Roman" w:hAnsi="Times New Roman" w:cs="Times New Roman"/>
      <w:i w:val="0"/>
      <w:iCs w:val="0"/>
      <w:sz w:val="24"/>
      <w:lang w:val="en-US"/>
    </w:rPr>
  </w:style>
  <w:style w:type="paragraph" w:styleId="slovanseznam">
    <w:name w:val="List Number"/>
    <w:aliases w:val="1n"/>
    <w:basedOn w:val="Normln"/>
    <w:rsid w:val="000310BC"/>
    <w:pPr>
      <w:tabs>
        <w:tab w:val="num" w:pos="360"/>
      </w:tabs>
      <w:spacing w:after="240"/>
      <w:ind w:left="720" w:hanging="720"/>
    </w:pPr>
    <w:rPr>
      <w:rFonts w:ascii="Times New Roman" w:hAnsi="Times New Roman" w:cs="Times New Roman"/>
      <w:i w:val="0"/>
      <w:iCs w:val="0"/>
      <w:sz w:val="24"/>
      <w:lang w:val="en-US"/>
    </w:rPr>
  </w:style>
  <w:style w:type="paragraph" w:customStyle="1" w:styleId="Prosttext1">
    <w:name w:val="Prostý text1"/>
    <w:aliases w:val="(WGM)"/>
    <w:basedOn w:val="Normln"/>
    <w:rsid w:val="000310BC"/>
    <w:pPr>
      <w:spacing w:after="240"/>
    </w:pPr>
    <w:rPr>
      <w:rFonts w:ascii="Times New Roman" w:hAnsi="Times New Roman" w:cs="Times New Roman"/>
      <w:i w:val="0"/>
      <w:iCs w:val="0"/>
      <w:sz w:val="24"/>
      <w:lang w:val="en-US"/>
    </w:rPr>
  </w:style>
  <w:style w:type="paragraph" w:styleId="Podpis">
    <w:name w:val="Signature"/>
    <w:aliases w:val="sg"/>
    <w:basedOn w:val="Normln"/>
    <w:link w:val="PodpisChar"/>
    <w:rsid w:val="000310BC"/>
    <w:pPr>
      <w:spacing w:after="240"/>
      <w:ind w:left="4320"/>
    </w:pPr>
    <w:rPr>
      <w:rFonts w:ascii="Times New Roman" w:hAnsi="Times New Roman" w:cs="Times New Roman"/>
      <w:i w:val="0"/>
      <w:iCs w:val="0"/>
      <w:sz w:val="24"/>
      <w:lang w:val="en-US"/>
    </w:rPr>
  </w:style>
  <w:style w:type="character" w:customStyle="1" w:styleId="PodpisChar">
    <w:name w:val="Podpis Char"/>
    <w:aliases w:val="sg Char"/>
    <w:basedOn w:val="Standardnpsmoodstavce"/>
    <w:link w:val="Podpis"/>
    <w:rsid w:val="000310BC"/>
    <w:rPr>
      <w:sz w:val="24"/>
      <w:lang w:val="en-US"/>
    </w:rPr>
  </w:style>
  <w:style w:type="paragraph" w:styleId="Podtitul">
    <w:name w:val="Subtitle"/>
    <w:aliases w:val="sb"/>
    <w:basedOn w:val="Normln"/>
    <w:link w:val="PodtitulChar"/>
    <w:qFormat/>
    <w:rsid w:val="000310BC"/>
    <w:pPr>
      <w:spacing w:after="240"/>
      <w:jc w:val="center"/>
    </w:pPr>
    <w:rPr>
      <w:rFonts w:ascii="Times New Roman" w:hAnsi="Times New Roman" w:cs="Times New Roman"/>
      <w:i w:val="0"/>
      <w:iCs w:val="0"/>
      <w:sz w:val="24"/>
      <w:lang w:val="en-US"/>
    </w:rPr>
  </w:style>
  <w:style w:type="character" w:customStyle="1" w:styleId="PodtitulChar">
    <w:name w:val="Podtitul Char"/>
    <w:aliases w:val="sb Char"/>
    <w:basedOn w:val="Standardnpsmoodstavce"/>
    <w:link w:val="Podtitul"/>
    <w:rsid w:val="000310BC"/>
    <w:rPr>
      <w:sz w:val="24"/>
      <w:lang w:val="en-US"/>
    </w:rPr>
  </w:style>
  <w:style w:type="paragraph" w:customStyle="1" w:styleId="EnvelopeWGMReturn">
    <w:name w:val="Envelope WGM Return"/>
    <w:basedOn w:val="Normln"/>
    <w:rsid w:val="000310BC"/>
    <w:pPr>
      <w:spacing w:after="360"/>
    </w:pPr>
    <w:rPr>
      <w:rFonts w:ascii="Times New Roman" w:hAnsi="Times New Roman" w:cs="Times New Roman"/>
      <w:b/>
      <w:i w:val="0"/>
      <w:iCs w:val="0"/>
      <w:sz w:val="24"/>
      <w:lang w:val="en-US"/>
    </w:rPr>
  </w:style>
  <w:style w:type="paragraph" w:customStyle="1" w:styleId="Memohead">
    <w:name w:val="Memohead"/>
    <w:rsid w:val="000310BC"/>
    <w:pPr>
      <w:spacing w:after="240"/>
    </w:pPr>
    <w:rPr>
      <w:b/>
      <w:noProof/>
      <w:lang w:val="en-US" w:eastAsia="en-US"/>
    </w:rPr>
  </w:style>
  <w:style w:type="paragraph" w:customStyle="1" w:styleId="Memorandum">
    <w:name w:val="Memorandum"/>
    <w:basedOn w:val="Normln"/>
    <w:rsid w:val="000310BC"/>
    <w:pPr>
      <w:spacing w:after="720"/>
      <w:jc w:val="center"/>
    </w:pPr>
    <w:rPr>
      <w:rFonts w:ascii="EngraversGothic BT" w:hAnsi="EngraversGothic BT" w:cs="Times New Roman"/>
      <w:b/>
      <w:i w:val="0"/>
      <w:iCs w:val="0"/>
      <w:spacing w:val="100"/>
      <w:sz w:val="28"/>
      <w:lang w:val="en-US"/>
    </w:rPr>
  </w:style>
  <w:style w:type="paragraph" w:customStyle="1" w:styleId="BlockText2">
    <w:name w:val="Block Text 2"/>
    <w:aliases w:val="k2"/>
    <w:basedOn w:val="Normln"/>
    <w:rsid w:val="000310BC"/>
    <w:pPr>
      <w:spacing w:line="480" w:lineRule="auto"/>
      <w:ind w:left="1440" w:right="1440"/>
    </w:pPr>
    <w:rPr>
      <w:rFonts w:ascii="Times New Roman" w:hAnsi="Times New Roman" w:cs="Times New Roman"/>
      <w:i w:val="0"/>
      <w:iCs w:val="0"/>
      <w:sz w:val="24"/>
      <w:lang w:val="en-US"/>
    </w:rPr>
  </w:style>
  <w:style w:type="paragraph" w:customStyle="1" w:styleId="BodyText4">
    <w:name w:val="Body Text 4"/>
    <w:aliases w:val="b4"/>
    <w:basedOn w:val="Normln"/>
    <w:rsid w:val="000310BC"/>
    <w:pPr>
      <w:spacing w:line="480" w:lineRule="auto"/>
    </w:pPr>
    <w:rPr>
      <w:rFonts w:ascii="Times New Roman" w:hAnsi="Times New Roman" w:cs="Times New Roman"/>
      <w:i w:val="0"/>
      <w:iCs w:val="0"/>
      <w:sz w:val="24"/>
      <w:lang w:val="en-US"/>
    </w:rPr>
  </w:style>
  <w:style w:type="paragraph" w:customStyle="1" w:styleId="DocX97Comment">
    <w:name w:val="DocX97Comment"/>
    <w:basedOn w:val="Normln"/>
    <w:rsid w:val="000310BC"/>
    <w:rPr>
      <w:rFonts w:ascii="Times New Roman" w:hAnsi="Times New Roman" w:cs="Times New Roman"/>
      <w:b/>
      <w:iCs w:val="0"/>
      <w:color w:val="FF0000"/>
      <w:sz w:val="16"/>
      <w:lang w:val="en-US"/>
    </w:rPr>
  </w:style>
  <w:style w:type="paragraph" w:customStyle="1" w:styleId="Legal2L1">
    <w:name w:val="Legal2_L1"/>
    <w:basedOn w:val="Normln"/>
    <w:next w:val="NumContinue"/>
    <w:rsid w:val="000310BC"/>
    <w:pPr>
      <w:tabs>
        <w:tab w:val="num" w:pos="360"/>
        <w:tab w:val="left" w:pos="720"/>
      </w:tabs>
      <w:spacing w:after="240"/>
    </w:pPr>
    <w:rPr>
      <w:rFonts w:ascii="Times New Roman" w:hAnsi="Times New Roman" w:cs="Times New Roman"/>
      <w:i w:val="0"/>
      <w:iCs w:val="0"/>
      <w:sz w:val="24"/>
      <w:lang w:val="en-US"/>
    </w:rPr>
  </w:style>
  <w:style w:type="paragraph" w:customStyle="1" w:styleId="Legal2L2">
    <w:name w:val="Legal2_L2"/>
    <w:basedOn w:val="Legal2L1"/>
    <w:next w:val="NumContinue"/>
    <w:rsid w:val="000310BC"/>
    <w:pPr>
      <w:tabs>
        <w:tab w:val="clear" w:pos="360"/>
        <w:tab w:val="clear" w:pos="720"/>
        <w:tab w:val="num" w:pos="1440"/>
      </w:tabs>
      <w:ind w:firstLine="720"/>
    </w:pPr>
  </w:style>
  <w:style w:type="paragraph" w:customStyle="1" w:styleId="Legal2L3">
    <w:name w:val="Legal2_L3"/>
    <w:basedOn w:val="Legal2L2"/>
    <w:next w:val="NumContinue"/>
    <w:rsid w:val="000310BC"/>
    <w:pPr>
      <w:tabs>
        <w:tab w:val="clear" w:pos="1440"/>
        <w:tab w:val="num" w:pos="1800"/>
        <w:tab w:val="left" w:pos="2160"/>
      </w:tabs>
      <w:ind w:firstLine="1440"/>
    </w:pPr>
  </w:style>
  <w:style w:type="paragraph" w:customStyle="1" w:styleId="Legal2L4">
    <w:name w:val="Legal2_L4"/>
    <w:basedOn w:val="Legal2L3"/>
    <w:next w:val="NumContinue"/>
    <w:rsid w:val="000310BC"/>
    <w:pPr>
      <w:tabs>
        <w:tab w:val="clear" w:pos="1800"/>
        <w:tab w:val="clear" w:pos="2160"/>
        <w:tab w:val="num" w:pos="1152"/>
      </w:tabs>
      <w:ind w:left="432" w:firstLine="0"/>
    </w:pPr>
  </w:style>
  <w:style w:type="paragraph" w:customStyle="1" w:styleId="Legal2L5">
    <w:name w:val="Legal2_L5"/>
    <w:basedOn w:val="Legal2L4"/>
    <w:next w:val="NumContinue"/>
    <w:rsid w:val="000310BC"/>
    <w:pPr>
      <w:tabs>
        <w:tab w:val="clear" w:pos="1152"/>
        <w:tab w:val="num" w:pos="3240"/>
        <w:tab w:val="left" w:pos="3600"/>
      </w:tabs>
      <w:ind w:left="0" w:firstLine="2880"/>
    </w:pPr>
  </w:style>
  <w:style w:type="paragraph" w:customStyle="1" w:styleId="Legal2L6">
    <w:name w:val="Legal2_L6"/>
    <w:basedOn w:val="Legal2L5"/>
    <w:next w:val="NumContinue"/>
    <w:rsid w:val="000310BC"/>
    <w:pPr>
      <w:tabs>
        <w:tab w:val="clear" w:pos="3240"/>
        <w:tab w:val="clear" w:pos="3600"/>
        <w:tab w:val="num" w:pos="3960"/>
        <w:tab w:val="left" w:pos="4320"/>
      </w:tabs>
      <w:ind w:firstLine="3600"/>
    </w:pPr>
  </w:style>
  <w:style w:type="paragraph" w:customStyle="1" w:styleId="Legal2L7">
    <w:name w:val="Legal2_L7"/>
    <w:basedOn w:val="Legal2L6"/>
    <w:next w:val="NumContinue"/>
    <w:rsid w:val="000310BC"/>
    <w:pPr>
      <w:tabs>
        <w:tab w:val="clear" w:pos="3960"/>
        <w:tab w:val="clear" w:pos="4320"/>
        <w:tab w:val="num" w:pos="5040"/>
      </w:tabs>
      <w:ind w:firstLine="4320"/>
    </w:pPr>
  </w:style>
  <w:style w:type="paragraph" w:customStyle="1" w:styleId="Legal2L8">
    <w:name w:val="Legal2_L8"/>
    <w:basedOn w:val="Legal2L7"/>
    <w:next w:val="NumContinue"/>
    <w:rsid w:val="000310BC"/>
    <w:pPr>
      <w:tabs>
        <w:tab w:val="clear" w:pos="5040"/>
        <w:tab w:val="num" w:pos="1080"/>
        <w:tab w:val="left" w:pos="1440"/>
      </w:tabs>
      <w:ind w:firstLine="720"/>
    </w:pPr>
  </w:style>
  <w:style w:type="paragraph" w:customStyle="1" w:styleId="Legal2L9">
    <w:name w:val="Legal2_L9"/>
    <w:basedOn w:val="Legal2L8"/>
    <w:next w:val="NumContinue"/>
    <w:rsid w:val="000310BC"/>
    <w:pPr>
      <w:tabs>
        <w:tab w:val="clear" w:pos="1080"/>
        <w:tab w:val="clear" w:pos="1440"/>
        <w:tab w:val="num" w:pos="2160"/>
      </w:tabs>
      <w:ind w:firstLine="1440"/>
    </w:pPr>
  </w:style>
  <w:style w:type="paragraph" w:customStyle="1" w:styleId="Legal3L5">
    <w:name w:val="Legal3_L5"/>
    <w:basedOn w:val="Legal3L4"/>
    <w:next w:val="NumContinue"/>
    <w:rsid w:val="000310BC"/>
    <w:pPr>
      <w:tabs>
        <w:tab w:val="clear" w:pos="1440"/>
        <w:tab w:val="clear" w:pos="2880"/>
        <w:tab w:val="num" w:pos="2160"/>
      </w:tabs>
      <w:ind w:left="2160"/>
    </w:pPr>
  </w:style>
  <w:style w:type="paragraph" w:customStyle="1" w:styleId="Legal3L6">
    <w:name w:val="Legal3_L6"/>
    <w:basedOn w:val="Legal3L5"/>
    <w:next w:val="NumContinue"/>
    <w:rsid w:val="000310BC"/>
    <w:pPr>
      <w:tabs>
        <w:tab w:val="clear" w:pos="2160"/>
        <w:tab w:val="num" w:pos="3960"/>
        <w:tab w:val="left" w:pos="4320"/>
      </w:tabs>
      <w:ind w:left="0" w:firstLine="2160"/>
    </w:pPr>
  </w:style>
  <w:style w:type="paragraph" w:customStyle="1" w:styleId="Legal3L7">
    <w:name w:val="Legal3_L7"/>
    <w:basedOn w:val="Legal3L6"/>
    <w:next w:val="NumContinue"/>
    <w:rsid w:val="000310BC"/>
    <w:pPr>
      <w:tabs>
        <w:tab w:val="clear" w:pos="3960"/>
        <w:tab w:val="clear" w:pos="4320"/>
        <w:tab w:val="num" w:pos="1080"/>
        <w:tab w:val="left" w:pos="1440"/>
      </w:tabs>
      <w:ind w:firstLine="720"/>
    </w:pPr>
  </w:style>
  <w:style w:type="paragraph" w:customStyle="1" w:styleId="Legal3L8">
    <w:name w:val="Legal3_L8"/>
    <w:basedOn w:val="Legal3L7"/>
    <w:next w:val="NumContinue"/>
    <w:rsid w:val="000310BC"/>
    <w:pPr>
      <w:tabs>
        <w:tab w:val="clear" w:pos="1080"/>
        <w:tab w:val="clear" w:pos="1440"/>
        <w:tab w:val="num" w:pos="2160"/>
      </w:tabs>
      <w:ind w:firstLine="1440"/>
    </w:pPr>
  </w:style>
  <w:style w:type="paragraph" w:customStyle="1" w:styleId="Legal3L9">
    <w:name w:val="Legal3_L9"/>
    <w:basedOn w:val="Legal3L8"/>
    <w:next w:val="NumContinue"/>
    <w:rsid w:val="000310BC"/>
    <w:pPr>
      <w:tabs>
        <w:tab w:val="clear" w:pos="2160"/>
        <w:tab w:val="num" w:pos="2520"/>
        <w:tab w:val="left" w:pos="2880"/>
      </w:tabs>
      <w:ind w:firstLine="2160"/>
    </w:pPr>
  </w:style>
  <w:style w:type="character" w:customStyle="1" w:styleId="zzmpTCEntryL9">
    <w:name w:val="zzmpTCEntryL9"/>
    <w:basedOn w:val="Standardnpsmoodstavce"/>
    <w:rsid w:val="000310BC"/>
    <w:rPr>
      <w:color w:val="0000FF"/>
    </w:rPr>
  </w:style>
  <w:style w:type="paragraph" w:customStyle="1" w:styleId="Standard">
    <w:name w:val="Standard"/>
    <w:basedOn w:val="Normln"/>
    <w:rsid w:val="000310BC"/>
    <w:pPr>
      <w:spacing w:after="240"/>
    </w:pPr>
    <w:rPr>
      <w:rFonts w:ascii="Times New Roman" w:hAnsi="Times New Roman" w:cs="Times New Roman"/>
      <w:i w:val="0"/>
      <w:iCs w:val="0"/>
      <w:sz w:val="24"/>
      <w:lang w:val="en-US"/>
    </w:rPr>
  </w:style>
  <w:style w:type="paragraph" w:customStyle="1" w:styleId="Style1">
    <w:name w:val="Style1"/>
    <w:basedOn w:val="Datum"/>
    <w:rsid w:val="000310BC"/>
    <w:pPr>
      <w:spacing w:before="360" w:after="480"/>
      <w:jc w:val="center"/>
    </w:pPr>
    <w:rPr>
      <w:lang w:val="cs-CZ"/>
    </w:rPr>
  </w:style>
  <w:style w:type="paragraph" w:styleId="Datum">
    <w:name w:val="Date"/>
    <w:basedOn w:val="Normln"/>
    <w:next w:val="Normln"/>
    <w:link w:val="DatumChar"/>
    <w:rsid w:val="000310BC"/>
    <w:rPr>
      <w:rFonts w:ascii="Times New Roman" w:hAnsi="Times New Roman" w:cs="Times New Roman"/>
      <w:i w:val="0"/>
      <w:iCs w:val="0"/>
      <w:sz w:val="24"/>
      <w:lang w:val="en-US"/>
    </w:rPr>
  </w:style>
  <w:style w:type="character" w:customStyle="1" w:styleId="DatumChar">
    <w:name w:val="Datum Char"/>
    <w:basedOn w:val="Standardnpsmoodstavce"/>
    <w:link w:val="Datum"/>
    <w:rsid w:val="000310BC"/>
    <w:rPr>
      <w:sz w:val="24"/>
      <w:lang w:val="en-US"/>
    </w:rPr>
  </w:style>
  <w:style w:type="paragraph" w:customStyle="1" w:styleId="Closed">
    <w:name w:val="Closed"/>
    <w:basedOn w:val="Normln"/>
    <w:rsid w:val="000310BC"/>
    <w:pPr>
      <w:tabs>
        <w:tab w:val="left" w:pos="1728"/>
        <w:tab w:val="left" w:pos="2304"/>
      </w:tabs>
      <w:spacing w:line="280" w:lineRule="atLeast"/>
    </w:pPr>
    <w:rPr>
      <w:rFonts w:ascii="Times New Roman" w:hAnsi="Times New Roman" w:cs="Times New Roman"/>
      <w:i w:val="0"/>
      <w:iCs w:val="0"/>
      <w:sz w:val="24"/>
      <w:lang w:val="en-GB"/>
    </w:rPr>
  </w:style>
  <w:style w:type="paragraph" w:customStyle="1" w:styleId="table">
    <w:name w:val="table"/>
    <w:basedOn w:val="Normln"/>
    <w:rsid w:val="000310BC"/>
    <w:pPr>
      <w:spacing w:before="60" w:after="60" w:line="280" w:lineRule="atLeast"/>
    </w:pPr>
    <w:rPr>
      <w:rFonts w:cs="Times New Roman"/>
      <w:i w:val="0"/>
      <w:iCs w:val="0"/>
      <w:lang w:val="en-GB"/>
    </w:rPr>
  </w:style>
  <w:style w:type="paragraph" w:customStyle="1" w:styleId="TCInset">
    <w:name w:val="T&amp;C Inset"/>
    <w:basedOn w:val="Normln"/>
    <w:rsid w:val="000310BC"/>
    <w:pPr>
      <w:keepLines/>
      <w:spacing w:before="160"/>
      <w:ind w:left="720" w:hanging="720"/>
      <w:jc w:val="both"/>
    </w:pPr>
    <w:rPr>
      <w:rFonts w:ascii="Times New Roman" w:hAnsi="Times New Roman" w:cs="Times New Roman"/>
      <w:i w:val="0"/>
      <w:iCs w:val="0"/>
      <w:lang w:val="en-GB"/>
    </w:rPr>
  </w:style>
  <w:style w:type="paragraph" w:customStyle="1" w:styleId="TCHeading1">
    <w:name w:val="T&amp;C Heading 1"/>
    <w:basedOn w:val="TCHeading2"/>
    <w:next w:val="TCNormal"/>
    <w:rsid w:val="000310BC"/>
    <w:rPr>
      <w:sz w:val="28"/>
    </w:rPr>
  </w:style>
  <w:style w:type="paragraph" w:customStyle="1" w:styleId="bullet">
    <w:name w:val="bullet"/>
    <w:basedOn w:val="Normln"/>
    <w:rsid w:val="000310BC"/>
    <w:pPr>
      <w:tabs>
        <w:tab w:val="left" w:pos="2880"/>
      </w:tabs>
      <w:spacing w:before="80"/>
      <w:ind w:left="680" w:hanging="680"/>
      <w:jc w:val="both"/>
    </w:pPr>
    <w:rPr>
      <w:rFonts w:ascii="Times New Roman" w:hAnsi="Times New Roman" w:cs="Times New Roman"/>
      <w:i w:val="0"/>
      <w:iCs w:val="0"/>
      <w:lang w:val="en-GB"/>
    </w:rPr>
  </w:style>
  <w:style w:type="paragraph" w:customStyle="1" w:styleId="figuretitle">
    <w:name w:val="figure title"/>
    <w:basedOn w:val="Normln"/>
    <w:rsid w:val="000310BC"/>
    <w:pPr>
      <w:tabs>
        <w:tab w:val="left" w:pos="1080"/>
        <w:tab w:val="left" w:pos="1980"/>
        <w:tab w:val="left" w:pos="6120"/>
      </w:tabs>
      <w:spacing w:before="240"/>
      <w:jc w:val="center"/>
    </w:pPr>
    <w:rPr>
      <w:rFonts w:ascii="Times New Roman" w:hAnsi="Times New Roman" w:cs="Times New Roman"/>
      <w:b/>
      <w:i w:val="0"/>
      <w:iCs w:val="0"/>
      <w:lang w:val="en-GB"/>
    </w:rPr>
  </w:style>
  <w:style w:type="paragraph" w:customStyle="1" w:styleId="code">
    <w:name w:val="code"/>
    <w:basedOn w:val="Normln"/>
    <w:rsid w:val="000310BC"/>
    <w:pPr>
      <w:jc w:val="both"/>
    </w:pPr>
    <w:rPr>
      <w:rFonts w:ascii="Courier" w:hAnsi="Courier" w:cs="Times New Roman"/>
      <w:i w:val="0"/>
      <w:iCs w:val="0"/>
      <w:lang w:val="en-GB"/>
    </w:rPr>
  </w:style>
  <w:style w:type="paragraph" w:customStyle="1" w:styleId="bullet1">
    <w:name w:val="bullet1"/>
    <w:basedOn w:val="bullet"/>
    <w:rsid w:val="000310BC"/>
    <w:pPr>
      <w:tabs>
        <w:tab w:val="clear" w:pos="2880"/>
      </w:tabs>
      <w:ind w:left="1440"/>
    </w:pPr>
  </w:style>
  <w:style w:type="paragraph" w:customStyle="1" w:styleId="sig">
    <w:name w:val="sig"/>
    <w:basedOn w:val="Normln"/>
    <w:rsid w:val="000310BC"/>
    <w:pPr>
      <w:tabs>
        <w:tab w:val="left" w:pos="-3420"/>
        <w:tab w:val="left" w:pos="-2520"/>
        <w:tab w:val="left" w:pos="1620"/>
      </w:tabs>
      <w:spacing w:before="600"/>
      <w:jc w:val="both"/>
    </w:pPr>
    <w:rPr>
      <w:rFonts w:ascii="Times New Roman" w:hAnsi="Times New Roman" w:cs="Times New Roman"/>
      <w:i w:val="0"/>
      <w:iCs w:val="0"/>
      <w:lang w:val="en-GB"/>
    </w:rPr>
  </w:style>
  <w:style w:type="paragraph" w:customStyle="1" w:styleId="sig1">
    <w:name w:val="sig1"/>
    <w:basedOn w:val="Normln"/>
    <w:rsid w:val="000310BC"/>
    <w:pPr>
      <w:tabs>
        <w:tab w:val="left" w:pos="-3420"/>
        <w:tab w:val="left" w:pos="-2520"/>
        <w:tab w:val="left" w:pos="1620"/>
      </w:tabs>
      <w:spacing w:before="800"/>
      <w:jc w:val="both"/>
    </w:pPr>
    <w:rPr>
      <w:rFonts w:ascii="Times New Roman" w:hAnsi="Times New Roman" w:cs="Times New Roman"/>
      <w:i w:val="0"/>
      <w:iCs w:val="0"/>
      <w:lang w:val="en-GB"/>
    </w:rPr>
  </w:style>
  <w:style w:type="paragraph" w:customStyle="1" w:styleId="TCTable">
    <w:name w:val="T&amp;C Table"/>
    <w:basedOn w:val="Normln"/>
    <w:rsid w:val="000310BC"/>
    <w:pPr>
      <w:keepLines/>
      <w:spacing w:before="40" w:after="40"/>
    </w:pPr>
    <w:rPr>
      <w:rFonts w:ascii="Palatino" w:hAnsi="Palatino" w:cs="Times New Roman"/>
      <w:i w:val="0"/>
      <w:iCs w:val="0"/>
      <w:lang w:val="en-GB"/>
    </w:rPr>
  </w:style>
  <w:style w:type="paragraph" w:customStyle="1" w:styleId="AStep">
    <w:name w:val="AStep"/>
    <w:basedOn w:val="Normln"/>
    <w:rsid w:val="000310BC"/>
    <w:pPr>
      <w:widowControl w:val="0"/>
      <w:spacing w:after="120"/>
      <w:ind w:left="567" w:hanging="567"/>
      <w:jc w:val="both"/>
    </w:pPr>
    <w:rPr>
      <w:rFonts w:ascii="Helvetica" w:hAnsi="Helvetica" w:cs="Times New Roman"/>
      <w:i w:val="0"/>
      <w:iCs w:val="0"/>
      <w:sz w:val="16"/>
      <w:lang w:val="en-GB"/>
    </w:rPr>
  </w:style>
  <w:style w:type="paragraph" w:customStyle="1" w:styleId="Heading4Continuation">
    <w:name w:val="Heading 4 Continuation"/>
    <w:basedOn w:val="Normln"/>
    <w:rsid w:val="000310BC"/>
    <w:pPr>
      <w:widowControl w:val="0"/>
      <w:tabs>
        <w:tab w:val="right" w:pos="9072"/>
      </w:tabs>
      <w:spacing w:after="60"/>
      <w:ind w:left="1134"/>
      <w:jc w:val="both"/>
    </w:pPr>
    <w:rPr>
      <w:rFonts w:ascii="Helvetica" w:hAnsi="Helvetica" w:cs="Times New Roman"/>
      <w:i w:val="0"/>
      <w:iCs w:val="0"/>
      <w:sz w:val="16"/>
      <w:lang w:val="en-GB"/>
    </w:rPr>
  </w:style>
  <w:style w:type="paragraph" w:customStyle="1" w:styleId="Heading3Continuation">
    <w:name w:val="Heading 3 Continuation"/>
    <w:basedOn w:val="Normln"/>
    <w:rsid w:val="000310BC"/>
    <w:pPr>
      <w:widowControl w:val="0"/>
      <w:tabs>
        <w:tab w:val="right" w:pos="9072"/>
      </w:tabs>
      <w:spacing w:after="60"/>
      <w:ind w:left="567"/>
      <w:jc w:val="both"/>
    </w:pPr>
    <w:rPr>
      <w:rFonts w:ascii="Helvetica" w:hAnsi="Helvetica" w:cs="Times New Roman"/>
      <w:i w:val="0"/>
      <w:iCs w:val="0"/>
      <w:sz w:val="16"/>
      <w:lang w:val="en-GB"/>
    </w:rPr>
  </w:style>
  <w:style w:type="paragraph" w:customStyle="1" w:styleId="1Step">
    <w:name w:val="1Step"/>
    <w:basedOn w:val="Normln"/>
    <w:rsid w:val="000310BC"/>
    <w:pPr>
      <w:widowControl w:val="0"/>
      <w:tabs>
        <w:tab w:val="right" w:pos="9072"/>
      </w:tabs>
      <w:spacing w:after="60"/>
      <w:ind w:left="567" w:hanging="567"/>
      <w:jc w:val="both"/>
    </w:pPr>
    <w:rPr>
      <w:rFonts w:ascii="Helvetica" w:hAnsi="Helvetica" w:cs="Times New Roman"/>
      <w:i w:val="0"/>
      <w:iCs w:val="0"/>
      <w:sz w:val="16"/>
      <w:lang w:val="en-GB"/>
    </w:rPr>
  </w:style>
  <w:style w:type="paragraph" w:customStyle="1" w:styleId="1Stepind">
    <w:name w:val="1Step(ind)"/>
    <w:basedOn w:val="1Step"/>
    <w:rsid w:val="000310BC"/>
    <w:pPr>
      <w:ind w:left="1134"/>
    </w:pPr>
  </w:style>
  <w:style w:type="paragraph" w:customStyle="1" w:styleId="SchedTitle">
    <w:name w:val="Sched Title"/>
    <w:basedOn w:val="Nadpis1"/>
    <w:rsid w:val="000310BC"/>
    <w:pPr>
      <w:tabs>
        <w:tab w:val="left" w:pos="1080"/>
        <w:tab w:val="left" w:pos="1980"/>
        <w:tab w:val="left" w:pos="6120"/>
      </w:tabs>
      <w:spacing w:before="400" w:after="0" w:line="240" w:lineRule="auto"/>
      <w:jc w:val="both"/>
      <w:outlineLvl w:val="9"/>
    </w:pPr>
    <w:rPr>
      <w:rFonts w:ascii="Arial" w:hAnsi="Arial" w:cs="Times New Roman"/>
      <w:b/>
      <w:bCs w:val="0"/>
      <w:caps w:val="0"/>
      <w:color w:val="auto"/>
      <w:kern w:val="0"/>
      <w:sz w:val="32"/>
      <w:szCs w:val="20"/>
      <w:lang w:val="en-GB"/>
    </w:rPr>
  </w:style>
  <w:style w:type="paragraph" w:customStyle="1" w:styleId="Zkladntext3b3">
    <w:name w:val="Základní text 3.b3"/>
    <w:basedOn w:val="Normln"/>
    <w:rsid w:val="000310BC"/>
    <w:pPr>
      <w:spacing w:after="240"/>
    </w:pPr>
    <w:rPr>
      <w:rFonts w:ascii="Times New Roman" w:hAnsi="Times New Roman" w:cs="Times New Roman"/>
      <w:i w:val="0"/>
      <w:iCs w:val="0"/>
      <w:snapToGrid w:val="0"/>
      <w:sz w:val="24"/>
      <w:lang w:val="en-US"/>
    </w:rPr>
  </w:style>
  <w:style w:type="character" w:customStyle="1" w:styleId="DeltaViewInsertion">
    <w:name w:val="DeltaView Insertion"/>
    <w:rsid w:val="000310BC"/>
    <w:rPr>
      <w:color w:val="0000FF"/>
      <w:u w:val="double"/>
    </w:rPr>
  </w:style>
  <w:style w:type="paragraph" w:styleId="Zkladntext3">
    <w:name w:val="Body Text 3"/>
    <w:basedOn w:val="Normln"/>
    <w:link w:val="Zkladntext3Char"/>
    <w:rsid w:val="000310BC"/>
    <w:pPr>
      <w:spacing w:after="120"/>
    </w:pPr>
    <w:rPr>
      <w:rFonts w:ascii="Times New Roman" w:hAnsi="Times New Roman" w:cs="Times New Roman"/>
      <w:i w:val="0"/>
      <w:iCs w:val="0"/>
      <w:sz w:val="16"/>
      <w:szCs w:val="16"/>
    </w:rPr>
  </w:style>
  <w:style w:type="character" w:customStyle="1" w:styleId="Zkladntext3Char">
    <w:name w:val="Základní text 3 Char"/>
    <w:basedOn w:val="Standardnpsmoodstavce"/>
    <w:link w:val="Zkladntext3"/>
    <w:rsid w:val="000310BC"/>
    <w:rPr>
      <w:sz w:val="16"/>
      <w:szCs w:val="16"/>
    </w:rPr>
  </w:style>
  <w:style w:type="paragraph" w:customStyle="1" w:styleId="Number1">
    <w:name w:val="Number1"/>
    <w:basedOn w:val="slovanseznam"/>
    <w:rsid w:val="000310BC"/>
    <w:pPr>
      <w:numPr>
        <w:ilvl w:val="1"/>
        <w:numId w:val="50"/>
      </w:numPr>
      <w:tabs>
        <w:tab w:val="left" w:pos="720"/>
      </w:tabs>
      <w:spacing w:after="120"/>
      <w:jc w:val="both"/>
      <w:outlineLvl w:val="1"/>
    </w:pPr>
    <w:rPr>
      <w:sz w:val="18"/>
      <w:szCs w:val="24"/>
      <w:lang w:eastAsia="en-US" w:bidi="he-IL"/>
    </w:rPr>
  </w:style>
  <w:style w:type="paragraph" w:customStyle="1" w:styleId="Podnadpis1">
    <w:name w:val="Podnadpis1"/>
    <w:basedOn w:val="Normln"/>
    <w:rsid w:val="000310BC"/>
    <w:pPr>
      <w:tabs>
        <w:tab w:val="num" w:pos="720"/>
      </w:tabs>
      <w:spacing w:before="120" w:after="120"/>
      <w:ind w:left="720" w:hanging="720"/>
      <w:jc w:val="both"/>
    </w:pPr>
    <w:rPr>
      <w:rFonts w:ascii="Times New Roman" w:hAnsi="Times New Roman" w:cs="Times New Roman"/>
      <w:b/>
      <w:i w:val="0"/>
      <w:iCs w:val="0"/>
      <w:sz w:val="24"/>
      <w:lang w:eastAsia="en-US"/>
    </w:rPr>
  </w:style>
  <w:style w:type="paragraph" w:customStyle="1" w:styleId="Nadpis2-ploha">
    <w:name w:val="Nadpis 2-příloha"/>
    <w:basedOn w:val="Nadpis2"/>
    <w:rsid w:val="000310BC"/>
    <w:pPr>
      <w:tabs>
        <w:tab w:val="num" w:pos="1492"/>
      </w:tabs>
      <w:spacing w:after="120"/>
      <w:ind w:left="1492" w:hanging="360"/>
      <w:jc w:val="both"/>
    </w:pPr>
    <w:rPr>
      <w:rFonts w:ascii="Times New Roman" w:hAnsi="Times New Roman"/>
      <w:bCs w:val="0"/>
      <w:sz w:val="24"/>
      <w:szCs w:val="20"/>
      <w:lang w:eastAsia="en-US"/>
    </w:rPr>
  </w:style>
  <w:style w:type="paragraph" w:customStyle="1" w:styleId="A2">
    <w:name w:val="A2"/>
    <w:basedOn w:val="Normln"/>
    <w:rsid w:val="000310BC"/>
    <w:pPr>
      <w:tabs>
        <w:tab w:val="left" w:pos="1134"/>
      </w:tabs>
      <w:jc w:val="both"/>
    </w:pPr>
    <w:rPr>
      <w:rFonts w:ascii="Times New Roman" w:hAnsi="Times New Roman" w:cs="Times New Roman"/>
      <w:i w:val="0"/>
      <w:iCs w:val="0"/>
      <w:sz w:val="24"/>
      <w:lang w:val="en-GB" w:eastAsia="en-US"/>
    </w:rPr>
  </w:style>
  <w:style w:type="table" w:customStyle="1" w:styleId="Mkatabulky1">
    <w:name w:val="Mřížka tabulky1"/>
    <w:basedOn w:val="Normlntabulka"/>
    <w:next w:val="Mkatabulky"/>
    <w:uiPriority w:val="59"/>
    <w:rsid w:val="00031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prvnodsazen">
    <w:name w:val="Body Text First Indent"/>
    <w:basedOn w:val="Zkladntext"/>
    <w:link w:val="Zkladntext-prvnodsazenChar"/>
    <w:rsid w:val="000310BC"/>
    <w:pPr>
      <w:spacing w:after="120"/>
      <w:ind w:left="0" w:firstLine="210"/>
    </w:pPr>
    <w:rPr>
      <w:lang w:val="cs-CZ"/>
    </w:rPr>
  </w:style>
  <w:style w:type="character" w:customStyle="1" w:styleId="Zkladntext-prvnodsazenChar">
    <w:name w:val="Základní text - první odsazený Char"/>
    <w:basedOn w:val="ZkladntextChar"/>
    <w:link w:val="Zkladntext-prvnodsazen"/>
    <w:rsid w:val="000310BC"/>
    <w:rPr>
      <w:sz w:val="24"/>
      <w:lang w:val="en-US"/>
    </w:rPr>
  </w:style>
  <w:style w:type="paragraph" w:styleId="Rozloendokumentu">
    <w:name w:val="Document Map"/>
    <w:basedOn w:val="Normln"/>
    <w:link w:val="RozloendokumentuChar"/>
    <w:semiHidden/>
    <w:rsid w:val="000310BC"/>
    <w:pPr>
      <w:shd w:val="clear" w:color="auto" w:fill="000080"/>
    </w:pPr>
    <w:rPr>
      <w:rFonts w:ascii="Tahoma" w:hAnsi="Tahoma" w:cs="Tahoma"/>
      <w:i w:val="0"/>
      <w:iCs w:val="0"/>
      <w:sz w:val="24"/>
    </w:rPr>
  </w:style>
  <w:style w:type="character" w:customStyle="1" w:styleId="RozloendokumentuChar">
    <w:name w:val="Rozložení dokumentu Char"/>
    <w:basedOn w:val="Standardnpsmoodstavce"/>
    <w:link w:val="Rozloendokumentu"/>
    <w:semiHidden/>
    <w:rsid w:val="000310BC"/>
    <w:rPr>
      <w:rFonts w:ascii="Tahoma" w:hAnsi="Tahoma" w:cs="Tahoma"/>
      <w:sz w:val="24"/>
      <w:shd w:val="clear" w:color="auto" w:fill="000080"/>
    </w:rPr>
  </w:style>
  <w:style w:type="paragraph" w:customStyle="1" w:styleId="NormlnOdsazen">
    <w:name w:val="Normální  + Odsazení"/>
    <w:basedOn w:val="Normln"/>
    <w:rsid w:val="000310BC"/>
    <w:pPr>
      <w:numPr>
        <w:numId w:val="52"/>
      </w:numPr>
      <w:spacing w:after="120"/>
      <w:jc w:val="both"/>
    </w:pPr>
    <w:rPr>
      <w:rFonts w:ascii="Verdana" w:eastAsia="Batang" w:hAnsi="Verdana" w:cs="Times New Roman"/>
      <w:i w:val="0"/>
      <w:iCs w:val="0"/>
      <w:szCs w:val="24"/>
    </w:rPr>
  </w:style>
  <w:style w:type="paragraph" w:customStyle="1" w:styleId="Volnforma">
    <w:name w:val="Volná forma"/>
    <w:rsid w:val="000310BC"/>
    <w:rPr>
      <w:rFonts w:ascii="Calibri" w:eastAsia="ヒラギノ角ゴ Pro W3" w:hAnsi="Calibri"/>
      <w:color w:val="000000"/>
    </w:rPr>
  </w:style>
  <w:style w:type="paragraph" w:styleId="Revize">
    <w:name w:val="Revision"/>
    <w:hidden/>
    <w:uiPriority w:val="99"/>
    <w:semiHidden/>
    <w:rsid w:val="000310BC"/>
    <w:rPr>
      <w:sz w:val="24"/>
    </w:rPr>
  </w:style>
  <w:style w:type="paragraph" w:customStyle="1" w:styleId="Paragraf1">
    <w:name w:val="Paragraf 1"/>
    <w:basedOn w:val="Normln"/>
    <w:rsid w:val="000310BC"/>
    <w:pPr>
      <w:keepNext/>
      <w:numPr>
        <w:numId w:val="54"/>
      </w:numPr>
      <w:spacing w:before="240" w:after="40"/>
      <w:jc w:val="both"/>
    </w:pPr>
    <w:rPr>
      <w:rFonts w:ascii="Arial Narrow" w:hAnsi="Arial Narrow" w:cs="Times New Roman"/>
      <w:b/>
      <w:i w:val="0"/>
      <w:iCs w:val="0"/>
      <w:sz w:val="24"/>
      <w:szCs w:val="24"/>
      <w:lang w:eastAsia="en-US"/>
    </w:rPr>
  </w:style>
  <w:style w:type="paragraph" w:customStyle="1" w:styleId="Paragraf2">
    <w:name w:val="Paragraf 2"/>
    <w:basedOn w:val="Normln"/>
    <w:rsid w:val="000310BC"/>
    <w:pPr>
      <w:numPr>
        <w:ilvl w:val="1"/>
        <w:numId w:val="54"/>
      </w:numPr>
      <w:spacing w:before="120" w:after="40"/>
      <w:jc w:val="both"/>
    </w:pPr>
    <w:rPr>
      <w:rFonts w:ascii="Arial Narrow" w:hAnsi="Arial Narrow" w:cs="Times New Roman"/>
      <w:i w:val="0"/>
      <w:iCs w:val="0"/>
      <w:sz w:val="24"/>
      <w:szCs w:val="24"/>
      <w:lang w:eastAsia="en-US"/>
    </w:rPr>
  </w:style>
  <w:style w:type="paragraph" w:customStyle="1" w:styleId="Paragraf3">
    <w:name w:val="Paragraf 3"/>
    <w:basedOn w:val="Paragraf2"/>
    <w:rsid w:val="000310BC"/>
    <w:pPr>
      <w:numPr>
        <w:ilvl w:val="3"/>
      </w:numPr>
    </w:pPr>
  </w:style>
  <w:style w:type="paragraph" w:customStyle="1" w:styleId="Paragraf2a">
    <w:name w:val="Paragraf 2a"/>
    <w:basedOn w:val="Paragraf2"/>
    <w:rsid w:val="000310BC"/>
    <w:pPr>
      <w:numPr>
        <w:ilvl w:val="2"/>
      </w:numPr>
    </w:pPr>
  </w:style>
  <w:style w:type="paragraph" w:customStyle="1" w:styleId="Odrka1">
    <w:name w:val="Odrážka 1"/>
    <w:basedOn w:val="Normln"/>
    <w:rsid w:val="000310BC"/>
    <w:pPr>
      <w:numPr>
        <w:numId w:val="56"/>
      </w:numPr>
      <w:spacing w:before="60"/>
      <w:jc w:val="both"/>
    </w:pPr>
    <w:rPr>
      <w:rFonts w:cs="Times New Roman"/>
      <w:i w:val="0"/>
      <w:iCs w:val="0"/>
      <w:sz w:val="22"/>
      <w:szCs w:val="24"/>
    </w:rPr>
  </w:style>
  <w:style w:type="character" w:customStyle="1" w:styleId="apple-converted-space">
    <w:name w:val="apple-converted-space"/>
    <w:basedOn w:val="Standardnpsmoodstavce"/>
    <w:rsid w:val="000310BC"/>
  </w:style>
  <w:style w:type="character" w:styleId="Znakapoznpodarou">
    <w:name w:val="footnote reference"/>
    <w:basedOn w:val="Standardnpsmoodstavce"/>
    <w:uiPriority w:val="99"/>
    <w:semiHidden/>
    <w:unhideWhenUsed/>
    <w:rsid w:val="000310B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4039"/>
    <w:rPr>
      <w:rFonts w:ascii="Arial" w:hAnsi="Arial" w:cs="Arial"/>
      <w:i/>
      <w:iCs/>
    </w:rPr>
  </w:style>
  <w:style w:type="paragraph" w:styleId="Nadpis1">
    <w:name w:val="heading 1"/>
    <w:aliases w:val="h1,H1"/>
    <w:basedOn w:val="Normln"/>
    <w:next w:val="Normln"/>
    <w:link w:val="Nadpis1Char"/>
    <w:qFormat/>
    <w:rsid w:val="00B97F4E"/>
    <w:pPr>
      <w:keepNext/>
      <w:spacing w:after="60" w:line="432" w:lineRule="atLeast"/>
      <w:outlineLvl w:val="0"/>
    </w:pPr>
    <w:rPr>
      <w:rFonts w:ascii="JohnSans Text Pro" w:hAnsi="JohnSans Text Pro"/>
      <w:bCs/>
      <w:i w:val="0"/>
      <w:iCs w:val="0"/>
      <w:caps/>
      <w:color w:val="0046AD"/>
      <w:kern w:val="32"/>
      <w:sz w:val="36"/>
      <w:szCs w:val="32"/>
    </w:rPr>
  </w:style>
  <w:style w:type="paragraph" w:styleId="Nadpis2">
    <w:name w:val="heading 2"/>
    <w:aliases w:val="h2,body,test,level2,level 2"/>
    <w:basedOn w:val="Normln"/>
    <w:next w:val="Normln"/>
    <w:link w:val="Nadpis2Char"/>
    <w:unhideWhenUsed/>
    <w:qFormat/>
    <w:rsid w:val="00394A55"/>
    <w:pPr>
      <w:keepNext/>
      <w:spacing w:before="240" w:after="60"/>
      <w:outlineLvl w:val="1"/>
    </w:pPr>
    <w:rPr>
      <w:rFonts w:ascii="Cambria" w:hAnsi="Cambria" w:cs="Times New Roman"/>
      <w:b/>
      <w:bCs/>
      <w:i w:val="0"/>
      <w:iCs w:val="0"/>
      <w:sz w:val="28"/>
      <w:szCs w:val="28"/>
    </w:rPr>
  </w:style>
  <w:style w:type="paragraph" w:styleId="Nadpis3">
    <w:name w:val="heading 3"/>
    <w:aliases w:val="3,31"/>
    <w:basedOn w:val="Normln"/>
    <w:next w:val="Normln"/>
    <w:link w:val="Nadpis3Char"/>
    <w:qFormat/>
    <w:rsid w:val="004D1278"/>
    <w:pPr>
      <w:keepNext/>
      <w:pBdr>
        <w:bottom w:val="single" w:sz="8" w:space="1" w:color="auto"/>
      </w:pBdr>
      <w:spacing w:before="240" w:after="60" w:line="288" w:lineRule="auto"/>
      <w:ind w:left="720" w:hanging="720"/>
      <w:outlineLvl w:val="2"/>
    </w:pPr>
    <w:rPr>
      <w:rFonts w:ascii="Segoe UI" w:hAnsi="Segoe UI"/>
      <w:b/>
      <w:bCs/>
      <w:i w:val="0"/>
      <w:iCs w:val="0"/>
      <w:szCs w:val="26"/>
    </w:rPr>
  </w:style>
  <w:style w:type="paragraph" w:styleId="Nadpis4">
    <w:name w:val="heading 4"/>
    <w:basedOn w:val="Normln"/>
    <w:next w:val="Normln"/>
    <w:link w:val="Nadpis4Char"/>
    <w:unhideWhenUsed/>
    <w:qFormat/>
    <w:rsid w:val="004D1278"/>
    <w:pPr>
      <w:keepNext/>
      <w:keepLines/>
      <w:spacing w:before="200" w:line="288" w:lineRule="auto"/>
      <w:ind w:left="864" w:hanging="864"/>
      <w:jc w:val="both"/>
      <w:outlineLvl w:val="3"/>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nhideWhenUsed/>
    <w:qFormat/>
    <w:rsid w:val="004D1278"/>
    <w:pPr>
      <w:keepNext/>
      <w:keepLines/>
      <w:spacing w:before="200" w:line="288" w:lineRule="auto"/>
      <w:ind w:left="1008" w:hanging="1008"/>
      <w:jc w:val="both"/>
      <w:outlineLvl w:val="4"/>
    </w:pPr>
    <w:rPr>
      <w:rFonts w:asciiTheme="majorHAnsi" w:eastAsiaTheme="majorEastAsia" w:hAnsiTheme="majorHAnsi" w:cstheme="majorBidi"/>
      <w:i w:val="0"/>
      <w:iCs w:val="0"/>
      <w:color w:val="243F60" w:themeColor="accent1" w:themeShade="7F"/>
    </w:rPr>
  </w:style>
  <w:style w:type="paragraph" w:styleId="Nadpis6">
    <w:name w:val="heading 6"/>
    <w:basedOn w:val="Normln"/>
    <w:next w:val="Normln"/>
    <w:link w:val="Nadpis6Char"/>
    <w:unhideWhenUsed/>
    <w:qFormat/>
    <w:rsid w:val="004D1278"/>
    <w:pPr>
      <w:keepNext/>
      <w:keepLines/>
      <w:spacing w:before="200" w:line="288" w:lineRule="auto"/>
      <w:ind w:left="1152" w:hanging="1152"/>
      <w:jc w:val="both"/>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nhideWhenUsed/>
    <w:qFormat/>
    <w:rsid w:val="004D1278"/>
    <w:pPr>
      <w:keepNext/>
      <w:keepLines/>
      <w:spacing w:before="200" w:line="288" w:lineRule="auto"/>
      <w:ind w:left="1296" w:hanging="1296"/>
      <w:jc w:val="both"/>
      <w:outlineLvl w:val="6"/>
    </w:pPr>
    <w:rPr>
      <w:rFonts w:asciiTheme="majorHAnsi" w:eastAsiaTheme="majorEastAsia" w:hAnsiTheme="majorHAnsi" w:cstheme="majorBidi"/>
      <w:color w:val="404040" w:themeColor="text1" w:themeTint="BF"/>
    </w:rPr>
  </w:style>
  <w:style w:type="paragraph" w:styleId="Nadpis8">
    <w:name w:val="heading 8"/>
    <w:basedOn w:val="Normln"/>
    <w:next w:val="Normln"/>
    <w:link w:val="Nadpis8Char"/>
    <w:unhideWhenUsed/>
    <w:qFormat/>
    <w:rsid w:val="004D1278"/>
    <w:pPr>
      <w:keepNext/>
      <w:keepLines/>
      <w:spacing w:before="200" w:line="288" w:lineRule="auto"/>
      <w:ind w:left="1440" w:hanging="1440"/>
      <w:jc w:val="both"/>
      <w:outlineLvl w:val="7"/>
    </w:pPr>
    <w:rPr>
      <w:rFonts w:asciiTheme="majorHAnsi" w:eastAsiaTheme="majorEastAsia" w:hAnsiTheme="majorHAnsi" w:cstheme="majorBidi"/>
      <w:i w:val="0"/>
      <w:iCs w:val="0"/>
      <w:color w:val="404040" w:themeColor="text1" w:themeTint="BF"/>
    </w:rPr>
  </w:style>
  <w:style w:type="paragraph" w:styleId="Nadpis9">
    <w:name w:val="heading 9"/>
    <w:basedOn w:val="Normln"/>
    <w:next w:val="Normln"/>
    <w:link w:val="Nadpis9Char"/>
    <w:unhideWhenUsed/>
    <w:qFormat/>
    <w:rsid w:val="004D1278"/>
    <w:pPr>
      <w:keepNext/>
      <w:keepLines/>
      <w:spacing w:before="200" w:line="288" w:lineRule="auto"/>
      <w:ind w:left="1584" w:hanging="1584"/>
      <w:jc w:val="both"/>
      <w:outlineLvl w:val="8"/>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
    <w:link w:val="Nadpis1"/>
    <w:locked/>
    <w:rPr>
      <w:rFonts w:ascii="Cambria" w:eastAsia="Times New Roman" w:hAnsi="Cambria" w:cs="Times New Roman"/>
      <w:b/>
      <w:bCs/>
      <w:i/>
      <w:iCs/>
      <w:kern w:val="32"/>
      <w:sz w:val="32"/>
      <w:szCs w:val="32"/>
    </w:rPr>
  </w:style>
  <w:style w:type="paragraph" w:styleId="Zhlav">
    <w:name w:val="header"/>
    <w:aliases w:val="ho,header odd,first,heading one,Odd Header,h"/>
    <w:basedOn w:val="Normln"/>
    <w:link w:val="ZhlavChar"/>
    <w:rsid w:val="00307C6F"/>
    <w:pPr>
      <w:tabs>
        <w:tab w:val="center" w:pos="4536"/>
        <w:tab w:val="right" w:pos="9072"/>
      </w:tabs>
    </w:pPr>
  </w:style>
  <w:style w:type="character" w:customStyle="1" w:styleId="ZhlavChar">
    <w:name w:val="Záhlaví Char"/>
    <w:aliases w:val="ho Char,header odd Char,first Char,heading one Char,Odd Header Char,h Char"/>
    <w:link w:val="Zhlav"/>
    <w:locked/>
    <w:rPr>
      <w:rFonts w:ascii="Arial" w:hAnsi="Arial" w:cs="Arial"/>
      <w:i/>
      <w:iCs/>
      <w:sz w:val="20"/>
      <w:szCs w:val="20"/>
    </w:rPr>
  </w:style>
  <w:style w:type="paragraph" w:styleId="Zpat">
    <w:name w:val="footer"/>
    <w:basedOn w:val="Normln"/>
    <w:link w:val="ZpatChar"/>
    <w:uiPriority w:val="99"/>
    <w:rsid w:val="00307C6F"/>
    <w:pPr>
      <w:tabs>
        <w:tab w:val="center" w:pos="4536"/>
        <w:tab w:val="right" w:pos="9072"/>
      </w:tabs>
    </w:pPr>
  </w:style>
  <w:style w:type="character" w:customStyle="1" w:styleId="ZpatChar">
    <w:name w:val="Zápatí Char"/>
    <w:link w:val="Zpat"/>
    <w:uiPriority w:val="99"/>
    <w:locked/>
    <w:rPr>
      <w:rFonts w:ascii="Arial" w:hAnsi="Arial" w:cs="Arial"/>
      <w:i/>
      <w:iCs/>
      <w:sz w:val="20"/>
      <w:szCs w:val="20"/>
    </w:rPr>
  </w:style>
  <w:style w:type="character" w:styleId="Hypertextovodkaz">
    <w:name w:val="Hyperlink"/>
    <w:uiPriority w:val="99"/>
    <w:rsid w:val="00307C6F"/>
    <w:rPr>
      <w:rFonts w:ascii="Arial" w:eastAsia="MS Mincho" w:hAnsi="Arial" w:cs="Arial"/>
      <w:color w:val="0000FF"/>
      <w:sz w:val="21"/>
      <w:szCs w:val="21"/>
      <w:u w:val="single"/>
      <w:lang w:val="en-GB" w:eastAsia="en-GB"/>
    </w:rPr>
  </w:style>
  <w:style w:type="character" w:styleId="slostrnky">
    <w:name w:val="page number"/>
    <w:rsid w:val="00307C6F"/>
    <w:rPr>
      <w:rFonts w:ascii="Arial" w:eastAsia="MS Mincho" w:hAnsi="Arial" w:cs="Arial"/>
      <w:color w:val="000080"/>
      <w:sz w:val="21"/>
      <w:szCs w:val="21"/>
      <w:lang w:val="en-GB" w:eastAsia="en-GB"/>
    </w:rPr>
  </w:style>
  <w:style w:type="paragraph" w:customStyle="1" w:styleId="Char1CharCharCharCharChar">
    <w:name w:val="Char1 Char Char Char Char Char"/>
    <w:basedOn w:val="Normln"/>
    <w:uiPriority w:val="99"/>
    <w:rsid w:val="00307C6F"/>
    <w:pPr>
      <w:widowControl w:val="0"/>
      <w:tabs>
        <w:tab w:val="num" w:pos="432"/>
      </w:tabs>
      <w:spacing w:line="280" w:lineRule="atLeast"/>
      <w:ind w:left="432" w:hanging="432"/>
    </w:pPr>
    <w:rPr>
      <w:rFonts w:eastAsia="MS Mincho"/>
      <w:color w:val="000080"/>
      <w:sz w:val="21"/>
      <w:szCs w:val="21"/>
      <w:lang w:val="en-GB" w:eastAsia="en-GB"/>
    </w:rPr>
  </w:style>
  <w:style w:type="character" w:customStyle="1" w:styleId="platne">
    <w:name w:val="platne"/>
    <w:uiPriority w:val="99"/>
    <w:rsid w:val="00307C6F"/>
    <w:rPr>
      <w:rFonts w:ascii="Arial" w:eastAsia="MS Mincho" w:hAnsi="Arial" w:cs="Arial"/>
      <w:color w:val="000080"/>
      <w:sz w:val="21"/>
      <w:szCs w:val="21"/>
      <w:lang w:val="en-GB" w:eastAsia="en-GB"/>
    </w:rPr>
  </w:style>
  <w:style w:type="paragraph" w:customStyle="1" w:styleId="Podpis-tabulator9">
    <w:name w:val="Podpis - tabulator 9"/>
    <w:basedOn w:val="Normln"/>
    <w:next w:val="Normln"/>
    <w:rsid w:val="00574B7A"/>
    <w:pPr>
      <w:tabs>
        <w:tab w:val="left" w:pos="5103"/>
      </w:tabs>
      <w:spacing w:line="288" w:lineRule="auto"/>
    </w:pPr>
    <w:rPr>
      <w:rFonts w:ascii="JohnSans Text Pro" w:hAnsi="JohnSans Text Pro" w:cs="Times New Roman"/>
      <w:i w:val="0"/>
      <w:iCs w:val="0"/>
      <w:szCs w:val="24"/>
    </w:rPr>
  </w:style>
  <w:style w:type="paragraph" w:customStyle="1" w:styleId="cislovani1">
    <w:name w:val="cislovani 1"/>
    <w:basedOn w:val="Normln"/>
    <w:link w:val="cislovani1Char"/>
    <w:rsid w:val="002A78C2"/>
    <w:pPr>
      <w:keepNext/>
      <w:numPr>
        <w:numId w:val="1"/>
      </w:numPr>
      <w:spacing w:before="480" w:line="240" w:lineRule="atLeast"/>
      <w:jc w:val="both"/>
    </w:pPr>
    <w:rPr>
      <w:rFonts w:ascii="JohnSans Text Pro" w:hAnsi="JohnSans Text Pro" w:cs="Times New Roman"/>
      <w:b/>
      <w:i w:val="0"/>
      <w:iCs w:val="0"/>
      <w:caps/>
      <w:szCs w:val="24"/>
    </w:rPr>
  </w:style>
  <w:style w:type="paragraph" w:customStyle="1" w:styleId="Cislovani2">
    <w:name w:val="Cislovani 2"/>
    <w:basedOn w:val="Normln"/>
    <w:link w:val="Cislovani2Char"/>
    <w:rsid w:val="002A78C2"/>
    <w:pPr>
      <w:numPr>
        <w:ilvl w:val="1"/>
        <w:numId w:val="1"/>
      </w:numPr>
      <w:spacing w:before="240" w:line="240" w:lineRule="atLeast"/>
      <w:jc w:val="both"/>
    </w:pPr>
    <w:rPr>
      <w:rFonts w:ascii="JohnSans Text Pro" w:hAnsi="JohnSans Text Pro" w:cs="Times New Roman"/>
      <w:i w:val="0"/>
      <w:iCs w:val="0"/>
      <w:szCs w:val="24"/>
    </w:rPr>
  </w:style>
  <w:style w:type="paragraph" w:customStyle="1" w:styleId="Cislovani3">
    <w:name w:val="Cislovani 3"/>
    <w:basedOn w:val="Normln"/>
    <w:rsid w:val="002A78C2"/>
    <w:pPr>
      <w:numPr>
        <w:ilvl w:val="2"/>
        <w:numId w:val="1"/>
      </w:numPr>
      <w:spacing w:before="120" w:line="240" w:lineRule="atLeast"/>
      <w:jc w:val="both"/>
    </w:pPr>
    <w:rPr>
      <w:rFonts w:ascii="JohnSans Text Pro" w:hAnsi="JohnSans Text Pro" w:cs="Times New Roman"/>
      <w:i w:val="0"/>
      <w:iCs w:val="0"/>
      <w:szCs w:val="24"/>
    </w:rPr>
  </w:style>
  <w:style w:type="paragraph" w:customStyle="1" w:styleId="Cislovani4">
    <w:name w:val="Cislovani 4"/>
    <w:basedOn w:val="Normln"/>
    <w:rsid w:val="002A78C2"/>
    <w:pPr>
      <w:numPr>
        <w:ilvl w:val="3"/>
        <w:numId w:val="1"/>
      </w:numPr>
      <w:spacing w:line="240" w:lineRule="atLeast"/>
      <w:jc w:val="both"/>
    </w:pPr>
    <w:rPr>
      <w:rFonts w:ascii="JohnSans Text Pro" w:hAnsi="JohnSans Text Pro" w:cs="Times New Roman"/>
      <w:i w:val="0"/>
      <w:iCs w:val="0"/>
      <w:szCs w:val="24"/>
    </w:rPr>
  </w:style>
  <w:style w:type="paragraph" w:styleId="Odstavecseseznamem">
    <w:name w:val="List Paragraph"/>
    <w:basedOn w:val="Normln"/>
    <w:uiPriority w:val="34"/>
    <w:qFormat/>
    <w:rsid w:val="00526A0B"/>
    <w:pPr>
      <w:ind w:left="708"/>
    </w:pPr>
  </w:style>
  <w:style w:type="character" w:customStyle="1" w:styleId="Cislovani2Char">
    <w:name w:val="Cislovani 2 Char"/>
    <w:link w:val="Cislovani2"/>
    <w:rsid w:val="00526A0B"/>
    <w:rPr>
      <w:rFonts w:ascii="JohnSans Text Pro" w:hAnsi="JohnSans Text Pro"/>
      <w:szCs w:val="24"/>
    </w:rPr>
  </w:style>
  <w:style w:type="character" w:styleId="Odkaznakoment">
    <w:name w:val="annotation reference"/>
    <w:uiPriority w:val="99"/>
    <w:unhideWhenUsed/>
    <w:rsid w:val="00E406F6"/>
    <w:rPr>
      <w:sz w:val="16"/>
      <w:szCs w:val="16"/>
    </w:rPr>
  </w:style>
  <w:style w:type="paragraph" w:styleId="Textkomente">
    <w:name w:val="annotation text"/>
    <w:basedOn w:val="Normln"/>
    <w:link w:val="TextkomenteChar"/>
    <w:uiPriority w:val="99"/>
    <w:unhideWhenUsed/>
    <w:rsid w:val="00E406F6"/>
  </w:style>
  <w:style w:type="character" w:customStyle="1" w:styleId="TextkomenteChar">
    <w:name w:val="Text komentáře Char"/>
    <w:link w:val="Textkomente"/>
    <w:uiPriority w:val="99"/>
    <w:rsid w:val="00E406F6"/>
    <w:rPr>
      <w:rFonts w:ascii="Arial" w:hAnsi="Arial" w:cs="Arial"/>
      <w:i/>
      <w:iCs/>
    </w:rPr>
  </w:style>
  <w:style w:type="paragraph" w:styleId="Pedmtkomente">
    <w:name w:val="annotation subject"/>
    <w:basedOn w:val="Textkomente"/>
    <w:next w:val="Textkomente"/>
    <w:link w:val="PedmtkomenteChar"/>
    <w:uiPriority w:val="99"/>
    <w:semiHidden/>
    <w:unhideWhenUsed/>
    <w:rsid w:val="00E406F6"/>
    <w:rPr>
      <w:b/>
      <w:bCs/>
    </w:rPr>
  </w:style>
  <w:style w:type="character" w:customStyle="1" w:styleId="PedmtkomenteChar">
    <w:name w:val="Předmět komentáře Char"/>
    <w:link w:val="Pedmtkomente"/>
    <w:uiPriority w:val="99"/>
    <w:semiHidden/>
    <w:rsid w:val="00E406F6"/>
    <w:rPr>
      <w:rFonts w:ascii="Arial" w:hAnsi="Arial" w:cs="Arial"/>
      <w:b/>
      <w:bCs/>
      <w:i/>
      <w:iCs/>
    </w:rPr>
  </w:style>
  <w:style w:type="paragraph" w:styleId="Textbubliny">
    <w:name w:val="Balloon Text"/>
    <w:basedOn w:val="Normln"/>
    <w:link w:val="TextbublinyChar"/>
    <w:uiPriority w:val="99"/>
    <w:semiHidden/>
    <w:unhideWhenUsed/>
    <w:rsid w:val="00E406F6"/>
    <w:rPr>
      <w:rFonts w:ascii="Tahoma" w:hAnsi="Tahoma" w:cs="Tahoma"/>
      <w:sz w:val="16"/>
      <w:szCs w:val="16"/>
    </w:rPr>
  </w:style>
  <w:style w:type="character" w:customStyle="1" w:styleId="TextbublinyChar">
    <w:name w:val="Text bubliny Char"/>
    <w:link w:val="Textbubliny"/>
    <w:uiPriority w:val="99"/>
    <w:semiHidden/>
    <w:rsid w:val="00E406F6"/>
    <w:rPr>
      <w:rFonts w:ascii="Tahoma" w:hAnsi="Tahoma" w:cs="Tahoma"/>
      <w:i/>
      <w:iCs/>
      <w:sz w:val="16"/>
      <w:szCs w:val="16"/>
    </w:rPr>
  </w:style>
  <w:style w:type="paragraph" w:customStyle="1" w:styleId="TabtextL">
    <w:name w:val="Tab_text_L"/>
    <w:basedOn w:val="Normln"/>
    <w:rsid w:val="00F31E06"/>
    <w:pPr>
      <w:spacing w:line="270" w:lineRule="atLeast"/>
    </w:pPr>
    <w:rPr>
      <w:rFonts w:ascii="JohnSans Text Pro" w:hAnsi="JohnSans Text Pro" w:cs="Times New Roman"/>
      <w:i w:val="0"/>
      <w:iCs w:val="0"/>
      <w:sz w:val="18"/>
      <w:szCs w:val="24"/>
    </w:rPr>
  </w:style>
  <w:style w:type="table" w:styleId="Mkatabulky">
    <w:name w:val="Table Grid"/>
    <w:basedOn w:val="Normlntabulka"/>
    <w:uiPriority w:val="59"/>
    <w:rsid w:val="00A07DC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extR">
    <w:name w:val="Tab_text_R"/>
    <w:basedOn w:val="TabtextL"/>
    <w:uiPriority w:val="99"/>
    <w:rsid w:val="002A679E"/>
    <w:pPr>
      <w:jc w:val="right"/>
    </w:pPr>
  </w:style>
  <w:style w:type="paragraph" w:customStyle="1" w:styleId="Default">
    <w:name w:val="Default"/>
    <w:rsid w:val="00155EF4"/>
    <w:pPr>
      <w:autoSpaceDE w:val="0"/>
      <w:autoSpaceDN w:val="0"/>
      <w:adjustRightInd w:val="0"/>
    </w:pPr>
    <w:rPr>
      <w:rFonts w:ascii="Arial" w:eastAsia="Calibri" w:hAnsi="Arial" w:cs="Arial"/>
      <w:color w:val="000000"/>
      <w:sz w:val="24"/>
      <w:szCs w:val="24"/>
      <w:lang w:eastAsia="en-US"/>
    </w:rPr>
  </w:style>
  <w:style w:type="character" w:customStyle="1" w:styleId="Nadpis2Char">
    <w:name w:val="Nadpis 2 Char"/>
    <w:aliases w:val="h2 Char,body Char,test Char,level2 Char,level 2 Char"/>
    <w:link w:val="Nadpis2"/>
    <w:rsid w:val="00394A55"/>
    <w:rPr>
      <w:rFonts w:ascii="Cambria" w:eastAsia="Times New Roman" w:hAnsi="Cambria" w:cs="Times New Roman"/>
      <w:b/>
      <w:bCs/>
      <w:sz w:val="28"/>
      <w:szCs w:val="28"/>
    </w:rPr>
  </w:style>
  <w:style w:type="paragraph" w:customStyle="1" w:styleId="Cislovani4text">
    <w:name w:val="Cislovani 4 text"/>
    <w:basedOn w:val="Normln"/>
    <w:qFormat/>
    <w:rsid w:val="00C97032"/>
    <w:pPr>
      <w:tabs>
        <w:tab w:val="left" w:pos="851"/>
        <w:tab w:val="num" w:pos="4494"/>
      </w:tabs>
      <w:spacing w:line="288" w:lineRule="auto"/>
      <w:ind w:left="3486" w:hanging="792"/>
      <w:jc w:val="both"/>
    </w:pPr>
    <w:rPr>
      <w:rFonts w:ascii="JohnSans Text Pro" w:hAnsi="JohnSans Text Pro" w:cs="Times New Roman"/>
      <w:i w:val="0"/>
      <w:iCs w:val="0"/>
      <w:szCs w:val="24"/>
    </w:rPr>
  </w:style>
  <w:style w:type="paragraph" w:customStyle="1" w:styleId="Cislovani10">
    <w:name w:val="Cislovani 1"/>
    <w:basedOn w:val="Normln"/>
    <w:next w:val="Normln"/>
    <w:rsid w:val="007F3A00"/>
    <w:pPr>
      <w:keepNext/>
      <w:tabs>
        <w:tab w:val="num" w:pos="567"/>
      </w:tabs>
      <w:spacing w:before="480" w:line="288" w:lineRule="auto"/>
      <w:ind w:left="567" w:hanging="567"/>
    </w:pPr>
    <w:rPr>
      <w:rFonts w:ascii="JohnSans Text Pro" w:hAnsi="JohnSans Text Pro" w:cs="Times New Roman"/>
      <w:b/>
      <w:i w:val="0"/>
      <w:iCs w:val="0"/>
      <w:caps/>
      <w:sz w:val="24"/>
      <w:szCs w:val="24"/>
    </w:rPr>
  </w:style>
  <w:style w:type="paragraph" w:customStyle="1" w:styleId="Hlavninadpis">
    <w:name w:val="Hlavni_nadpis"/>
    <w:basedOn w:val="Normln"/>
    <w:qFormat/>
    <w:rsid w:val="000938D8"/>
    <w:pPr>
      <w:spacing w:after="720" w:line="288" w:lineRule="auto"/>
    </w:pPr>
    <w:rPr>
      <w:rFonts w:ascii="Segoe UI" w:hAnsi="Segoe UI" w:cs="Times New Roman"/>
      <w:b/>
      <w:i w:val="0"/>
      <w:iCs w:val="0"/>
      <w:szCs w:val="24"/>
    </w:rPr>
  </w:style>
  <w:style w:type="paragraph" w:customStyle="1" w:styleId="Cislovani5">
    <w:name w:val="Cislovani 5"/>
    <w:basedOn w:val="Cislovani4"/>
    <w:qFormat/>
    <w:rsid w:val="007F3A00"/>
    <w:pPr>
      <w:numPr>
        <w:ilvl w:val="0"/>
        <w:numId w:val="0"/>
      </w:numPr>
      <w:tabs>
        <w:tab w:val="num" w:pos="567"/>
      </w:tabs>
      <w:spacing w:before="120" w:line="288" w:lineRule="auto"/>
      <w:ind w:left="567" w:hanging="567"/>
    </w:pPr>
    <w:rPr>
      <w:i/>
    </w:rPr>
  </w:style>
  <w:style w:type="paragraph" w:customStyle="1" w:styleId="Normlnodsazen1">
    <w:name w:val="Normální odsazený 1"/>
    <w:basedOn w:val="Normln"/>
    <w:qFormat/>
    <w:rsid w:val="007F3A00"/>
    <w:pPr>
      <w:spacing w:line="288" w:lineRule="auto"/>
      <w:ind w:left="567"/>
      <w:jc w:val="both"/>
    </w:pPr>
    <w:rPr>
      <w:rFonts w:ascii="JohnSans Text Pro" w:hAnsi="JohnSans Text Pro" w:cs="Times New Roman"/>
      <w:i w:val="0"/>
      <w:iCs w:val="0"/>
      <w:szCs w:val="24"/>
    </w:rPr>
  </w:style>
  <w:style w:type="paragraph" w:customStyle="1" w:styleId="rove1">
    <w:name w:val="úroveň 1"/>
    <w:basedOn w:val="cislovani1"/>
    <w:link w:val="rove1Char"/>
    <w:qFormat/>
    <w:rsid w:val="00034EF7"/>
    <w:pPr>
      <w:numPr>
        <w:numId w:val="3"/>
      </w:numPr>
      <w:tabs>
        <w:tab w:val="left" w:pos="567"/>
      </w:tabs>
      <w:spacing w:before="360" w:after="120" w:line="264" w:lineRule="auto"/>
      <w:jc w:val="left"/>
    </w:pPr>
    <w:rPr>
      <w:rFonts w:ascii="Segoe UI" w:hAnsi="Segoe UI" w:cs="Segoe UI"/>
    </w:rPr>
  </w:style>
  <w:style w:type="paragraph" w:customStyle="1" w:styleId="rove2">
    <w:name w:val="úroveň 2"/>
    <w:basedOn w:val="Normln"/>
    <w:link w:val="rove2Char"/>
    <w:qFormat/>
    <w:rsid w:val="00045A0A"/>
    <w:pPr>
      <w:widowControl w:val="0"/>
      <w:numPr>
        <w:ilvl w:val="1"/>
        <w:numId w:val="3"/>
      </w:numPr>
      <w:spacing w:after="120"/>
      <w:jc w:val="both"/>
    </w:pPr>
    <w:rPr>
      <w:rFonts w:ascii="Segoe UI" w:hAnsi="Segoe UI" w:cs="Segoe UI"/>
      <w:b/>
      <w:i w:val="0"/>
      <w:iCs w:val="0"/>
    </w:rPr>
  </w:style>
  <w:style w:type="character" w:customStyle="1" w:styleId="cislovani1Char">
    <w:name w:val="cislovani 1 Char"/>
    <w:link w:val="cislovani1"/>
    <w:rsid w:val="00230D80"/>
    <w:rPr>
      <w:rFonts w:ascii="JohnSans Text Pro" w:hAnsi="JohnSans Text Pro"/>
      <w:b/>
      <w:caps/>
      <w:szCs w:val="24"/>
    </w:rPr>
  </w:style>
  <w:style w:type="character" w:customStyle="1" w:styleId="rove1Char">
    <w:name w:val="úroveň 1 Char"/>
    <w:link w:val="rove1"/>
    <w:rsid w:val="00034EF7"/>
    <w:rPr>
      <w:rFonts w:ascii="Segoe UI" w:hAnsi="Segoe UI" w:cs="Segoe UI"/>
      <w:b/>
      <w:caps/>
      <w:szCs w:val="24"/>
    </w:rPr>
  </w:style>
  <w:style w:type="paragraph" w:customStyle="1" w:styleId="rove3">
    <w:name w:val="úroveň 3"/>
    <w:basedOn w:val="Normln"/>
    <w:link w:val="rove3Char"/>
    <w:qFormat/>
    <w:rsid w:val="00F564C7"/>
    <w:pPr>
      <w:numPr>
        <w:ilvl w:val="2"/>
        <w:numId w:val="3"/>
      </w:numPr>
      <w:spacing w:before="120" w:after="120"/>
      <w:jc w:val="both"/>
    </w:pPr>
    <w:rPr>
      <w:rFonts w:ascii="Segoe UI" w:hAnsi="Segoe UI" w:cs="Segoe UI"/>
      <w:i w:val="0"/>
    </w:rPr>
  </w:style>
  <w:style w:type="character" w:customStyle="1" w:styleId="rove2Char">
    <w:name w:val="úroveň 2 Char"/>
    <w:link w:val="rove2"/>
    <w:rsid w:val="00045A0A"/>
    <w:rPr>
      <w:rFonts w:ascii="Segoe UI" w:hAnsi="Segoe UI" w:cs="Segoe UI"/>
      <w:b/>
    </w:rPr>
  </w:style>
  <w:style w:type="paragraph" w:customStyle="1" w:styleId="Nadpishlavn">
    <w:name w:val="Nadpis hlavní"/>
    <w:basedOn w:val="Normln"/>
    <w:qFormat/>
    <w:rsid w:val="008D0B56"/>
    <w:rPr>
      <w:rFonts w:ascii="Segoe UI" w:hAnsi="Segoe UI" w:cs="Times New Roman"/>
      <w:b/>
      <w:i w:val="0"/>
      <w:iCs w:val="0"/>
      <w:caps/>
      <w:sz w:val="36"/>
    </w:rPr>
  </w:style>
  <w:style w:type="character" w:customStyle="1" w:styleId="rove3Char">
    <w:name w:val="úroveň 3 Char"/>
    <w:link w:val="rove3"/>
    <w:rsid w:val="00F564C7"/>
    <w:rPr>
      <w:rFonts w:ascii="Segoe UI" w:hAnsi="Segoe UI" w:cs="Segoe UI"/>
      <w:iCs/>
    </w:rPr>
  </w:style>
  <w:style w:type="paragraph" w:customStyle="1" w:styleId="Vyizujeadresadaldky">
    <w:name w:val="Vyřizuje_adresa_další řádky"/>
    <w:basedOn w:val="Normln"/>
    <w:qFormat/>
    <w:rsid w:val="00D73F59"/>
    <w:pPr>
      <w:tabs>
        <w:tab w:val="left" w:pos="851"/>
        <w:tab w:val="left" w:pos="4536"/>
      </w:tabs>
      <w:spacing w:line="288" w:lineRule="auto"/>
    </w:pPr>
    <w:rPr>
      <w:rFonts w:ascii="Segoe UI" w:hAnsi="Segoe UI" w:cs="Times New Roman"/>
      <w:i w:val="0"/>
      <w:iCs w:val="0"/>
    </w:rPr>
  </w:style>
  <w:style w:type="character" w:customStyle="1" w:styleId="Nadpis3Char">
    <w:name w:val="Nadpis 3 Char"/>
    <w:aliases w:val="3 Char,31 Char"/>
    <w:basedOn w:val="Standardnpsmoodstavce"/>
    <w:link w:val="Nadpis3"/>
    <w:rsid w:val="004D1278"/>
    <w:rPr>
      <w:rFonts w:ascii="Segoe UI" w:hAnsi="Segoe UI" w:cs="Arial"/>
      <w:b/>
      <w:bCs/>
      <w:szCs w:val="26"/>
    </w:rPr>
  </w:style>
  <w:style w:type="character" w:customStyle="1" w:styleId="Nadpis4Char">
    <w:name w:val="Nadpis 4 Char"/>
    <w:basedOn w:val="Standardnpsmoodstavce"/>
    <w:link w:val="Nadpis4"/>
    <w:rsid w:val="004D1278"/>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rsid w:val="004D1278"/>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rsid w:val="004D1278"/>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rsid w:val="004D1278"/>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rsid w:val="004D1278"/>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rsid w:val="004D1278"/>
    <w:rPr>
      <w:rFonts w:asciiTheme="majorHAnsi" w:eastAsiaTheme="majorEastAsia" w:hAnsiTheme="majorHAnsi" w:cstheme="majorBidi"/>
      <w:i/>
      <w:iCs/>
      <w:color w:val="404040" w:themeColor="text1" w:themeTint="BF"/>
    </w:rPr>
  </w:style>
  <w:style w:type="paragraph" w:customStyle="1" w:styleId="Podtitul11">
    <w:name w:val="Podtitul 1.1"/>
    <w:basedOn w:val="Nadpis2"/>
    <w:link w:val="Podtitul11Char"/>
    <w:qFormat/>
    <w:rsid w:val="004D1278"/>
    <w:pPr>
      <w:keepNext w:val="0"/>
      <w:numPr>
        <w:ilvl w:val="1"/>
      </w:numPr>
      <w:spacing w:before="0" w:after="120" w:line="264" w:lineRule="auto"/>
      <w:ind w:left="578" w:hanging="578"/>
      <w:jc w:val="both"/>
    </w:pPr>
    <w:rPr>
      <w:rFonts w:ascii="Segoe UI" w:hAnsi="Segoe UI"/>
      <w:b w:val="0"/>
      <w:bCs w:val="0"/>
      <w:sz w:val="20"/>
      <w:szCs w:val="20"/>
    </w:rPr>
  </w:style>
  <w:style w:type="character" w:customStyle="1" w:styleId="Podtitul11Char">
    <w:name w:val="Podtitul 1.1 Char"/>
    <w:link w:val="Podtitul11"/>
    <w:rsid w:val="004D1278"/>
    <w:rPr>
      <w:rFonts w:ascii="Segoe UI" w:hAnsi="Segoe UI"/>
    </w:rPr>
  </w:style>
  <w:style w:type="paragraph" w:customStyle="1" w:styleId="Podtitu111">
    <w:name w:val="Podtitu 1.1.1"/>
    <w:basedOn w:val="Nadpis3"/>
    <w:link w:val="Podtitu111Char"/>
    <w:qFormat/>
    <w:rsid w:val="004D1278"/>
    <w:pPr>
      <w:numPr>
        <w:ilvl w:val="2"/>
      </w:numPr>
      <w:pBdr>
        <w:bottom w:val="none" w:sz="0" w:space="0" w:color="auto"/>
      </w:pBdr>
      <w:spacing w:before="0" w:after="120" w:line="264" w:lineRule="auto"/>
      <w:ind w:left="720" w:hanging="720"/>
      <w:jc w:val="both"/>
    </w:pPr>
    <w:rPr>
      <w:b w:val="0"/>
    </w:rPr>
  </w:style>
  <w:style w:type="character" w:customStyle="1" w:styleId="Podtitu111Char">
    <w:name w:val="Podtitu 1.1.1 Char"/>
    <w:link w:val="Podtitu111"/>
    <w:rsid w:val="004D1278"/>
    <w:rPr>
      <w:rFonts w:ascii="Segoe UI" w:hAnsi="Segoe UI" w:cs="Arial"/>
      <w:bCs/>
      <w:szCs w:val="26"/>
    </w:rPr>
  </w:style>
  <w:style w:type="paragraph" w:styleId="Zkladntext">
    <w:name w:val="Body Text"/>
    <w:aliases w:val="b"/>
    <w:basedOn w:val="Normln"/>
    <w:link w:val="ZkladntextChar"/>
    <w:rsid w:val="00A65EA0"/>
    <w:pPr>
      <w:spacing w:after="240"/>
      <w:ind w:left="720"/>
    </w:pPr>
    <w:rPr>
      <w:rFonts w:ascii="Times New Roman" w:hAnsi="Times New Roman" w:cs="Times New Roman"/>
      <w:i w:val="0"/>
      <w:iCs w:val="0"/>
      <w:sz w:val="24"/>
      <w:lang w:val="en-US"/>
    </w:rPr>
  </w:style>
  <w:style w:type="character" w:customStyle="1" w:styleId="ZkladntextChar">
    <w:name w:val="Základní text Char"/>
    <w:aliases w:val="b Char"/>
    <w:basedOn w:val="Standardnpsmoodstavce"/>
    <w:link w:val="Zkladntext"/>
    <w:rsid w:val="00A65EA0"/>
    <w:rPr>
      <w:sz w:val="24"/>
      <w:lang w:val="en-US"/>
    </w:rPr>
  </w:style>
  <w:style w:type="paragraph" w:customStyle="1" w:styleId="Normln1">
    <w:name w:val="Normální1"/>
    <w:rsid w:val="00A65EA0"/>
    <w:rPr>
      <w:color w:val="000000"/>
      <w:sz w:val="24"/>
      <w:lang w:val="en-US" w:eastAsia="en-US"/>
    </w:rPr>
  </w:style>
  <w:style w:type="numbering" w:customStyle="1" w:styleId="Bezseznamu1">
    <w:name w:val="Bez seznamu1"/>
    <w:next w:val="Bezseznamu"/>
    <w:uiPriority w:val="99"/>
    <w:semiHidden/>
    <w:unhideWhenUsed/>
    <w:rsid w:val="000310BC"/>
  </w:style>
  <w:style w:type="paragraph" w:customStyle="1" w:styleId="Zkladntext31">
    <w:name w:val="Základní text 31"/>
    <w:aliases w:val="b3"/>
    <w:basedOn w:val="Normln"/>
    <w:rsid w:val="000310BC"/>
    <w:pPr>
      <w:spacing w:after="240"/>
    </w:pPr>
    <w:rPr>
      <w:rFonts w:ascii="Times New Roman" w:hAnsi="Times New Roman" w:cs="Times New Roman"/>
      <w:i w:val="0"/>
      <w:iCs w:val="0"/>
      <w:sz w:val="24"/>
      <w:lang w:val="en-US"/>
    </w:rPr>
  </w:style>
  <w:style w:type="paragraph" w:customStyle="1" w:styleId="Legal3L1">
    <w:name w:val="Legal3_L1"/>
    <w:basedOn w:val="Normln"/>
    <w:next w:val="Normln"/>
    <w:rsid w:val="000310BC"/>
    <w:pPr>
      <w:tabs>
        <w:tab w:val="num" w:pos="360"/>
        <w:tab w:val="left" w:pos="720"/>
      </w:tabs>
      <w:spacing w:after="240"/>
    </w:pPr>
    <w:rPr>
      <w:rFonts w:ascii="Times New Roman" w:hAnsi="Times New Roman" w:cs="Times New Roman"/>
      <w:i w:val="0"/>
      <w:iCs w:val="0"/>
      <w:sz w:val="24"/>
      <w:lang w:val="en-US"/>
    </w:rPr>
  </w:style>
  <w:style w:type="paragraph" w:customStyle="1" w:styleId="Legal3L3">
    <w:name w:val="Legal3_L3"/>
    <w:basedOn w:val="Normln"/>
    <w:next w:val="Normln"/>
    <w:rsid w:val="000310BC"/>
    <w:pPr>
      <w:tabs>
        <w:tab w:val="num" w:pos="720"/>
      </w:tabs>
      <w:spacing w:after="240"/>
    </w:pPr>
    <w:rPr>
      <w:rFonts w:ascii="Times New Roman" w:hAnsi="Times New Roman" w:cs="Times New Roman"/>
      <w:i w:val="0"/>
      <w:iCs w:val="0"/>
      <w:sz w:val="24"/>
      <w:lang w:val="en-US"/>
    </w:rPr>
  </w:style>
  <w:style w:type="paragraph" w:customStyle="1" w:styleId="Legal3L4">
    <w:name w:val="Legal3_L4"/>
    <w:basedOn w:val="Legal3L3"/>
    <w:next w:val="Normln"/>
    <w:rsid w:val="000310BC"/>
    <w:pPr>
      <w:tabs>
        <w:tab w:val="clear" w:pos="720"/>
        <w:tab w:val="num" w:pos="1440"/>
        <w:tab w:val="left" w:pos="2880"/>
      </w:tabs>
      <w:ind w:left="1440" w:hanging="720"/>
    </w:pPr>
  </w:style>
  <w:style w:type="paragraph" w:customStyle="1" w:styleId="NumContinue">
    <w:name w:val="Num Continue"/>
    <w:basedOn w:val="Zkladntext"/>
    <w:rsid w:val="000310BC"/>
    <w:pPr>
      <w:widowControl w:val="0"/>
      <w:jc w:val="both"/>
    </w:pPr>
  </w:style>
  <w:style w:type="paragraph" w:customStyle="1" w:styleId="Legal3L2">
    <w:name w:val="Legal3_L2"/>
    <w:basedOn w:val="Legal3L1"/>
    <w:next w:val="NumContinue"/>
    <w:rsid w:val="000310BC"/>
    <w:pPr>
      <w:tabs>
        <w:tab w:val="clear" w:pos="360"/>
        <w:tab w:val="num" w:pos="720"/>
      </w:tabs>
      <w:ind w:left="720" w:hanging="720"/>
    </w:pPr>
  </w:style>
  <w:style w:type="paragraph" w:customStyle="1" w:styleId="Zkladntextodsazen21">
    <w:name w:val="Základní text odsazený 21"/>
    <w:aliases w:val="i2"/>
    <w:basedOn w:val="Normln"/>
    <w:rsid w:val="000310BC"/>
    <w:pPr>
      <w:spacing w:after="120" w:line="480" w:lineRule="auto"/>
      <w:ind w:left="1440"/>
    </w:pPr>
    <w:rPr>
      <w:rFonts w:ascii="Times New Roman" w:hAnsi="Times New Roman" w:cs="Times New Roman"/>
      <w:i w:val="0"/>
      <w:iCs w:val="0"/>
      <w:sz w:val="24"/>
      <w:lang w:val="en-US"/>
    </w:rPr>
  </w:style>
  <w:style w:type="paragraph" w:customStyle="1" w:styleId="TCNormal">
    <w:name w:val="T&amp;C Normal"/>
    <w:basedOn w:val="Normln"/>
    <w:rsid w:val="000310BC"/>
    <w:pPr>
      <w:keepLines/>
      <w:spacing w:before="240"/>
      <w:jc w:val="both"/>
    </w:pPr>
    <w:rPr>
      <w:rFonts w:ascii="Times New Roman" w:hAnsi="Times New Roman" w:cs="Times New Roman"/>
      <w:i w:val="0"/>
      <w:iCs w:val="0"/>
      <w:lang w:val="en-GB" w:eastAsia="en-US"/>
    </w:rPr>
  </w:style>
  <w:style w:type="paragraph" w:customStyle="1" w:styleId="TCHeading2">
    <w:name w:val="T&amp;C Heading 2"/>
    <w:basedOn w:val="Normln"/>
    <w:next w:val="TCNormal"/>
    <w:rsid w:val="000310BC"/>
    <w:pPr>
      <w:keepNext/>
      <w:keepLines/>
      <w:spacing w:before="240"/>
      <w:ind w:left="720" w:hanging="720"/>
      <w:jc w:val="both"/>
    </w:pPr>
    <w:rPr>
      <w:rFonts w:cs="Times New Roman"/>
      <w:b/>
      <w:i w:val="0"/>
      <w:iCs w:val="0"/>
      <w:sz w:val="24"/>
      <w:lang w:val="en-GB" w:eastAsia="en-US"/>
    </w:rPr>
  </w:style>
  <w:style w:type="paragraph" w:customStyle="1" w:styleId="legalnote">
    <w:name w:val="legal note"/>
    <w:basedOn w:val="legal"/>
    <w:rsid w:val="000310BC"/>
    <w:pPr>
      <w:numPr>
        <w:numId w:val="47"/>
      </w:numPr>
      <w:ind w:right="386"/>
    </w:pPr>
  </w:style>
  <w:style w:type="paragraph" w:customStyle="1" w:styleId="legal">
    <w:name w:val="legal"/>
    <w:basedOn w:val="Normln"/>
    <w:rsid w:val="000310BC"/>
    <w:pPr>
      <w:spacing w:before="200"/>
      <w:jc w:val="both"/>
    </w:pPr>
    <w:rPr>
      <w:rFonts w:ascii="Times New Roman" w:hAnsi="Times New Roman" w:cs="Times New Roman"/>
      <w:i w:val="0"/>
      <w:iCs w:val="0"/>
      <w:sz w:val="18"/>
      <w:lang w:val="en-GB"/>
    </w:rPr>
  </w:style>
  <w:style w:type="paragraph" w:customStyle="1" w:styleId="Bullik">
    <w:name w:val="Bullik"/>
    <w:basedOn w:val="Normln"/>
    <w:rsid w:val="000310BC"/>
    <w:pPr>
      <w:numPr>
        <w:numId w:val="48"/>
      </w:numPr>
      <w:tabs>
        <w:tab w:val="clear" w:pos="1004"/>
        <w:tab w:val="num" w:pos="1418"/>
      </w:tabs>
      <w:overflowPunct w:val="0"/>
      <w:autoSpaceDE w:val="0"/>
      <w:autoSpaceDN w:val="0"/>
      <w:adjustRightInd w:val="0"/>
      <w:ind w:left="1418" w:hanging="425"/>
      <w:jc w:val="both"/>
      <w:textAlignment w:val="baseline"/>
      <w:outlineLvl w:val="2"/>
    </w:pPr>
    <w:rPr>
      <w:rFonts w:cs="Times New Roman"/>
      <w:i w:val="0"/>
      <w:iCs w:val="0"/>
      <w:sz w:val="22"/>
    </w:rPr>
  </w:style>
  <w:style w:type="paragraph" w:customStyle="1" w:styleId="Bullik2">
    <w:name w:val="Bullik2"/>
    <w:basedOn w:val="Bullik"/>
    <w:rsid w:val="000310BC"/>
    <w:pPr>
      <w:numPr>
        <w:numId w:val="49"/>
      </w:numPr>
      <w:tabs>
        <w:tab w:val="clear" w:pos="1004"/>
        <w:tab w:val="num" w:pos="720"/>
        <w:tab w:val="num" w:pos="1985"/>
      </w:tabs>
      <w:ind w:left="1985" w:hanging="425"/>
    </w:pPr>
  </w:style>
  <w:style w:type="paragraph" w:customStyle="1" w:styleId="Text1">
    <w:name w:val="Text1"/>
    <w:basedOn w:val="Normln"/>
    <w:rsid w:val="000310BC"/>
    <w:pPr>
      <w:overflowPunct w:val="0"/>
      <w:autoSpaceDE w:val="0"/>
      <w:autoSpaceDN w:val="0"/>
      <w:adjustRightInd w:val="0"/>
      <w:ind w:left="284" w:firstLine="284"/>
      <w:jc w:val="both"/>
      <w:textAlignment w:val="baseline"/>
    </w:pPr>
    <w:rPr>
      <w:rFonts w:cs="Times New Roman"/>
      <w:i w:val="0"/>
      <w:iCs w:val="0"/>
      <w:sz w:val="22"/>
    </w:rPr>
  </w:style>
  <w:style w:type="paragraph" w:customStyle="1" w:styleId="Text2">
    <w:name w:val="Text2"/>
    <w:basedOn w:val="Text1"/>
    <w:rsid w:val="000310BC"/>
    <w:pPr>
      <w:ind w:left="567"/>
    </w:pPr>
  </w:style>
  <w:style w:type="paragraph" w:styleId="Pokraovnseznamu">
    <w:name w:val="List Continue"/>
    <w:aliases w:val="1c"/>
    <w:basedOn w:val="Normln"/>
    <w:rsid w:val="000310BC"/>
    <w:pPr>
      <w:spacing w:after="240"/>
      <w:ind w:left="720"/>
    </w:pPr>
    <w:rPr>
      <w:rFonts w:ascii="Times New Roman" w:hAnsi="Times New Roman" w:cs="Times New Roman"/>
      <w:i w:val="0"/>
      <w:iCs w:val="0"/>
      <w:sz w:val="24"/>
      <w:lang w:val="en-US"/>
    </w:rPr>
  </w:style>
  <w:style w:type="paragraph" w:styleId="Nzev">
    <w:name w:val="Title"/>
    <w:aliases w:val="t1"/>
    <w:basedOn w:val="Normln"/>
    <w:link w:val="NzevChar"/>
    <w:qFormat/>
    <w:rsid w:val="000310BC"/>
    <w:pPr>
      <w:spacing w:before="240" w:after="240"/>
      <w:jc w:val="center"/>
    </w:pPr>
    <w:rPr>
      <w:rFonts w:ascii="Times New Roman" w:hAnsi="Times New Roman" w:cs="Times New Roman"/>
      <w:b/>
      <w:i w:val="0"/>
      <w:iCs w:val="0"/>
      <w:kern w:val="28"/>
      <w:sz w:val="32"/>
      <w:lang w:val="en-US"/>
    </w:rPr>
  </w:style>
  <w:style w:type="character" w:customStyle="1" w:styleId="NzevChar">
    <w:name w:val="Název Char"/>
    <w:aliases w:val="t1 Char"/>
    <w:basedOn w:val="Standardnpsmoodstavce"/>
    <w:link w:val="Nzev"/>
    <w:rsid w:val="000310BC"/>
    <w:rPr>
      <w:b/>
      <w:kern w:val="28"/>
      <w:sz w:val="32"/>
      <w:lang w:val="en-US"/>
    </w:rPr>
  </w:style>
  <w:style w:type="paragraph" w:styleId="Zkladntextodsazen">
    <w:name w:val="Body Text Indent"/>
    <w:aliases w:val="i"/>
    <w:basedOn w:val="Normln"/>
    <w:link w:val="ZkladntextodsazenChar"/>
    <w:rsid w:val="000310BC"/>
    <w:pPr>
      <w:keepNext/>
      <w:keepLines/>
      <w:widowControl w:val="0"/>
      <w:ind w:left="709" w:hanging="709"/>
      <w:jc w:val="both"/>
    </w:pPr>
    <w:rPr>
      <w:rFonts w:ascii="Times New Roman" w:hAnsi="Times New Roman" w:cs="Times New Roman"/>
      <w:i w:val="0"/>
      <w:iCs w:val="0"/>
      <w:sz w:val="24"/>
    </w:rPr>
  </w:style>
  <w:style w:type="character" w:customStyle="1" w:styleId="ZkladntextodsazenChar">
    <w:name w:val="Základní text odsazený Char"/>
    <w:aliases w:val="i Char"/>
    <w:basedOn w:val="Standardnpsmoodstavce"/>
    <w:link w:val="Zkladntextodsazen"/>
    <w:rsid w:val="000310BC"/>
    <w:rPr>
      <w:sz w:val="24"/>
    </w:rPr>
  </w:style>
  <w:style w:type="paragraph" w:styleId="Zkladntext2">
    <w:name w:val="Body Text 2"/>
    <w:aliases w:val="b2"/>
    <w:basedOn w:val="Normln"/>
    <w:link w:val="Zkladntext2Char"/>
    <w:rsid w:val="000310BC"/>
    <w:pPr>
      <w:keepNext/>
      <w:keepLines/>
      <w:widowControl w:val="0"/>
      <w:jc w:val="both"/>
    </w:pPr>
    <w:rPr>
      <w:rFonts w:ascii="Times New Roman" w:hAnsi="Times New Roman" w:cs="Times New Roman"/>
      <w:i w:val="0"/>
      <w:iCs w:val="0"/>
      <w:sz w:val="24"/>
    </w:rPr>
  </w:style>
  <w:style w:type="character" w:customStyle="1" w:styleId="Zkladntext2Char">
    <w:name w:val="Základní text 2 Char"/>
    <w:aliases w:val="b2 Char"/>
    <w:basedOn w:val="Standardnpsmoodstavce"/>
    <w:link w:val="Zkladntext2"/>
    <w:rsid w:val="000310BC"/>
    <w:rPr>
      <w:sz w:val="24"/>
    </w:rPr>
  </w:style>
  <w:style w:type="paragraph" w:styleId="Zkladntextodsazen2">
    <w:name w:val="Body Text Indent 2"/>
    <w:basedOn w:val="Normln"/>
    <w:link w:val="Zkladntextodsazen2Char"/>
    <w:rsid w:val="000310BC"/>
    <w:pPr>
      <w:ind w:left="709" w:hanging="709"/>
    </w:pPr>
    <w:rPr>
      <w:rFonts w:ascii="Times New Roman" w:hAnsi="Times New Roman" w:cs="Times New Roman"/>
      <w:i w:val="0"/>
      <w:iCs w:val="0"/>
      <w:sz w:val="22"/>
    </w:rPr>
  </w:style>
  <w:style w:type="character" w:customStyle="1" w:styleId="Zkladntextodsazen2Char">
    <w:name w:val="Základní text odsazený 2 Char"/>
    <w:basedOn w:val="Standardnpsmoodstavce"/>
    <w:link w:val="Zkladntextodsazen2"/>
    <w:rsid w:val="000310BC"/>
    <w:rPr>
      <w:sz w:val="22"/>
    </w:rPr>
  </w:style>
  <w:style w:type="paragraph" w:customStyle="1" w:styleId="Bullika">
    <w:name w:val="Bullika"/>
    <w:basedOn w:val="Normln"/>
    <w:rsid w:val="000310BC"/>
    <w:pPr>
      <w:tabs>
        <w:tab w:val="num" w:pos="360"/>
      </w:tabs>
      <w:overflowPunct w:val="0"/>
      <w:autoSpaceDE w:val="0"/>
      <w:autoSpaceDN w:val="0"/>
      <w:adjustRightInd w:val="0"/>
      <w:ind w:left="1361" w:hanging="397"/>
      <w:jc w:val="both"/>
      <w:textAlignment w:val="baseline"/>
      <w:outlineLvl w:val="2"/>
    </w:pPr>
    <w:rPr>
      <w:rFonts w:cs="Times New Roman"/>
      <w:i w:val="0"/>
      <w:iCs w:val="0"/>
      <w:sz w:val="22"/>
    </w:rPr>
  </w:style>
  <w:style w:type="paragraph" w:customStyle="1" w:styleId="BlockTextTab">
    <w:name w:val="Block Text Tab"/>
    <w:aliases w:val="kt"/>
    <w:basedOn w:val="Normln"/>
    <w:rsid w:val="000310BC"/>
    <w:pPr>
      <w:spacing w:after="240"/>
      <w:ind w:left="1440" w:right="1440" w:firstLine="720"/>
    </w:pPr>
    <w:rPr>
      <w:rFonts w:ascii="Times New Roman" w:hAnsi="Times New Roman" w:cs="Times New Roman"/>
      <w:i w:val="0"/>
      <w:iCs w:val="0"/>
      <w:sz w:val="24"/>
      <w:lang w:val="en-US"/>
    </w:rPr>
  </w:style>
  <w:style w:type="paragraph" w:customStyle="1" w:styleId="Textvbloku1">
    <w:name w:val="Text v bloku1"/>
    <w:aliases w:val="k"/>
    <w:basedOn w:val="Normln"/>
    <w:rsid w:val="000310BC"/>
    <w:pPr>
      <w:spacing w:after="240"/>
      <w:ind w:left="1440" w:right="1440"/>
    </w:pPr>
    <w:rPr>
      <w:rFonts w:ascii="Times New Roman" w:hAnsi="Times New Roman" w:cs="Times New Roman"/>
      <w:i w:val="0"/>
      <w:iCs w:val="0"/>
      <w:sz w:val="24"/>
      <w:lang w:val="en-US"/>
    </w:rPr>
  </w:style>
  <w:style w:type="paragraph" w:customStyle="1" w:styleId="Zkladntext-prvnodsazen21">
    <w:name w:val="Základní text - první odsazený 21"/>
    <w:aliases w:val="fi2"/>
    <w:basedOn w:val="Normln"/>
    <w:rsid w:val="000310BC"/>
    <w:pPr>
      <w:spacing w:after="240" w:line="480" w:lineRule="auto"/>
      <w:ind w:left="1440" w:firstLine="720"/>
    </w:pPr>
    <w:rPr>
      <w:rFonts w:ascii="Times New Roman" w:hAnsi="Times New Roman" w:cs="Times New Roman"/>
      <w:i w:val="0"/>
      <w:iCs w:val="0"/>
      <w:sz w:val="24"/>
      <w:lang w:val="en-US"/>
    </w:rPr>
  </w:style>
  <w:style w:type="paragraph" w:customStyle="1" w:styleId="Zkladntext-prvnodsazen1">
    <w:name w:val="Základní text - první odsazený1"/>
    <w:aliases w:val="fi"/>
    <w:basedOn w:val="Zkladntext"/>
    <w:rsid w:val="000310BC"/>
    <w:pPr>
      <w:ind w:left="1440" w:firstLine="720"/>
    </w:pPr>
  </w:style>
  <w:style w:type="paragraph" w:customStyle="1" w:styleId="Zkladntextodsazen31">
    <w:name w:val="Základní text odsazený 31"/>
    <w:aliases w:val="i3"/>
    <w:basedOn w:val="Normln"/>
    <w:rsid w:val="000310BC"/>
    <w:pPr>
      <w:tabs>
        <w:tab w:val="left" w:pos="4320"/>
      </w:tabs>
      <w:spacing w:after="120"/>
      <w:ind w:left="4320" w:hanging="4320"/>
    </w:pPr>
    <w:rPr>
      <w:rFonts w:ascii="Times New Roman" w:hAnsi="Times New Roman" w:cs="Times New Roman"/>
      <w:i w:val="0"/>
      <w:iCs w:val="0"/>
      <w:sz w:val="24"/>
      <w:lang w:val="en-US"/>
    </w:rPr>
  </w:style>
  <w:style w:type="paragraph" w:styleId="Textvysvtlivek">
    <w:name w:val="endnote text"/>
    <w:aliases w:val="en"/>
    <w:basedOn w:val="Normln"/>
    <w:link w:val="TextvysvtlivekChar"/>
    <w:semiHidden/>
    <w:rsid w:val="000310BC"/>
    <w:pPr>
      <w:spacing w:after="240"/>
    </w:pPr>
    <w:rPr>
      <w:rFonts w:ascii="Times New Roman" w:hAnsi="Times New Roman" w:cs="Times New Roman"/>
      <w:i w:val="0"/>
      <w:iCs w:val="0"/>
      <w:sz w:val="24"/>
      <w:lang w:val="en-US"/>
    </w:rPr>
  </w:style>
  <w:style w:type="character" w:customStyle="1" w:styleId="TextvysvtlivekChar">
    <w:name w:val="Text vysvětlivek Char"/>
    <w:aliases w:val="en Char"/>
    <w:basedOn w:val="Standardnpsmoodstavce"/>
    <w:link w:val="Textvysvtlivek"/>
    <w:semiHidden/>
    <w:rsid w:val="000310BC"/>
    <w:rPr>
      <w:sz w:val="24"/>
      <w:lang w:val="en-US"/>
    </w:rPr>
  </w:style>
  <w:style w:type="paragraph" w:styleId="Textpoznpodarou">
    <w:name w:val="footnote text"/>
    <w:aliases w:val="fn"/>
    <w:basedOn w:val="Normln"/>
    <w:link w:val="TextpoznpodarouChar"/>
    <w:semiHidden/>
    <w:rsid w:val="000310BC"/>
    <w:pPr>
      <w:spacing w:after="240"/>
    </w:pPr>
    <w:rPr>
      <w:rFonts w:ascii="Times New Roman" w:hAnsi="Times New Roman" w:cs="Times New Roman"/>
      <w:i w:val="0"/>
      <w:iCs w:val="0"/>
      <w:sz w:val="24"/>
      <w:lang w:val="en-US"/>
    </w:rPr>
  </w:style>
  <w:style w:type="character" w:customStyle="1" w:styleId="TextpoznpodarouChar">
    <w:name w:val="Text pozn. pod čarou Char"/>
    <w:aliases w:val="fn Char"/>
    <w:basedOn w:val="Standardnpsmoodstavce"/>
    <w:link w:val="Textpoznpodarou"/>
    <w:semiHidden/>
    <w:rsid w:val="000310BC"/>
    <w:rPr>
      <w:sz w:val="24"/>
      <w:lang w:val="en-US"/>
    </w:rPr>
  </w:style>
  <w:style w:type="paragraph" w:styleId="Seznam2">
    <w:name w:val="List 2"/>
    <w:aliases w:val="12"/>
    <w:basedOn w:val="Normln"/>
    <w:rsid w:val="000310BC"/>
    <w:pPr>
      <w:tabs>
        <w:tab w:val="num" w:pos="360"/>
      </w:tabs>
      <w:spacing w:after="240"/>
      <w:ind w:left="1080" w:hanging="360"/>
    </w:pPr>
    <w:rPr>
      <w:rFonts w:ascii="Times New Roman" w:hAnsi="Times New Roman" w:cs="Times New Roman"/>
      <w:i w:val="0"/>
      <w:iCs w:val="0"/>
      <w:sz w:val="24"/>
      <w:lang w:val="en-US"/>
    </w:rPr>
  </w:style>
  <w:style w:type="paragraph" w:styleId="Seznam3">
    <w:name w:val="List 3"/>
    <w:aliases w:val="13"/>
    <w:basedOn w:val="Normln"/>
    <w:rsid w:val="000310BC"/>
    <w:pPr>
      <w:tabs>
        <w:tab w:val="num" w:pos="360"/>
      </w:tabs>
      <w:spacing w:after="240"/>
      <w:ind w:left="2160" w:hanging="720"/>
    </w:pPr>
    <w:rPr>
      <w:rFonts w:ascii="Times New Roman" w:hAnsi="Times New Roman" w:cs="Times New Roman"/>
      <w:i w:val="0"/>
      <w:iCs w:val="0"/>
      <w:sz w:val="24"/>
      <w:lang w:val="en-US"/>
    </w:rPr>
  </w:style>
  <w:style w:type="paragraph" w:styleId="Seznam4">
    <w:name w:val="List 4"/>
    <w:aliases w:val="14"/>
    <w:basedOn w:val="Normln"/>
    <w:rsid w:val="000310BC"/>
    <w:pPr>
      <w:tabs>
        <w:tab w:val="num" w:pos="360"/>
      </w:tabs>
      <w:spacing w:after="240"/>
      <w:ind w:left="2880" w:hanging="720"/>
    </w:pPr>
    <w:rPr>
      <w:rFonts w:ascii="Times New Roman" w:hAnsi="Times New Roman" w:cs="Times New Roman"/>
      <w:i w:val="0"/>
      <w:iCs w:val="0"/>
      <w:sz w:val="24"/>
      <w:lang w:val="en-US"/>
    </w:rPr>
  </w:style>
  <w:style w:type="paragraph" w:styleId="Seznam5">
    <w:name w:val="List 5"/>
    <w:aliases w:val="15"/>
    <w:basedOn w:val="Normln"/>
    <w:rsid w:val="000310BC"/>
    <w:pPr>
      <w:tabs>
        <w:tab w:val="num" w:pos="360"/>
      </w:tabs>
      <w:spacing w:after="240"/>
      <w:ind w:left="3600" w:hanging="720"/>
    </w:pPr>
    <w:rPr>
      <w:rFonts w:ascii="Times New Roman" w:hAnsi="Times New Roman" w:cs="Times New Roman"/>
      <w:i w:val="0"/>
      <w:iCs w:val="0"/>
      <w:sz w:val="24"/>
      <w:lang w:val="en-US"/>
    </w:rPr>
  </w:style>
  <w:style w:type="paragraph" w:styleId="Seznam">
    <w:name w:val="List"/>
    <w:aliases w:val="1"/>
    <w:basedOn w:val="Normln"/>
    <w:rsid w:val="000310BC"/>
    <w:pPr>
      <w:tabs>
        <w:tab w:val="num" w:pos="360"/>
      </w:tabs>
      <w:spacing w:after="240"/>
      <w:ind w:left="360" w:hanging="360"/>
    </w:pPr>
    <w:rPr>
      <w:rFonts w:ascii="Times New Roman" w:hAnsi="Times New Roman" w:cs="Times New Roman"/>
      <w:i w:val="0"/>
      <w:iCs w:val="0"/>
      <w:sz w:val="24"/>
      <w:lang w:val="en-US"/>
    </w:rPr>
  </w:style>
  <w:style w:type="paragraph" w:styleId="Seznamsodrkami3">
    <w:name w:val="List Bullet 3"/>
    <w:aliases w:val="1b3"/>
    <w:basedOn w:val="Normln"/>
    <w:autoRedefine/>
    <w:rsid w:val="000310BC"/>
    <w:pPr>
      <w:tabs>
        <w:tab w:val="num" w:pos="1080"/>
      </w:tabs>
      <w:spacing w:after="240"/>
      <w:ind w:left="2160" w:hanging="720"/>
    </w:pPr>
    <w:rPr>
      <w:rFonts w:ascii="Times New Roman" w:hAnsi="Times New Roman" w:cs="Times New Roman"/>
      <w:i w:val="0"/>
      <w:iCs w:val="0"/>
      <w:sz w:val="24"/>
      <w:lang w:val="en-US"/>
    </w:rPr>
  </w:style>
  <w:style w:type="paragraph" w:styleId="Seznamsodrkami4">
    <w:name w:val="List Bullet 4"/>
    <w:aliases w:val="1b4"/>
    <w:basedOn w:val="Normln"/>
    <w:autoRedefine/>
    <w:rsid w:val="000310BC"/>
    <w:pPr>
      <w:tabs>
        <w:tab w:val="num" w:pos="1440"/>
      </w:tabs>
      <w:spacing w:after="240"/>
      <w:ind w:left="2880" w:hanging="720"/>
    </w:pPr>
    <w:rPr>
      <w:rFonts w:ascii="Times New Roman" w:hAnsi="Times New Roman" w:cs="Times New Roman"/>
      <w:i w:val="0"/>
      <w:iCs w:val="0"/>
      <w:sz w:val="24"/>
      <w:lang w:val="en-US"/>
    </w:rPr>
  </w:style>
  <w:style w:type="paragraph" w:styleId="Seznamsodrkami5">
    <w:name w:val="List Bullet 5"/>
    <w:aliases w:val="1b5,lb5"/>
    <w:basedOn w:val="Normln"/>
    <w:autoRedefine/>
    <w:rsid w:val="000310BC"/>
    <w:pPr>
      <w:tabs>
        <w:tab w:val="num" w:pos="1800"/>
      </w:tabs>
      <w:spacing w:after="240"/>
      <w:ind w:left="3600" w:hanging="720"/>
    </w:pPr>
    <w:rPr>
      <w:rFonts w:ascii="Times New Roman" w:hAnsi="Times New Roman" w:cs="Times New Roman"/>
      <w:i w:val="0"/>
      <w:iCs w:val="0"/>
      <w:sz w:val="24"/>
      <w:lang w:val="en-US"/>
    </w:rPr>
  </w:style>
  <w:style w:type="paragraph" w:styleId="Seznamsodrkami">
    <w:name w:val="List Bullet"/>
    <w:aliases w:val="1b"/>
    <w:basedOn w:val="Normln"/>
    <w:autoRedefine/>
    <w:rsid w:val="000310BC"/>
    <w:pPr>
      <w:tabs>
        <w:tab w:val="left" w:pos="720"/>
      </w:tabs>
      <w:spacing w:after="240"/>
      <w:ind w:left="720" w:hanging="720"/>
    </w:pPr>
    <w:rPr>
      <w:rFonts w:ascii="Times New Roman" w:hAnsi="Times New Roman" w:cs="Times New Roman"/>
      <w:i w:val="0"/>
      <w:iCs w:val="0"/>
      <w:sz w:val="24"/>
      <w:lang w:val="en-US"/>
    </w:rPr>
  </w:style>
  <w:style w:type="paragraph" w:styleId="Pokraovnseznamu2">
    <w:name w:val="List Continue 2"/>
    <w:aliases w:val="1c2"/>
    <w:basedOn w:val="Normln"/>
    <w:rsid w:val="000310BC"/>
    <w:pPr>
      <w:spacing w:after="240"/>
      <w:ind w:left="1440"/>
    </w:pPr>
    <w:rPr>
      <w:rFonts w:ascii="Times New Roman" w:hAnsi="Times New Roman" w:cs="Times New Roman"/>
      <w:i w:val="0"/>
      <w:iCs w:val="0"/>
      <w:sz w:val="24"/>
      <w:lang w:val="en-US"/>
    </w:rPr>
  </w:style>
  <w:style w:type="paragraph" w:styleId="Pokraovnseznamu3">
    <w:name w:val="List Continue 3"/>
    <w:aliases w:val="1c3"/>
    <w:basedOn w:val="Normln"/>
    <w:rsid w:val="000310BC"/>
    <w:pPr>
      <w:spacing w:after="240"/>
      <w:ind w:left="2160"/>
    </w:pPr>
    <w:rPr>
      <w:rFonts w:ascii="Times New Roman" w:hAnsi="Times New Roman" w:cs="Times New Roman"/>
      <w:i w:val="0"/>
      <w:iCs w:val="0"/>
      <w:sz w:val="24"/>
      <w:lang w:val="en-US"/>
    </w:rPr>
  </w:style>
  <w:style w:type="paragraph" w:styleId="Pokraovnseznamu4">
    <w:name w:val="List Continue 4"/>
    <w:aliases w:val="1c4"/>
    <w:basedOn w:val="Normln"/>
    <w:rsid w:val="000310BC"/>
    <w:pPr>
      <w:spacing w:after="240"/>
      <w:ind w:left="2880"/>
    </w:pPr>
    <w:rPr>
      <w:rFonts w:ascii="Times New Roman" w:hAnsi="Times New Roman" w:cs="Times New Roman"/>
      <w:i w:val="0"/>
      <w:iCs w:val="0"/>
      <w:sz w:val="24"/>
      <w:lang w:val="en-US"/>
    </w:rPr>
  </w:style>
  <w:style w:type="paragraph" w:styleId="Pokraovnseznamu5">
    <w:name w:val="List Continue 5"/>
    <w:aliases w:val="1c5"/>
    <w:basedOn w:val="Normln"/>
    <w:rsid w:val="000310BC"/>
    <w:pPr>
      <w:spacing w:after="240"/>
      <w:ind w:left="3600"/>
    </w:pPr>
    <w:rPr>
      <w:rFonts w:ascii="Times New Roman" w:hAnsi="Times New Roman" w:cs="Times New Roman"/>
      <w:i w:val="0"/>
      <w:iCs w:val="0"/>
      <w:sz w:val="24"/>
      <w:lang w:val="en-US"/>
    </w:rPr>
  </w:style>
  <w:style w:type="paragraph" w:styleId="slovanseznam2">
    <w:name w:val="List Number 2"/>
    <w:aliases w:val="ln2"/>
    <w:basedOn w:val="Normln"/>
    <w:rsid w:val="000310BC"/>
    <w:pPr>
      <w:tabs>
        <w:tab w:val="num" w:pos="720"/>
      </w:tabs>
      <w:spacing w:after="240" w:line="480" w:lineRule="auto"/>
      <w:ind w:left="720" w:hanging="360"/>
    </w:pPr>
    <w:rPr>
      <w:rFonts w:ascii="Times New Roman" w:hAnsi="Times New Roman" w:cs="Times New Roman"/>
      <w:i w:val="0"/>
      <w:iCs w:val="0"/>
      <w:sz w:val="24"/>
      <w:lang w:val="en-US"/>
    </w:rPr>
  </w:style>
  <w:style w:type="paragraph" w:styleId="slovanseznam3">
    <w:name w:val="List Number 3"/>
    <w:aliases w:val="ln3"/>
    <w:basedOn w:val="Normln"/>
    <w:rsid w:val="000310BC"/>
    <w:pPr>
      <w:tabs>
        <w:tab w:val="left" w:pos="720"/>
      </w:tabs>
      <w:spacing w:after="240"/>
      <w:ind w:left="2160" w:hanging="720"/>
    </w:pPr>
    <w:rPr>
      <w:rFonts w:ascii="Times New Roman" w:hAnsi="Times New Roman" w:cs="Times New Roman"/>
      <w:i w:val="0"/>
      <w:iCs w:val="0"/>
      <w:sz w:val="24"/>
      <w:lang w:val="en-US"/>
    </w:rPr>
  </w:style>
  <w:style w:type="paragraph" w:styleId="slovanseznam4">
    <w:name w:val="List Number 4"/>
    <w:aliases w:val="ln4"/>
    <w:basedOn w:val="Normln"/>
    <w:rsid w:val="000310BC"/>
    <w:pPr>
      <w:tabs>
        <w:tab w:val="num" w:pos="1440"/>
      </w:tabs>
      <w:spacing w:after="240"/>
      <w:ind w:left="2880" w:hanging="720"/>
    </w:pPr>
    <w:rPr>
      <w:rFonts w:ascii="Times New Roman" w:hAnsi="Times New Roman" w:cs="Times New Roman"/>
      <w:i w:val="0"/>
      <w:iCs w:val="0"/>
      <w:sz w:val="24"/>
      <w:lang w:val="en-US"/>
    </w:rPr>
  </w:style>
  <w:style w:type="paragraph" w:styleId="slovanseznam5">
    <w:name w:val="List Number 5"/>
    <w:aliases w:val="ln5"/>
    <w:basedOn w:val="Normln"/>
    <w:rsid w:val="000310BC"/>
    <w:pPr>
      <w:tabs>
        <w:tab w:val="num" w:pos="1800"/>
      </w:tabs>
      <w:spacing w:after="240"/>
      <w:ind w:left="3600" w:hanging="720"/>
    </w:pPr>
    <w:rPr>
      <w:rFonts w:ascii="Times New Roman" w:hAnsi="Times New Roman" w:cs="Times New Roman"/>
      <w:i w:val="0"/>
      <w:iCs w:val="0"/>
      <w:sz w:val="24"/>
      <w:lang w:val="en-US"/>
    </w:rPr>
  </w:style>
  <w:style w:type="paragraph" w:styleId="slovanseznam">
    <w:name w:val="List Number"/>
    <w:aliases w:val="1n"/>
    <w:basedOn w:val="Normln"/>
    <w:rsid w:val="000310BC"/>
    <w:pPr>
      <w:tabs>
        <w:tab w:val="num" w:pos="360"/>
      </w:tabs>
      <w:spacing w:after="240"/>
      <w:ind w:left="720" w:hanging="720"/>
    </w:pPr>
    <w:rPr>
      <w:rFonts w:ascii="Times New Roman" w:hAnsi="Times New Roman" w:cs="Times New Roman"/>
      <w:i w:val="0"/>
      <w:iCs w:val="0"/>
      <w:sz w:val="24"/>
      <w:lang w:val="en-US"/>
    </w:rPr>
  </w:style>
  <w:style w:type="paragraph" w:customStyle="1" w:styleId="Prosttext1">
    <w:name w:val="Prostý text1"/>
    <w:aliases w:val="(WGM)"/>
    <w:basedOn w:val="Normln"/>
    <w:rsid w:val="000310BC"/>
    <w:pPr>
      <w:spacing w:after="240"/>
    </w:pPr>
    <w:rPr>
      <w:rFonts w:ascii="Times New Roman" w:hAnsi="Times New Roman" w:cs="Times New Roman"/>
      <w:i w:val="0"/>
      <w:iCs w:val="0"/>
      <w:sz w:val="24"/>
      <w:lang w:val="en-US"/>
    </w:rPr>
  </w:style>
  <w:style w:type="paragraph" w:styleId="Podpis">
    <w:name w:val="Signature"/>
    <w:aliases w:val="sg"/>
    <w:basedOn w:val="Normln"/>
    <w:link w:val="PodpisChar"/>
    <w:rsid w:val="000310BC"/>
    <w:pPr>
      <w:spacing w:after="240"/>
      <w:ind w:left="4320"/>
    </w:pPr>
    <w:rPr>
      <w:rFonts w:ascii="Times New Roman" w:hAnsi="Times New Roman" w:cs="Times New Roman"/>
      <w:i w:val="0"/>
      <w:iCs w:val="0"/>
      <w:sz w:val="24"/>
      <w:lang w:val="en-US"/>
    </w:rPr>
  </w:style>
  <w:style w:type="character" w:customStyle="1" w:styleId="PodpisChar">
    <w:name w:val="Podpis Char"/>
    <w:aliases w:val="sg Char"/>
    <w:basedOn w:val="Standardnpsmoodstavce"/>
    <w:link w:val="Podpis"/>
    <w:rsid w:val="000310BC"/>
    <w:rPr>
      <w:sz w:val="24"/>
      <w:lang w:val="en-US"/>
    </w:rPr>
  </w:style>
  <w:style w:type="paragraph" w:styleId="Podtitul">
    <w:name w:val="Subtitle"/>
    <w:aliases w:val="sb"/>
    <w:basedOn w:val="Normln"/>
    <w:link w:val="PodtitulChar"/>
    <w:qFormat/>
    <w:rsid w:val="000310BC"/>
    <w:pPr>
      <w:spacing w:after="240"/>
      <w:jc w:val="center"/>
    </w:pPr>
    <w:rPr>
      <w:rFonts w:ascii="Times New Roman" w:hAnsi="Times New Roman" w:cs="Times New Roman"/>
      <w:i w:val="0"/>
      <w:iCs w:val="0"/>
      <w:sz w:val="24"/>
      <w:lang w:val="en-US"/>
    </w:rPr>
  </w:style>
  <w:style w:type="character" w:customStyle="1" w:styleId="PodtitulChar">
    <w:name w:val="Podtitul Char"/>
    <w:aliases w:val="sb Char"/>
    <w:basedOn w:val="Standardnpsmoodstavce"/>
    <w:link w:val="Podtitul"/>
    <w:rsid w:val="000310BC"/>
    <w:rPr>
      <w:sz w:val="24"/>
      <w:lang w:val="en-US"/>
    </w:rPr>
  </w:style>
  <w:style w:type="paragraph" w:customStyle="1" w:styleId="EnvelopeWGMReturn">
    <w:name w:val="Envelope WGM Return"/>
    <w:basedOn w:val="Normln"/>
    <w:rsid w:val="000310BC"/>
    <w:pPr>
      <w:spacing w:after="360"/>
    </w:pPr>
    <w:rPr>
      <w:rFonts w:ascii="Times New Roman" w:hAnsi="Times New Roman" w:cs="Times New Roman"/>
      <w:b/>
      <w:i w:val="0"/>
      <w:iCs w:val="0"/>
      <w:sz w:val="24"/>
      <w:lang w:val="en-US"/>
    </w:rPr>
  </w:style>
  <w:style w:type="paragraph" w:customStyle="1" w:styleId="Memohead">
    <w:name w:val="Memohead"/>
    <w:rsid w:val="000310BC"/>
    <w:pPr>
      <w:spacing w:after="240"/>
    </w:pPr>
    <w:rPr>
      <w:b/>
      <w:noProof/>
      <w:lang w:val="en-US" w:eastAsia="en-US"/>
    </w:rPr>
  </w:style>
  <w:style w:type="paragraph" w:customStyle="1" w:styleId="Memorandum">
    <w:name w:val="Memorandum"/>
    <w:basedOn w:val="Normln"/>
    <w:rsid w:val="000310BC"/>
    <w:pPr>
      <w:spacing w:after="720"/>
      <w:jc w:val="center"/>
    </w:pPr>
    <w:rPr>
      <w:rFonts w:ascii="EngraversGothic BT" w:hAnsi="EngraversGothic BT" w:cs="Times New Roman"/>
      <w:b/>
      <w:i w:val="0"/>
      <w:iCs w:val="0"/>
      <w:spacing w:val="100"/>
      <w:sz w:val="28"/>
      <w:lang w:val="en-US"/>
    </w:rPr>
  </w:style>
  <w:style w:type="paragraph" w:customStyle="1" w:styleId="BlockText2">
    <w:name w:val="Block Text 2"/>
    <w:aliases w:val="k2"/>
    <w:basedOn w:val="Normln"/>
    <w:rsid w:val="000310BC"/>
    <w:pPr>
      <w:spacing w:line="480" w:lineRule="auto"/>
      <w:ind w:left="1440" w:right="1440"/>
    </w:pPr>
    <w:rPr>
      <w:rFonts w:ascii="Times New Roman" w:hAnsi="Times New Roman" w:cs="Times New Roman"/>
      <w:i w:val="0"/>
      <w:iCs w:val="0"/>
      <w:sz w:val="24"/>
      <w:lang w:val="en-US"/>
    </w:rPr>
  </w:style>
  <w:style w:type="paragraph" w:customStyle="1" w:styleId="BodyText4">
    <w:name w:val="Body Text 4"/>
    <w:aliases w:val="b4"/>
    <w:basedOn w:val="Normln"/>
    <w:rsid w:val="000310BC"/>
    <w:pPr>
      <w:spacing w:line="480" w:lineRule="auto"/>
    </w:pPr>
    <w:rPr>
      <w:rFonts w:ascii="Times New Roman" w:hAnsi="Times New Roman" w:cs="Times New Roman"/>
      <w:i w:val="0"/>
      <w:iCs w:val="0"/>
      <w:sz w:val="24"/>
      <w:lang w:val="en-US"/>
    </w:rPr>
  </w:style>
  <w:style w:type="paragraph" w:customStyle="1" w:styleId="DocX97Comment">
    <w:name w:val="DocX97Comment"/>
    <w:basedOn w:val="Normln"/>
    <w:rsid w:val="000310BC"/>
    <w:rPr>
      <w:rFonts w:ascii="Times New Roman" w:hAnsi="Times New Roman" w:cs="Times New Roman"/>
      <w:b/>
      <w:iCs w:val="0"/>
      <w:color w:val="FF0000"/>
      <w:sz w:val="16"/>
      <w:lang w:val="en-US"/>
    </w:rPr>
  </w:style>
  <w:style w:type="paragraph" w:customStyle="1" w:styleId="Legal2L1">
    <w:name w:val="Legal2_L1"/>
    <w:basedOn w:val="Normln"/>
    <w:next w:val="NumContinue"/>
    <w:rsid w:val="000310BC"/>
    <w:pPr>
      <w:tabs>
        <w:tab w:val="num" w:pos="360"/>
        <w:tab w:val="left" w:pos="720"/>
      </w:tabs>
      <w:spacing w:after="240"/>
    </w:pPr>
    <w:rPr>
      <w:rFonts w:ascii="Times New Roman" w:hAnsi="Times New Roman" w:cs="Times New Roman"/>
      <w:i w:val="0"/>
      <w:iCs w:val="0"/>
      <w:sz w:val="24"/>
      <w:lang w:val="en-US"/>
    </w:rPr>
  </w:style>
  <w:style w:type="paragraph" w:customStyle="1" w:styleId="Legal2L2">
    <w:name w:val="Legal2_L2"/>
    <w:basedOn w:val="Legal2L1"/>
    <w:next w:val="NumContinue"/>
    <w:rsid w:val="000310BC"/>
    <w:pPr>
      <w:tabs>
        <w:tab w:val="clear" w:pos="360"/>
        <w:tab w:val="clear" w:pos="720"/>
        <w:tab w:val="num" w:pos="1440"/>
      </w:tabs>
      <w:ind w:firstLine="720"/>
    </w:pPr>
  </w:style>
  <w:style w:type="paragraph" w:customStyle="1" w:styleId="Legal2L3">
    <w:name w:val="Legal2_L3"/>
    <w:basedOn w:val="Legal2L2"/>
    <w:next w:val="NumContinue"/>
    <w:rsid w:val="000310BC"/>
    <w:pPr>
      <w:tabs>
        <w:tab w:val="clear" w:pos="1440"/>
        <w:tab w:val="num" w:pos="1800"/>
        <w:tab w:val="left" w:pos="2160"/>
      </w:tabs>
      <w:ind w:firstLine="1440"/>
    </w:pPr>
  </w:style>
  <w:style w:type="paragraph" w:customStyle="1" w:styleId="Legal2L4">
    <w:name w:val="Legal2_L4"/>
    <w:basedOn w:val="Legal2L3"/>
    <w:next w:val="NumContinue"/>
    <w:rsid w:val="000310BC"/>
    <w:pPr>
      <w:tabs>
        <w:tab w:val="clear" w:pos="1800"/>
        <w:tab w:val="clear" w:pos="2160"/>
        <w:tab w:val="num" w:pos="1152"/>
      </w:tabs>
      <w:ind w:left="432" w:firstLine="0"/>
    </w:pPr>
  </w:style>
  <w:style w:type="paragraph" w:customStyle="1" w:styleId="Legal2L5">
    <w:name w:val="Legal2_L5"/>
    <w:basedOn w:val="Legal2L4"/>
    <w:next w:val="NumContinue"/>
    <w:rsid w:val="000310BC"/>
    <w:pPr>
      <w:tabs>
        <w:tab w:val="clear" w:pos="1152"/>
        <w:tab w:val="num" w:pos="3240"/>
        <w:tab w:val="left" w:pos="3600"/>
      </w:tabs>
      <w:ind w:left="0" w:firstLine="2880"/>
    </w:pPr>
  </w:style>
  <w:style w:type="paragraph" w:customStyle="1" w:styleId="Legal2L6">
    <w:name w:val="Legal2_L6"/>
    <w:basedOn w:val="Legal2L5"/>
    <w:next w:val="NumContinue"/>
    <w:rsid w:val="000310BC"/>
    <w:pPr>
      <w:tabs>
        <w:tab w:val="clear" w:pos="3240"/>
        <w:tab w:val="clear" w:pos="3600"/>
        <w:tab w:val="num" w:pos="3960"/>
        <w:tab w:val="left" w:pos="4320"/>
      </w:tabs>
      <w:ind w:firstLine="3600"/>
    </w:pPr>
  </w:style>
  <w:style w:type="paragraph" w:customStyle="1" w:styleId="Legal2L7">
    <w:name w:val="Legal2_L7"/>
    <w:basedOn w:val="Legal2L6"/>
    <w:next w:val="NumContinue"/>
    <w:rsid w:val="000310BC"/>
    <w:pPr>
      <w:tabs>
        <w:tab w:val="clear" w:pos="3960"/>
        <w:tab w:val="clear" w:pos="4320"/>
        <w:tab w:val="num" w:pos="5040"/>
      </w:tabs>
      <w:ind w:firstLine="4320"/>
    </w:pPr>
  </w:style>
  <w:style w:type="paragraph" w:customStyle="1" w:styleId="Legal2L8">
    <w:name w:val="Legal2_L8"/>
    <w:basedOn w:val="Legal2L7"/>
    <w:next w:val="NumContinue"/>
    <w:rsid w:val="000310BC"/>
    <w:pPr>
      <w:tabs>
        <w:tab w:val="clear" w:pos="5040"/>
        <w:tab w:val="num" w:pos="1080"/>
        <w:tab w:val="left" w:pos="1440"/>
      </w:tabs>
      <w:ind w:firstLine="720"/>
    </w:pPr>
  </w:style>
  <w:style w:type="paragraph" w:customStyle="1" w:styleId="Legal2L9">
    <w:name w:val="Legal2_L9"/>
    <w:basedOn w:val="Legal2L8"/>
    <w:next w:val="NumContinue"/>
    <w:rsid w:val="000310BC"/>
    <w:pPr>
      <w:tabs>
        <w:tab w:val="clear" w:pos="1080"/>
        <w:tab w:val="clear" w:pos="1440"/>
        <w:tab w:val="num" w:pos="2160"/>
      </w:tabs>
      <w:ind w:firstLine="1440"/>
    </w:pPr>
  </w:style>
  <w:style w:type="paragraph" w:customStyle="1" w:styleId="Legal3L5">
    <w:name w:val="Legal3_L5"/>
    <w:basedOn w:val="Legal3L4"/>
    <w:next w:val="NumContinue"/>
    <w:rsid w:val="000310BC"/>
    <w:pPr>
      <w:tabs>
        <w:tab w:val="clear" w:pos="1440"/>
        <w:tab w:val="clear" w:pos="2880"/>
        <w:tab w:val="num" w:pos="2160"/>
      </w:tabs>
      <w:ind w:left="2160"/>
    </w:pPr>
  </w:style>
  <w:style w:type="paragraph" w:customStyle="1" w:styleId="Legal3L6">
    <w:name w:val="Legal3_L6"/>
    <w:basedOn w:val="Legal3L5"/>
    <w:next w:val="NumContinue"/>
    <w:rsid w:val="000310BC"/>
    <w:pPr>
      <w:tabs>
        <w:tab w:val="clear" w:pos="2160"/>
        <w:tab w:val="num" w:pos="3960"/>
        <w:tab w:val="left" w:pos="4320"/>
      </w:tabs>
      <w:ind w:left="0" w:firstLine="2160"/>
    </w:pPr>
  </w:style>
  <w:style w:type="paragraph" w:customStyle="1" w:styleId="Legal3L7">
    <w:name w:val="Legal3_L7"/>
    <w:basedOn w:val="Legal3L6"/>
    <w:next w:val="NumContinue"/>
    <w:rsid w:val="000310BC"/>
    <w:pPr>
      <w:tabs>
        <w:tab w:val="clear" w:pos="3960"/>
        <w:tab w:val="clear" w:pos="4320"/>
        <w:tab w:val="num" w:pos="1080"/>
        <w:tab w:val="left" w:pos="1440"/>
      </w:tabs>
      <w:ind w:firstLine="720"/>
    </w:pPr>
  </w:style>
  <w:style w:type="paragraph" w:customStyle="1" w:styleId="Legal3L8">
    <w:name w:val="Legal3_L8"/>
    <w:basedOn w:val="Legal3L7"/>
    <w:next w:val="NumContinue"/>
    <w:rsid w:val="000310BC"/>
    <w:pPr>
      <w:tabs>
        <w:tab w:val="clear" w:pos="1080"/>
        <w:tab w:val="clear" w:pos="1440"/>
        <w:tab w:val="num" w:pos="2160"/>
      </w:tabs>
      <w:ind w:firstLine="1440"/>
    </w:pPr>
  </w:style>
  <w:style w:type="paragraph" w:customStyle="1" w:styleId="Legal3L9">
    <w:name w:val="Legal3_L9"/>
    <w:basedOn w:val="Legal3L8"/>
    <w:next w:val="NumContinue"/>
    <w:rsid w:val="000310BC"/>
    <w:pPr>
      <w:tabs>
        <w:tab w:val="clear" w:pos="2160"/>
        <w:tab w:val="num" w:pos="2520"/>
        <w:tab w:val="left" w:pos="2880"/>
      </w:tabs>
      <w:ind w:firstLine="2160"/>
    </w:pPr>
  </w:style>
  <w:style w:type="character" w:customStyle="1" w:styleId="zzmpTCEntryL9">
    <w:name w:val="zzmpTCEntryL9"/>
    <w:basedOn w:val="Standardnpsmoodstavce"/>
    <w:rsid w:val="000310BC"/>
    <w:rPr>
      <w:color w:val="0000FF"/>
    </w:rPr>
  </w:style>
  <w:style w:type="paragraph" w:customStyle="1" w:styleId="Standard">
    <w:name w:val="Standard"/>
    <w:basedOn w:val="Normln"/>
    <w:rsid w:val="000310BC"/>
    <w:pPr>
      <w:spacing w:after="240"/>
    </w:pPr>
    <w:rPr>
      <w:rFonts w:ascii="Times New Roman" w:hAnsi="Times New Roman" w:cs="Times New Roman"/>
      <w:i w:val="0"/>
      <w:iCs w:val="0"/>
      <w:sz w:val="24"/>
      <w:lang w:val="en-US"/>
    </w:rPr>
  </w:style>
  <w:style w:type="paragraph" w:customStyle="1" w:styleId="Style1">
    <w:name w:val="Style1"/>
    <w:basedOn w:val="Datum"/>
    <w:rsid w:val="000310BC"/>
    <w:pPr>
      <w:spacing w:before="360" w:after="480"/>
      <w:jc w:val="center"/>
    </w:pPr>
    <w:rPr>
      <w:lang w:val="cs-CZ"/>
    </w:rPr>
  </w:style>
  <w:style w:type="paragraph" w:styleId="Datum">
    <w:name w:val="Date"/>
    <w:basedOn w:val="Normln"/>
    <w:next w:val="Normln"/>
    <w:link w:val="DatumChar"/>
    <w:rsid w:val="000310BC"/>
    <w:rPr>
      <w:rFonts w:ascii="Times New Roman" w:hAnsi="Times New Roman" w:cs="Times New Roman"/>
      <w:i w:val="0"/>
      <w:iCs w:val="0"/>
      <w:sz w:val="24"/>
      <w:lang w:val="en-US"/>
    </w:rPr>
  </w:style>
  <w:style w:type="character" w:customStyle="1" w:styleId="DatumChar">
    <w:name w:val="Datum Char"/>
    <w:basedOn w:val="Standardnpsmoodstavce"/>
    <w:link w:val="Datum"/>
    <w:rsid w:val="000310BC"/>
    <w:rPr>
      <w:sz w:val="24"/>
      <w:lang w:val="en-US"/>
    </w:rPr>
  </w:style>
  <w:style w:type="paragraph" w:customStyle="1" w:styleId="Closed">
    <w:name w:val="Closed"/>
    <w:basedOn w:val="Normln"/>
    <w:rsid w:val="000310BC"/>
    <w:pPr>
      <w:tabs>
        <w:tab w:val="left" w:pos="1728"/>
        <w:tab w:val="left" w:pos="2304"/>
      </w:tabs>
      <w:spacing w:line="280" w:lineRule="atLeast"/>
    </w:pPr>
    <w:rPr>
      <w:rFonts w:ascii="Times New Roman" w:hAnsi="Times New Roman" w:cs="Times New Roman"/>
      <w:i w:val="0"/>
      <w:iCs w:val="0"/>
      <w:sz w:val="24"/>
      <w:lang w:val="en-GB"/>
    </w:rPr>
  </w:style>
  <w:style w:type="paragraph" w:customStyle="1" w:styleId="table">
    <w:name w:val="table"/>
    <w:basedOn w:val="Normln"/>
    <w:rsid w:val="000310BC"/>
    <w:pPr>
      <w:spacing w:before="60" w:after="60" w:line="280" w:lineRule="atLeast"/>
    </w:pPr>
    <w:rPr>
      <w:rFonts w:cs="Times New Roman"/>
      <w:i w:val="0"/>
      <w:iCs w:val="0"/>
      <w:lang w:val="en-GB"/>
    </w:rPr>
  </w:style>
  <w:style w:type="paragraph" w:customStyle="1" w:styleId="TCInset">
    <w:name w:val="T&amp;C Inset"/>
    <w:basedOn w:val="Normln"/>
    <w:rsid w:val="000310BC"/>
    <w:pPr>
      <w:keepLines/>
      <w:spacing w:before="160"/>
      <w:ind w:left="720" w:hanging="720"/>
      <w:jc w:val="both"/>
    </w:pPr>
    <w:rPr>
      <w:rFonts w:ascii="Times New Roman" w:hAnsi="Times New Roman" w:cs="Times New Roman"/>
      <w:i w:val="0"/>
      <w:iCs w:val="0"/>
      <w:lang w:val="en-GB"/>
    </w:rPr>
  </w:style>
  <w:style w:type="paragraph" w:customStyle="1" w:styleId="TCHeading1">
    <w:name w:val="T&amp;C Heading 1"/>
    <w:basedOn w:val="TCHeading2"/>
    <w:next w:val="TCNormal"/>
    <w:rsid w:val="000310BC"/>
    <w:rPr>
      <w:sz w:val="28"/>
    </w:rPr>
  </w:style>
  <w:style w:type="paragraph" w:customStyle="1" w:styleId="bullet">
    <w:name w:val="bullet"/>
    <w:basedOn w:val="Normln"/>
    <w:rsid w:val="000310BC"/>
    <w:pPr>
      <w:tabs>
        <w:tab w:val="left" w:pos="2880"/>
      </w:tabs>
      <w:spacing w:before="80"/>
      <w:ind w:left="680" w:hanging="680"/>
      <w:jc w:val="both"/>
    </w:pPr>
    <w:rPr>
      <w:rFonts w:ascii="Times New Roman" w:hAnsi="Times New Roman" w:cs="Times New Roman"/>
      <w:i w:val="0"/>
      <w:iCs w:val="0"/>
      <w:lang w:val="en-GB"/>
    </w:rPr>
  </w:style>
  <w:style w:type="paragraph" w:customStyle="1" w:styleId="figuretitle">
    <w:name w:val="figure title"/>
    <w:basedOn w:val="Normln"/>
    <w:rsid w:val="000310BC"/>
    <w:pPr>
      <w:tabs>
        <w:tab w:val="left" w:pos="1080"/>
        <w:tab w:val="left" w:pos="1980"/>
        <w:tab w:val="left" w:pos="6120"/>
      </w:tabs>
      <w:spacing w:before="240"/>
      <w:jc w:val="center"/>
    </w:pPr>
    <w:rPr>
      <w:rFonts w:ascii="Times New Roman" w:hAnsi="Times New Roman" w:cs="Times New Roman"/>
      <w:b/>
      <w:i w:val="0"/>
      <w:iCs w:val="0"/>
      <w:lang w:val="en-GB"/>
    </w:rPr>
  </w:style>
  <w:style w:type="paragraph" w:customStyle="1" w:styleId="code">
    <w:name w:val="code"/>
    <w:basedOn w:val="Normln"/>
    <w:rsid w:val="000310BC"/>
    <w:pPr>
      <w:jc w:val="both"/>
    </w:pPr>
    <w:rPr>
      <w:rFonts w:ascii="Courier" w:hAnsi="Courier" w:cs="Times New Roman"/>
      <w:i w:val="0"/>
      <w:iCs w:val="0"/>
      <w:lang w:val="en-GB"/>
    </w:rPr>
  </w:style>
  <w:style w:type="paragraph" w:customStyle="1" w:styleId="bullet1">
    <w:name w:val="bullet1"/>
    <w:basedOn w:val="bullet"/>
    <w:rsid w:val="000310BC"/>
    <w:pPr>
      <w:tabs>
        <w:tab w:val="clear" w:pos="2880"/>
      </w:tabs>
      <w:ind w:left="1440"/>
    </w:pPr>
  </w:style>
  <w:style w:type="paragraph" w:customStyle="1" w:styleId="sig">
    <w:name w:val="sig"/>
    <w:basedOn w:val="Normln"/>
    <w:rsid w:val="000310BC"/>
    <w:pPr>
      <w:tabs>
        <w:tab w:val="left" w:pos="-3420"/>
        <w:tab w:val="left" w:pos="-2520"/>
        <w:tab w:val="left" w:pos="1620"/>
      </w:tabs>
      <w:spacing w:before="600"/>
      <w:jc w:val="both"/>
    </w:pPr>
    <w:rPr>
      <w:rFonts w:ascii="Times New Roman" w:hAnsi="Times New Roman" w:cs="Times New Roman"/>
      <w:i w:val="0"/>
      <w:iCs w:val="0"/>
      <w:lang w:val="en-GB"/>
    </w:rPr>
  </w:style>
  <w:style w:type="paragraph" w:customStyle="1" w:styleId="sig1">
    <w:name w:val="sig1"/>
    <w:basedOn w:val="Normln"/>
    <w:rsid w:val="000310BC"/>
    <w:pPr>
      <w:tabs>
        <w:tab w:val="left" w:pos="-3420"/>
        <w:tab w:val="left" w:pos="-2520"/>
        <w:tab w:val="left" w:pos="1620"/>
      </w:tabs>
      <w:spacing w:before="800"/>
      <w:jc w:val="both"/>
    </w:pPr>
    <w:rPr>
      <w:rFonts w:ascii="Times New Roman" w:hAnsi="Times New Roman" w:cs="Times New Roman"/>
      <w:i w:val="0"/>
      <w:iCs w:val="0"/>
      <w:lang w:val="en-GB"/>
    </w:rPr>
  </w:style>
  <w:style w:type="paragraph" w:customStyle="1" w:styleId="TCTable">
    <w:name w:val="T&amp;C Table"/>
    <w:basedOn w:val="Normln"/>
    <w:rsid w:val="000310BC"/>
    <w:pPr>
      <w:keepLines/>
      <w:spacing w:before="40" w:after="40"/>
    </w:pPr>
    <w:rPr>
      <w:rFonts w:ascii="Palatino" w:hAnsi="Palatino" w:cs="Times New Roman"/>
      <w:i w:val="0"/>
      <w:iCs w:val="0"/>
      <w:lang w:val="en-GB"/>
    </w:rPr>
  </w:style>
  <w:style w:type="paragraph" w:customStyle="1" w:styleId="AStep">
    <w:name w:val="AStep"/>
    <w:basedOn w:val="Normln"/>
    <w:rsid w:val="000310BC"/>
    <w:pPr>
      <w:widowControl w:val="0"/>
      <w:spacing w:after="120"/>
      <w:ind w:left="567" w:hanging="567"/>
      <w:jc w:val="both"/>
    </w:pPr>
    <w:rPr>
      <w:rFonts w:ascii="Helvetica" w:hAnsi="Helvetica" w:cs="Times New Roman"/>
      <w:i w:val="0"/>
      <w:iCs w:val="0"/>
      <w:sz w:val="16"/>
      <w:lang w:val="en-GB"/>
    </w:rPr>
  </w:style>
  <w:style w:type="paragraph" w:customStyle="1" w:styleId="Heading4Continuation">
    <w:name w:val="Heading 4 Continuation"/>
    <w:basedOn w:val="Normln"/>
    <w:rsid w:val="000310BC"/>
    <w:pPr>
      <w:widowControl w:val="0"/>
      <w:tabs>
        <w:tab w:val="right" w:pos="9072"/>
      </w:tabs>
      <w:spacing w:after="60"/>
      <w:ind w:left="1134"/>
      <w:jc w:val="both"/>
    </w:pPr>
    <w:rPr>
      <w:rFonts w:ascii="Helvetica" w:hAnsi="Helvetica" w:cs="Times New Roman"/>
      <w:i w:val="0"/>
      <w:iCs w:val="0"/>
      <w:sz w:val="16"/>
      <w:lang w:val="en-GB"/>
    </w:rPr>
  </w:style>
  <w:style w:type="paragraph" w:customStyle="1" w:styleId="Heading3Continuation">
    <w:name w:val="Heading 3 Continuation"/>
    <w:basedOn w:val="Normln"/>
    <w:rsid w:val="000310BC"/>
    <w:pPr>
      <w:widowControl w:val="0"/>
      <w:tabs>
        <w:tab w:val="right" w:pos="9072"/>
      </w:tabs>
      <w:spacing w:after="60"/>
      <w:ind w:left="567"/>
      <w:jc w:val="both"/>
    </w:pPr>
    <w:rPr>
      <w:rFonts w:ascii="Helvetica" w:hAnsi="Helvetica" w:cs="Times New Roman"/>
      <w:i w:val="0"/>
      <w:iCs w:val="0"/>
      <w:sz w:val="16"/>
      <w:lang w:val="en-GB"/>
    </w:rPr>
  </w:style>
  <w:style w:type="paragraph" w:customStyle="1" w:styleId="1Step">
    <w:name w:val="1Step"/>
    <w:basedOn w:val="Normln"/>
    <w:rsid w:val="000310BC"/>
    <w:pPr>
      <w:widowControl w:val="0"/>
      <w:tabs>
        <w:tab w:val="right" w:pos="9072"/>
      </w:tabs>
      <w:spacing w:after="60"/>
      <w:ind w:left="567" w:hanging="567"/>
      <w:jc w:val="both"/>
    </w:pPr>
    <w:rPr>
      <w:rFonts w:ascii="Helvetica" w:hAnsi="Helvetica" w:cs="Times New Roman"/>
      <w:i w:val="0"/>
      <w:iCs w:val="0"/>
      <w:sz w:val="16"/>
      <w:lang w:val="en-GB"/>
    </w:rPr>
  </w:style>
  <w:style w:type="paragraph" w:customStyle="1" w:styleId="1Stepind">
    <w:name w:val="1Step(ind)"/>
    <w:basedOn w:val="1Step"/>
    <w:rsid w:val="000310BC"/>
    <w:pPr>
      <w:ind w:left="1134"/>
    </w:pPr>
  </w:style>
  <w:style w:type="paragraph" w:customStyle="1" w:styleId="SchedTitle">
    <w:name w:val="Sched Title"/>
    <w:basedOn w:val="Nadpis1"/>
    <w:rsid w:val="000310BC"/>
    <w:pPr>
      <w:tabs>
        <w:tab w:val="left" w:pos="1080"/>
        <w:tab w:val="left" w:pos="1980"/>
        <w:tab w:val="left" w:pos="6120"/>
      </w:tabs>
      <w:spacing w:before="400" w:after="0" w:line="240" w:lineRule="auto"/>
      <w:jc w:val="both"/>
      <w:outlineLvl w:val="9"/>
    </w:pPr>
    <w:rPr>
      <w:rFonts w:ascii="Arial" w:hAnsi="Arial" w:cs="Times New Roman"/>
      <w:b/>
      <w:bCs w:val="0"/>
      <w:caps w:val="0"/>
      <w:color w:val="auto"/>
      <w:kern w:val="0"/>
      <w:sz w:val="32"/>
      <w:szCs w:val="20"/>
      <w:lang w:val="en-GB"/>
    </w:rPr>
  </w:style>
  <w:style w:type="paragraph" w:customStyle="1" w:styleId="Zkladntext3b3">
    <w:name w:val="Základní text 3.b3"/>
    <w:basedOn w:val="Normln"/>
    <w:rsid w:val="000310BC"/>
    <w:pPr>
      <w:spacing w:after="240"/>
    </w:pPr>
    <w:rPr>
      <w:rFonts w:ascii="Times New Roman" w:hAnsi="Times New Roman" w:cs="Times New Roman"/>
      <w:i w:val="0"/>
      <w:iCs w:val="0"/>
      <w:snapToGrid w:val="0"/>
      <w:sz w:val="24"/>
      <w:lang w:val="en-US"/>
    </w:rPr>
  </w:style>
  <w:style w:type="character" w:customStyle="1" w:styleId="DeltaViewInsertion">
    <w:name w:val="DeltaView Insertion"/>
    <w:rsid w:val="000310BC"/>
    <w:rPr>
      <w:color w:val="0000FF"/>
      <w:u w:val="double"/>
    </w:rPr>
  </w:style>
  <w:style w:type="paragraph" w:styleId="Zkladntext3">
    <w:name w:val="Body Text 3"/>
    <w:basedOn w:val="Normln"/>
    <w:link w:val="Zkladntext3Char"/>
    <w:rsid w:val="000310BC"/>
    <w:pPr>
      <w:spacing w:after="120"/>
    </w:pPr>
    <w:rPr>
      <w:rFonts w:ascii="Times New Roman" w:hAnsi="Times New Roman" w:cs="Times New Roman"/>
      <w:i w:val="0"/>
      <w:iCs w:val="0"/>
      <w:sz w:val="16"/>
      <w:szCs w:val="16"/>
    </w:rPr>
  </w:style>
  <w:style w:type="character" w:customStyle="1" w:styleId="Zkladntext3Char">
    <w:name w:val="Základní text 3 Char"/>
    <w:basedOn w:val="Standardnpsmoodstavce"/>
    <w:link w:val="Zkladntext3"/>
    <w:rsid w:val="000310BC"/>
    <w:rPr>
      <w:sz w:val="16"/>
      <w:szCs w:val="16"/>
    </w:rPr>
  </w:style>
  <w:style w:type="paragraph" w:customStyle="1" w:styleId="Number1">
    <w:name w:val="Number1"/>
    <w:basedOn w:val="slovanseznam"/>
    <w:rsid w:val="000310BC"/>
    <w:pPr>
      <w:numPr>
        <w:ilvl w:val="1"/>
        <w:numId w:val="50"/>
      </w:numPr>
      <w:tabs>
        <w:tab w:val="left" w:pos="720"/>
      </w:tabs>
      <w:spacing w:after="120"/>
      <w:jc w:val="both"/>
      <w:outlineLvl w:val="1"/>
    </w:pPr>
    <w:rPr>
      <w:sz w:val="18"/>
      <w:szCs w:val="24"/>
      <w:lang w:eastAsia="en-US" w:bidi="he-IL"/>
    </w:rPr>
  </w:style>
  <w:style w:type="paragraph" w:customStyle="1" w:styleId="Podnadpis1">
    <w:name w:val="Podnadpis1"/>
    <w:basedOn w:val="Normln"/>
    <w:rsid w:val="000310BC"/>
    <w:pPr>
      <w:tabs>
        <w:tab w:val="num" w:pos="720"/>
      </w:tabs>
      <w:spacing w:before="120" w:after="120"/>
      <w:ind w:left="720" w:hanging="720"/>
      <w:jc w:val="both"/>
    </w:pPr>
    <w:rPr>
      <w:rFonts w:ascii="Times New Roman" w:hAnsi="Times New Roman" w:cs="Times New Roman"/>
      <w:b/>
      <w:i w:val="0"/>
      <w:iCs w:val="0"/>
      <w:sz w:val="24"/>
      <w:lang w:eastAsia="en-US"/>
    </w:rPr>
  </w:style>
  <w:style w:type="paragraph" w:customStyle="1" w:styleId="Nadpis2-ploha">
    <w:name w:val="Nadpis 2-příloha"/>
    <w:basedOn w:val="Nadpis2"/>
    <w:rsid w:val="000310BC"/>
    <w:pPr>
      <w:tabs>
        <w:tab w:val="num" w:pos="1492"/>
      </w:tabs>
      <w:spacing w:after="120"/>
      <w:ind w:left="1492" w:hanging="360"/>
      <w:jc w:val="both"/>
    </w:pPr>
    <w:rPr>
      <w:rFonts w:ascii="Times New Roman" w:hAnsi="Times New Roman"/>
      <w:bCs w:val="0"/>
      <w:sz w:val="24"/>
      <w:szCs w:val="20"/>
      <w:lang w:eastAsia="en-US"/>
    </w:rPr>
  </w:style>
  <w:style w:type="paragraph" w:customStyle="1" w:styleId="A2">
    <w:name w:val="A2"/>
    <w:basedOn w:val="Normln"/>
    <w:rsid w:val="000310BC"/>
    <w:pPr>
      <w:tabs>
        <w:tab w:val="left" w:pos="1134"/>
      </w:tabs>
      <w:jc w:val="both"/>
    </w:pPr>
    <w:rPr>
      <w:rFonts w:ascii="Times New Roman" w:hAnsi="Times New Roman" w:cs="Times New Roman"/>
      <w:i w:val="0"/>
      <w:iCs w:val="0"/>
      <w:sz w:val="24"/>
      <w:lang w:val="en-GB" w:eastAsia="en-US"/>
    </w:rPr>
  </w:style>
  <w:style w:type="table" w:customStyle="1" w:styleId="Mkatabulky1">
    <w:name w:val="Mřížka tabulky1"/>
    <w:basedOn w:val="Normlntabulka"/>
    <w:next w:val="Mkatabulky"/>
    <w:uiPriority w:val="59"/>
    <w:rsid w:val="00031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prvnodsazen">
    <w:name w:val="Body Text First Indent"/>
    <w:basedOn w:val="Zkladntext"/>
    <w:link w:val="Zkladntext-prvnodsazenChar"/>
    <w:rsid w:val="000310BC"/>
    <w:pPr>
      <w:spacing w:after="120"/>
      <w:ind w:left="0" w:firstLine="210"/>
    </w:pPr>
    <w:rPr>
      <w:lang w:val="cs-CZ"/>
    </w:rPr>
  </w:style>
  <w:style w:type="character" w:customStyle="1" w:styleId="Zkladntext-prvnodsazenChar">
    <w:name w:val="Základní text - první odsazený Char"/>
    <w:basedOn w:val="ZkladntextChar"/>
    <w:link w:val="Zkladntext-prvnodsazen"/>
    <w:rsid w:val="000310BC"/>
    <w:rPr>
      <w:sz w:val="24"/>
      <w:lang w:val="en-US"/>
    </w:rPr>
  </w:style>
  <w:style w:type="paragraph" w:styleId="Rozloendokumentu">
    <w:name w:val="Document Map"/>
    <w:basedOn w:val="Normln"/>
    <w:link w:val="RozloendokumentuChar"/>
    <w:semiHidden/>
    <w:rsid w:val="000310BC"/>
    <w:pPr>
      <w:shd w:val="clear" w:color="auto" w:fill="000080"/>
    </w:pPr>
    <w:rPr>
      <w:rFonts w:ascii="Tahoma" w:hAnsi="Tahoma" w:cs="Tahoma"/>
      <w:i w:val="0"/>
      <w:iCs w:val="0"/>
      <w:sz w:val="24"/>
    </w:rPr>
  </w:style>
  <w:style w:type="character" w:customStyle="1" w:styleId="RozloendokumentuChar">
    <w:name w:val="Rozložení dokumentu Char"/>
    <w:basedOn w:val="Standardnpsmoodstavce"/>
    <w:link w:val="Rozloendokumentu"/>
    <w:semiHidden/>
    <w:rsid w:val="000310BC"/>
    <w:rPr>
      <w:rFonts w:ascii="Tahoma" w:hAnsi="Tahoma" w:cs="Tahoma"/>
      <w:sz w:val="24"/>
      <w:shd w:val="clear" w:color="auto" w:fill="000080"/>
    </w:rPr>
  </w:style>
  <w:style w:type="paragraph" w:customStyle="1" w:styleId="NormlnOdsazen">
    <w:name w:val="Normální  + Odsazení"/>
    <w:basedOn w:val="Normln"/>
    <w:rsid w:val="000310BC"/>
    <w:pPr>
      <w:numPr>
        <w:numId w:val="52"/>
      </w:numPr>
      <w:spacing w:after="120"/>
      <w:jc w:val="both"/>
    </w:pPr>
    <w:rPr>
      <w:rFonts w:ascii="Verdana" w:eastAsia="Batang" w:hAnsi="Verdana" w:cs="Times New Roman"/>
      <w:i w:val="0"/>
      <w:iCs w:val="0"/>
      <w:szCs w:val="24"/>
    </w:rPr>
  </w:style>
  <w:style w:type="paragraph" w:customStyle="1" w:styleId="Volnforma">
    <w:name w:val="Volná forma"/>
    <w:rsid w:val="000310BC"/>
    <w:rPr>
      <w:rFonts w:ascii="Calibri" w:eastAsia="ヒラギノ角ゴ Pro W3" w:hAnsi="Calibri"/>
      <w:color w:val="000000"/>
    </w:rPr>
  </w:style>
  <w:style w:type="paragraph" w:styleId="Revize">
    <w:name w:val="Revision"/>
    <w:hidden/>
    <w:uiPriority w:val="99"/>
    <w:semiHidden/>
    <w:rsid w:val="000310BC"/>
    <w:rPr>
      <w:sz w:val="24"/>
    </w:rPr>
  </w:style>
  <w:style w:type="paragraph" w:customStyle="1" w:styleId="Paragraf1">
    <w:name w:val="Paragraf 1"/>
    <w:basedOn w:val="Normln"/>
    <w:rsid w:val="000310BC"/>
    <w:pPr>
      <w:keepNext/>
      <w:numPr>
        <w:numId w:val="54"/>
      </w:numPr>
      <w:spacing w:before="240" w:after="40"/>
      <w:jc w:val="both"/>
    </w:pPr>
    <w:rPr>
      <w:rFonts w:ascii="Arial Narrow" w:hAnsi="Arial Narrow" w:cs="Times New Roman"/>
      <w:b/>
      <w:i w:val="0"/>
      <w:iCs w:val="0"/>
      <w:sz w:val="24"/>
      <w:szCs w:val="24"/>
      <w:lang w:eastAsia="en-US"/>
    </w:rPr>
  </w:style>
  <w:style w:type="paragraph" w:customStyle="1" w:styleId="Paragraf2">
    <w:name w:val="Paragraf 2"/>
    <w:basedOn w:val="Normln"/>
    <w:rsid w:val="000310BC"/>
    <w:pPr>
      <w:numPr>
        <w:ilvl w:val="1"/>
        <w:numId w:val="54"/>
      </w:numPr>
      <w:spacing w:before="120" w:after="40"/>
      <w:jc w:val="both"/>
    </w:pPr>
    <w:rPr>
      <w:rFonts w:ascii="Arial Narrow" w:hAnsi="Arial Narrow" w:cs="Times New Roman"/>
      <w:i w:val="0"/>
      <w:iCs w:val="0"/>
      <w:sz w:val="24"/>
      <w:szCs w:val="24"/>
      <w:lang w:eastAsia="en-US"/>
    </w:rPr>
  </w:style>
  <w:style w:type="paragraph" w:customStyle="1" w:styleId="Paragraf3">
    <w:name w:val="Paragraf 3"/>
    <w:basedOn w:val="Paragraf2"/>
    <w:rsid w:val="000310BC"/>
    <w:pPr>
      <w:numPr>
        <w:ilvl w:val="3"/>
      </w:numPr>
    </w:pPr>
  </w:style>
  <w:style w:type="paragraph" w:customStyle="1" w:styleId="Paragraf2a">
    <w:name w:val="Paragraf 2a"/>
    <w:basedOn w:val="Paragraf2"/>
    <w:rsid w:val="000310BC"/>
    <w:pPr>
      <w:numPr>
        <w:ilvl w:val="2"/>
      </w:numPr>
    </w:pPr>
  </w:style>
  <w:style w:type="paragraph" w:customStyle="1" w:styleId="Odrka1">
    <w:name w:val="Odrážka 1"/>
    <w:basedOn w:val="Normln"/>
    <w:rsid w:val="000310BC"/>
    <w:pPr>
      <w:numPr>
        <w:numId w:val="56"/>
      </w:numPr>
      <w:spacing w:before="60"/>
      <w:jc w:val="both"/>
    </w:pPr>
    <w:rPr>
      <w:rFonts w:cs="Times New Roman"/>
      <w:i w:val="0"/>
      <w:iCs w:val="0"/>
      <w:sz w:val="22"/>
      <w:szCs w:val="24"/>
    </w:rPr>
  </w:style>
  <w:style w:type="character" w:customStyle="1" w:styleId="apple-converted-space">
    <w:name w:val="apple-converted-space"/>
    <w:basedOn w:val="Standardnpsmoodstavce"/>
    <w:rsid w:val="000310BC"/>
  </w:style>
  <w:style w:type="character" w:styleId="Znakapoznpodarou">
    <w:name w:val="footnote reference"/>
    <w:basedOn w:val="Standardnpsmoodstavce"/>
    <w:uiPriority w:val="99"/>
    <w:semiHidden/>
    <w:unhideWhenUsed/>
    <w:rsid w:val="000310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406601">
      <w:bodyDiv w:val="1"/>
      <w:marLeft w:val="0"/>
      <w:marRight w:val="0"/>
      <w:marTop w:val="0"/>
      <w:marBottom w:val="0"/>
      <w:divBdr>
        <w:top w:val="none" w:sz="0" w:space="0" w:color="auto"/>
        <w:left w:val="none" w:sz="0" w:space="0" w:color="auto"/>
        <w:bottom w:val="none" w:sz="0" w:space="0" w:color="auto"/>
        <w:right w:val="none" w:sz="0" w:space="0" w:color="auto"/>
      </w:divBdr>
    </w:div>
    <w:div w:id="1693649924">
      <w:bodyDiv w:val="1"/>
      <w:marLeft w:val="0"/>
      <w:marRight w:val="0"/>
      <w:marTop w:val="0"/>
      <w:marBottom w:val="0"/>
      <w:divBdr>
        <w:top w:val="none" w:sz="0" w:space="0" w:color="auto"/>
        <w:left w:val="none" w:sz="0" w:space="0" w:color="auto"/>
        <w:bottom w:val="none" w:sz="0" w:space="0" w:color="auto"/>
        <w:right w:val="none" w:sz="0" w:space="0" w:color="auto"/>
      </w:divBdr>
    </w:div>
    <w:div w:id="198535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9F769-7D67-4114-989F-3EEBB3019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12319</Words>
  <Characters>72683</Characters>
  <Application>Microsoft Office Word</Application>
  <DocSecurity>0</DocSecurity>
  <Lines>605</Lines>
  <Paragraphs>169</Paragraphs>
  <ScaleCrop>false</ScaleCrop>
  <Company/>
  <LinksUpToDate>false</LinksUpToDate>
  <CharactersWithSpaces>84833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2017-07-04T05:29:00Z</dcterms:created>
  <dcterms:modified xsi:type="dcterms:W3CDTF">2017-07-04T05:29:00Z</dcterms:modified>
</cp:coreProperties>
</file>